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4FF" w:rsidRPr="00C321E0" w:rsidRDefault="004114FF">
      <w:pPr>
        <w:tabs>
          <w:tab w:val="left" w:pos="6946"/>
        </w:tabs>
        <w:rPr>
          <w:rFonts w:ascii="Tahoma" w:hAnsi="Tahoma" w:cs="Tahoma"/>
          <w:sz w:val="24"/>
        </w:rPr>
      </w:pPr>
      <w:r w:rsidRPr="00C321E0">
        <w:rPr>
          <w:rFonts w:ascii="Tahoma" w:hAnsi="Tahoma" w:cs="Tahoma"/>
          <w:noProof/>
        </w:rPr>
        <w:t xml:space="preserve">       </w:t>
      </w:r>
      <w:r w:rsidRPr="00C321E0">
        <w:rPr>
          <w:rFonts w:ascii="Tahoma" w:hAnsi="Tahoma" w:cs="Tahoma"/>
          <w:noProof/>
        </w:rPr>
        <w:tab/>
      </w:r>
      <w:r w:rsidRPr="00C321E0">
        <w:rPr>
          <w:rFonts w:ascii="Tahoma" w:hAnsi="Tahoma" w:cs="Tahoma"/>
          <w:noProof/>
        </w:rPr>
        <w:tab/>
      </w: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sz w:val="24"/>
        </w:rPr>
      </w:pPr>
      <w:bookmarkStart w:id="0" w:name="GEN_PlanMission"/>
      <w:bookmarkEnd w:id="0"/>
    </w:p>
    <w:p w:rsidR="004114FF" w:rsidRPr="00C321E0" w:rsidRDefault="004114FF">
      <w:pPr>
        <w:jc w:val="center"/>
        <w:rPr>
          <w:rFonts w:ascii="Tahoma" w:hAnsi="Tahoma" w:cs="Tahoma"/>
          <w:sz w:val="24"/>
        </w:rPr>
      </w:pPr>
    </w:p>
    <w:p w:rsidR="004114FF" w:rsidRPr="00C321E0" w:rsidRDefault="004114FF">
      <w:pPr>
        <w:jc w:val="center"/>
        <w:rPr>
          <w:rFonts w:ascii="Tahoma" w:hAnsi="Tahoma" w:cs="Tahoma"/>
          <w:b/>
          <w:sz w:val="24"/>
          <w:szCs w:val="24"/>
        </w:rPr>
      </w:pPr>
      <w:r w:rsidRPr="00C321E0">
        <w:rPr>
          <w:rFonts w:ascii="Tahoma" w:hAnsi="Tahoma" w:cs="Tahoma"/>
          <w:b/>
          <w:sz w:val="24"/>
          <w:szCs w:val="24"/>
        </w:rPr>
        <w:t>SAS</w:t>
      </w:r>
      <w:r w:rsidRPr="00C321E0">
        <w:rPr>
          <w:rFonts w:ascii="Tahoma" w:hAnsi="Tahoma" w:cs="Tahoma"/>
          <w:sz w:val="24"/>
          <w:szCs w:val="24"/>
        </w:rPr>
        <w:t xml:space="preserve"> </w:t>
      </w:r>
      <w:r w:rsidRPr="00C321E0">
        <w:rPr>
          <w:rFonts w:ascii="Tahoma" w:hAnsi="Tahoma" w:cs="Tahoma"/>
          <w:b/>
          <w:sz w:val="24"/>
          <w:szCs w:val="24"/>
        </w:rPr>
        <w:t>GINGER</w:t>
      </w:r>
    </w:p>
    <w:p w:rsidR="004114FF" w:rsidRPr="00C321E0" w:rsidRDefault="004114FF">
      <w:pPr>
        <w:jc w:val="center"/>
        <w:rPr>
          <w:rFonts w:ascii="Tahoma" w:hAnsi="Tahoma" w:cs="Tahoma"/>
          <w:sz w:val="24"/>
          <w:szCs w:val="24"/>
        </w:rPr>
      </w:pPr>
      <w:r w:rsidRPr="00C321E0">
        <w:rPr>
          <w:rFonts w:ascii="Tahoma" w:hAnsi="Tahoma" w:cs="Tahoma"/>
          <w:sz w:val="24"/>
          <w:szCs w:val="24"/>
        </w:rPr>
        <w:t>52 rue du Faubourg Poissonnière</w:t>
      </w:r>
    </w:p>
    <w:p w:rsidR="004114FF" w:rsidRPr="00C321E0" w:rsidRDefault="004114FF">
      <w:pPr>
        <w:jc w:val="center"/>
        <w:rPr>
          <w:rFonts w:ascii="Tahoma" w:hAnsi="Tahoma" w:cs="Tahoma"/>
          <w:sz w:val="24"/>
          <w:szCs w:val="24"/>
        </w:rPr>
      </w:pPr>
      <w:r w:rsidRPr="00C321E0">
        <w:rPr>
          <w:rFonts w:ascii="Tahoma" w:hAnsi="Tahoma" w:cs="Tahoma"/>
          <w:sz w:val="24"/>
          <w:szCs w:val="24"/>
        </w:rPr>
        <w:t>75010 PARIS</w:t>
      </w: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507F96" w:rsidRDefault="004114FF" w:rsidP="00507F96">
      <w:pPr>
        <w:pBdr>
          <w:top w:val="single" w:sz="4" w:space="1" w:color="auto"/>
          <w:left w:val="single" w:sz="4" w:space="4" w:color="auto"/>
          <w:bottom w:val="single" w:sz="4" w:space="1" w:color="auto"/>
          <w:right w:val="single" w:sz="4" w:space="4" w:color="auto"/>
        </w:pBdr>
        <w:jc w:val="center"/>
        <w:rPr>
          <w:rFonts w:ascii="Tahoma" w:hAnsi="Tahoma" w:cs="Tahoma"/>
          <w:b/>
          <w:sz w:val="32"/>
          <w:szCs w:val="32"/>
        </w:rPr>
      </w:pPr>
      <w:bookmarkStart w:id="1" w:name="_Toc218474411"/>
    </w:p>
    <w:p w:rsidR="004114FF" w:rsidRPr="00507F96" w:rsidRDefault="004114FF" w:rsidP="00507F96">
      <w:pPr>
        <w:pBdr>
          <w:top w:val="single" w:sz="4" w:space="1" w:color="auto"/>
          <w:left w:val="single" w:sz="4" w:space="4" w:color="auto"/>
          <w:bottom w:val="single" w:sz="4" w:space="1" w:color="auto"/>
          <w:right w:val="single" w:sz="4" w:space="4" w:color="auto"/>
        </w:pBdr>
        <w:jc w:val="center"/>
        <w:rPr>
          <w:rFonts w:ascii="Tahoma" w:hAnsi="Tahoma" w:cs="Tahoma"/>
          <w:b/>
          <w:sz w:val="32"/>
          <w:szCs w:val="32"/>
        </w:rPr>
      </w:pPr>
      <w:bookmarkStart w:id="2" w:name="_Toc280286195"/>
      <w:r w:rsidRPr="00507F96">
        <w:rPr>
          <w:rFonts w:ascii="Tahoma" w:hAnsi="Tahoma" w:cs="Tahoma"/>
          <w:b/>
          <w:sz w:val="32"/>
          <w:szCs w:val="32"/>
        </w:rPr>
        <w:t>PLAN DE MISSION</w:t>
      </w:r>
      <w:bookmarkEnd w:id="1"/>
      <w:bookmarkEnd w:id="2"/>
    </w:p>
    <w:p w:rsidR="004114FF" w:rsidRPr="00507F96" w:rsidRDefault="004114FF" w:rsidP="00507F96">
      <w:pPr>
        <w:pBdr>
          <w:top w:val="single" w:sz="4" w:space="1" w:color="auto"/>
          <w:left w:val="single" w:sz="4" w:space="4" w:color="auto"/>
          <w:bottom w:val="single" w:sz="4" w:space="1" w:color="auto"/>
          <w:right w:val="single" w:sz="4" w:space="4" w:color="auto"/>
        </w:pBdr>
        <w:jc w:val="center"/>
        <w:rPr>
          <w:rFonts w:ascii="Tahoma" w:hAnsi="Tahoma" w:cs="Tahoma"/>
          <w:b/>
          <w:sz w:val="32"/>
          <w:szCs w:val="32"/>
        </w:rPr>
      </w:pPr>
      <w:bookmarkStart w:id="3" w:name="_Toc218474412"/>
      <w:bookmarkStart w:id="4" w:name="_Toc280286196"/>
      <w:r w:rsidRPr="00507F96">
        <w:rPr>
          <w:rFonts w:ascii="Tahoma" w:hAnsi="Tahoma" w:cs="Tahoma"/>
          <w:b/>
          <w:sz w:val="32"/>
          <w:szCs w:val="32"/>
        </w:rPr>
        <w:t xml:space="preserve">POUR L’EXERCICE CLOS </w:t>
      </w:r>
      <w:bookmarkEnd w:id="3"/>
      <w:bookmarkEnd w:id="4"/>
      <w:r w:rsidR="00817A2A">
        <w:rPr>
          <w:rFonts w:ascii="Tahoma" w:hAnsi="Tahoma" w:cs="Tahoma"/>
          <w:b/>
          <w:sz w:val="32"/>
          <w:szCs w:val="32"/>
        </w:rPr>
        <w:t>LE 31/01/2024</w:t>
      </w:r>
    </w:p>
    <w:p w:rsidR="004114FF" w:rsidRPr="00507F96" w:rsidRDefault="004114FF" w:rsidP="00507F96">
      <w:pPr>
        <w:pBdr>
          <w:top w:val="single" w:sz="4" w:space="1" w:color="auto"/>
          <w:left w:val="single" w:sz="4" w:space="4" w:color="auto"/>
          <w:bottom w:val="single" w:sz="4" w:space="1" w:color="auto"/>
          <w:right w:val="single" w:sz="4" w:space="4" w:color="auto"/>
        </w:pBdr>
        <w:jc w:val="center"/>
        <w:rPr>
          <w:rFonts w:ascii="Tahoma" w:hAnsi="Tahoma" w:cs="Tahoma"/>
          <w:b/>
          <w:sz w:val="32"/>
          <w:szCs w:val="3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Pr="00C321E0" w:rsidRDefault="004114FF">
      <w:pPr>
        <w:jc w:val="center"/>
        <w:rPr>
          <w:rFonts w:ascii="Tahoma" w:hAnsi="Tahoma" w:cs="Tahoma"/>
          <w:sz w:val="22"/>
        </w:rPr>
      </w:pPr>
    </w:p>
    <w:p w:rsidR="004114FF" w:rsidRDefault="004114FF" w:rsidP="006E4299">
      <w:pPr>
        <w:jc w:val="center"/>
        <w:rPr>
          <w:rFonts w:ascii="Tahoma" w:hAnsi="Tahoma" w:cs="Tahoma"/>
          <w:i/>
        </w:rPr>
      </w:pPr>
      <w:r w:rsidRPr="00C321E0">
        <w:rPr>
          <w:rFonts w:ascii="Tahoma" w:hAnsi="Tahoma" w:cs="Tahoma"/>
          <w:i/>
        </w:rPr>
        <w:t xml:space="preserve">Document préparé/mis à jour par </w:t>
      </w:r>
      <w:r>
        <w:rPr>
          <w:rFonts w:ascii="Tahoma" w:hAnsi="Tahoma" w:cs="Tahoma"/>
          <w:i/>
        </w:rPr>
        <w:t xml:space="preserve">Emmanuel DECOEYERE, le </w:t>
      </w:r>
      <w:r w:rsidR="00B47AC6">
        <w:rPr>
          <w:rFonts w:ascii="Tahoma" w:hAnsi="Tahoma" w:cs="Tahoma"/>
          <w:i/>
        </w:rPr>
        <w:t>3 mai</w:t>
      </w:r>
      <w:r w:rsidR="00390E57">
        <w:rPr>
          <w:rFonts w:ascii="Tahoma" w:hAnsi="Tahoma" w:cs="Tahoma"/>
          <w:i/>
        </w:rPr>
        <w:t xml:space="preserve"> 2024</w:t>
      </w:r>
      <w:r w:rsidRPr="00C321E0">
        <w:rPr>
          <w:rFonts w:ascii="Tahoma" w:hAnsi="Tahoma" w:cs="Tahoma"/>
          <w:i/>
        </w:rPr>
        <w:t>.</w:t>
      </w:r>
    </w:p>
    <w:p w:rsidR="00207AAB" w:rsidRDefault="000F1DA7" w:rsidP="006E4299">
      <w:pPr>
        <w:jc w:val="center"/>
        <w:rPr>
          <w:rFonts w:ascii="Tahoma" w:hAnsi="Tahoma" w:cs="Tahoma"/>
          <w:i/>
        </w:rPr>
      </w:pPr>
      <w:r>
        <w:rPr>
          <w:rFonts w:ascii="Tahoma" w:hAnsi="Tahoma" w:cs="Tahoma"/>
          <w:i/>
        </w:rPr>
        <w:t xml:space="preserve">Diffusé à l’équipe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7"/>
      </w:tblGrid>
      <w:tr w:rsidR="00307B5B" w:rsidRPr="00114450" w:rsidTr="00114450">
        <w:tc>
          <w:tcPr>
            <w:tcW w:w="4644" w:type="dxa"/>
            <w:shd w:val="clear" w:color="auto" w:fill="auto"/>
          </w:tcPr>
          <w:p w:rsidR="00307B5B" w:rsidRPr="00114450" w:rsidRDefault="00307B5B" w:rsidP="00114450">
            <w:pPr>
              <w:jc w:val="center"/>
              <w:rPr>
                <w:rFonts w:ascii="Tahoma" w:hAnsi="Tahoma" w:cs="Tahoma"/>
                <w:i/>
                <w:sz w:val="22"/>
              </w:rPr>
            </w:pPr>
            <w:r w:rsidRPr="00114450">
              <w:rPr>
                <w:rFonts w:ascii="Tahoma" w:hAnsi="Tahoma" w:cs="Tahoma"/>
                <w:i/>
                <w:sz w:val="22"/>
              </w:rPr>
              <w:t>Intervenants</w:t>
            </w:r>
          </w:p>
        </w:tc>
        <w:tc>
          <w:tcPr>
            <w:tcW w:w="4644" w:type="dxa"/>
            <w:shd w:val="clear" w:color="auto" w:fill="auto"/>
          </w:tcPr>
          <w:p w:rsidR="00307B5B" w:rsidRPr="00114450" w:rsidRDefault="00307B5B" w:rsidP="00114450">
            <w:pPr>
              <w:jc w:val="center"/>
              <w:rPr>
                <w:rFonts w:ascii="Tahoma" w:hAnsi="Tahoma" w:cs="Tahoma"/>
                <w:i/>
                <w:sz w:val="22"/>
              </w:rPr>
            </w:pPr>
            <w:r w:rsidRPr="00114450">
              <w:rPr>
                <w:rFonts w:ascii="Tahoma" w:hAnsi="Tahoma" w:cs="Tahoma"/>
                <w:i/>
                <w:sz w:val="22"/>
              </w:rPr>
              <w:t>Signatures</w:t>
            </w:r>
          </w:p>
        </w:tc>
      </w:tr>
      <w:tr w:rsidR="00207AAB" w:rsidRPr="00114450" w:rsidTr="00114450">
        <w:tc>
          <w:tcPr>
            <w:tcW w:w="4644" w:type="dxa"/>
            <w:shd w:val="clear" w:color="auto" w:fill="auto"/>
          </w:tcPr>
          <w:p w:rsidR="00207AAB" w:rsidRPr="00114450" w:rsidRDefault="00207AAB" w:rsidP="00207AAB">
            <w:bookmarkStart w:id="5" w:name="Equipe"/>
            <w:bookmarkEnd w:id="5"/>
            <w:r>
              <w:rPr>
                <w:rFonts w:ascii="Tahoma" w:hAnsi="Tahoma"/>
              </w:rPr>
              <w:t>Superviseur : Aurélie SCHNELL</w:t>
            </w:r>
          </w:p>
          <w:p w:rsidR="006E43F9" w:rsidRDefault="004D2AC8">
            <w:r>
              <w:rPr>
                <w:rFonts w:ascii="Tahoma" w:hAnsi="Tahoma"/>
              </w:rPr>
              <w:t>Assistant(e) confirmé(e) : Eleonore VIALA</w:t>
            </w:r>
          </w:p>
          <w:p w:rsidR="006E43F9" w:rsidRDefault="004D2AC8">
            <w:r>
              <w:rPr>
                <w:rFonts w:ascii="Tahoma"/>
              </w:rPr>
              <w:t>Collaborateur : Yannick AIME EWANDJE</w:t>
            </w:r>
          </w:p>
          <w:p w:rsidR="006E43F9" w:rsidRDefault="006E43F9"/>
        </w:tc>
        <w:tc>
          <w:tcPr>
            <w:tcW w:w="4644" w:type="dxa"/>
            <w:shd w:val="clear" w:color="auto" w:fill="auto"/>
          </w:tcPr>
          <w:p w:rsidR="00207AAB" w:rsidRPr="00114450" w:rsidRDefault="00207AAB" w:rsidP="00114450">
            <w:pPr>
              <w:jc w:val="center"/>
              <w:rPr>
                <w:rFonts w:ascii="Tahoma" w:hAnsi="Tahoma" w:cs="Tahoma"/>
                <w:i/>
                <w:sz w:val="22"/>
              </w:rPr>
            </w:pPr>
          </w:p>
        </w:tc>
      </w:tr>
    </w:tbl>
    <w:p w:rsidR="00207AAB" w:rsidRPr="00C321E0" w:rsidRDefault="00207AAB" w:rsidP="006E4299">
      <w:pPr>
        <w:jc w:val="center"/>
        <w:rPr>
          <w:rFonts w:ascii="Tahoma" w:hAnsi="Tahoma" w:cs="Tahoma"/>
          <w:i/>
          <w:sz w:val="22"/>
        </w:rPr>
      </w:pPr>
    </w:p>
    <w:p w:rsidR="004114FF" w:rsidRPr="00C321E0" w:rsidRDefault="004114FF">
      <w:pPr>
        <w:pStyle w:val="En-ttedetabledesmatires"/>
        <w:pBdr>
          <w:top w:val="single" w:sz="4" w:space="1" w:color="auto"/>
          <w:left w:val="single" w:sz="4" w:space="4" w:color="auto"/>
          <w:bottom w:val="single" w:sz="4" w:space="1" w:color="auto"/>
          <w:right w:val="single" w:sz="4" w:space="4" w:color="auto"/>
        </w:pBdr>
        <w:spacing w:before="120"/>
        <w:jc w:val="center"/>
        <w:rPr>
          <w:rFonts w:ascii="Tahoma" w:hAnsi="Tahoma" w:cs="Tahoma"/>
          <w:color w:val="000000"/>
        </w:rPr>
      </w:pPr>
      <w:r w:rsidRPr="00C321E0">
        <w:rPr>
          <w:rFonts w:ascii="Tahoma" w:hAnsi="Tahoma" w:cs="Tahoma"/>
        </w:rPr>
        <w:br w:type="page"/>
      </w:r>
      <w:r w:rsidRPr="00C321E0">
        <w:rPr>
          <w:rFonts w:ascii="Tahoma" w:hAnsi="Tahoma" w:cs="Tahoma"/>
          <w:color w:val="000000"/>
        </w:rPr>
        <w:lastRenderedPageBreak/>
        <w:t>Sommaire</w:t>
      </w:r>
    </w:p>
    <w:p w:rsidR="00AB0E6E" w:rsidRPr="000B2D67" w:rsidRDefault="004114FF">
      <w:pPr>
        <w:pStyle w:val="TM1"/>
        <w:tabs>
          <w:tab w:val="left" w:pos="440"/>
          <w:tab w:val="right" w:leader="dot" w:pos="9062"/>
        </w:tabs>
        <w:rPr>
          <w:noProof/>
          <w:szCs w:val="22"/>
          <w:lang w:val="en-US" w:eastAsia="en-US"/>
        </w:rPr>
      </w:pPr>
      <w:r w:rsidRPr="00113406">
        <w:rPr>
          <w:rFonts w:ascii="Tahoma" w:hAnsi="Tahoma" w:cs="Tahoma"/>
          <w:color w:val="000000"/>
          <w:sz w:val="20"/>
        </w:rPr>
        <w:fldChar w:fldCharType="begin"/>
      </w:r>
      <w:r w:rsidRPr="00113406">
        <w:rPr>
          <w:rFonts w:ascii="Tahoma" w:hAnsi="Tahoma" w:cs="Tahoma"/>
          <w:color w:val="000000"/>
          <w:sz w:val="20"/>
        </w:rPr>
        <w:instrText xml:space="preserve"> TOC \o "1-3" \h \z \u </w:instrText>
      </w:r>
      <w:r w:rsidRPr="00113406">
        <w:rPr>
          <w:rFonts w:ascii="Tahoma" w:hAnsi="Tahoma" w:cs="Tahoma"/>
          <w:color w:val="000000"/>
          <w:sz w:val="20"/>
        </w:rPr>
        <w:fldChar w:fldCharType="separate"/>
      </w:r>
      <w:hyperlink w:anchor="_Toc50119160" w:history="1">
        <w:r w:rsidR="00AB0E6E" w:rsidRPr="00D717E3">
          <w:rPr>
            <w:rStyle w:val="Lienhypertexte"/>
            <w:rFonts w:ascii="Tahoma" w:hAnsi="Tahoma" w:cs="Tahoma"/>
            <w:noProof/>
          </w:rPr>
          <w:t>1.</w:t>
        </w:r>
        <w:r w:rsidR="00AB0E6E" w:rsidRPr="000B2D67">
          <w:rPr>
            <w:noProof/>
            <w:szCs w:val="22"/>
            <w:lang w:val="en-US" w:eastAsia="en-US"/>
          </w:rPr>
          <w:tab/>
        </w:r>
        <w:r w:rsidR="00AB0E6E" w:rsidRPr="00D717E3">
          <w:rPr>
            <w:rStyle w:val="Lienhypertexte"/>
            <w:rFonts w:ascii="Tahoma" w:hAnsi="Tahoma" w:cs="Tahoma"/>
            <w:noProof/>
          </w:rPr>
          <w:t>MAINTIEN DANS LA MISSION</w:t>
        </w:r>
        <w:r w:rsidR="00AB0E6E">
          <w:rPr>
            <w:noProof/>
            <w:webHidden/>
          </w:rPr>
          <w:tab/>
        </w:r>
        <w:r w:rsidR="00AB0E6E">
          <w:rPr>
            <w:noProof/>
            <w:webHidden/>
          </w:rPr>
          <w:fldChar w:fldCharType="begin"/>
        </w:r>
        <w:r w:rsidR="00AB0E6E">
          <w:rPr>
            <w:noProof/>
            <w:webHidden/>
          </w:rPr>
          <w:instrText xml:space="preserve"> PAGEREF _Toc50119160 \h </w:instrText>
        </w:r>
        <w:r w:rsidR="00AB0E6E">
          <w:rPr>
            <w:noProof/>
            <w:webHidden/>
          </w:rPr>
        </w:r>
        <w:r w:rsidR="00AB0E6E">
          <w:rPr>
            <w:noProof/>
            <w:webHidden/>
          </w:rPr>
          <w:fldChar w:fldCharType="separate"/>
        </w:r>
        <w:r w:rsidR="004D2AC8">
          <w:rPr>
            <w:noProof/>
            <w:webHidden/>
          </w:rPr>
          <w:t>4</w:t>
        </w:r>
        <w:r w:rsidR="00AB0E6E">
          <w:rPr>
            <w:noProof/>
            <w:webHidden/>
          </w:rPr>
          <w:fldChar w:fldCharType="end"/>
        </w:r>
      </w:hyperlink>
    </w:p>
    <w:p w:rsidR="00AB0E6E" w:rsidRPr="000B2D67" w:rsidRDefault="002027F7">
      <w:pPr>
        <w:pStyle w:val="TM1"/>
        <w:tabs>
          <w:tab w:val="left" w:pos="440"/>
          <w:tab w:val="right" w:leader="dot" w:pos="9062"/>
        </w:tabs>
        <w:rPr>
          <w:noProof/>
          <w:szCs w:val="22"/>
          <w:lang w:val="en-US" w:eastAsia="en-US"/>
        </w:rPr>
      </w:pPr>
      <w:hyperlink w:anchor="_Toc50119161" w:history="1">
        <w:r w:rsidR="00AB0E6E" w:rsidRPr="00D717E3">
          <w:rPr>
            <w:rStyle w:val="Lienhypertexte"/>
            <w:rFonts w:ascii="Tahoma" w:hAnsi="Tahoma" w:cs="Tahoma"/>
            <w:noProof/>
          </w:rPr>
          <w:t>2.</w:t>
        </w:r>
        <w:r w:rsidR="00AB0E6E" w:rsidRPr="000B2D67">
          <w:rPr>
            <w:noProof/>
            <w:szCs w:val="22"/>
            <w:lang w:val="en-US" w:eastAsia="en-US"/>
          </w:rPr>
          <w:tab/>
        </w:r>
        <w:r w:rsidR="00AB0E6E" w:rsidRPr="00D717E3">
          <w:rPr>
            <w:rStyle w:val="Lienhypertexte"/>
            <w:rFonts w:ascii="Tahoma" w:hAnsi="Tahoma" w:cs="Tahoma"/>
            <w:noProof/>
          </w:rPr>
          <w:t>PRESENTATION GENERALE ET AUTRES INFORMATIONS</w:t>
        </w:r>
        <w:r w:rsidR="00AB0E6E">
          <w:rPr>
            <w:noProof/>
            <w:webHidden/>
          </w:rPr>
          <w:tab/>
        </w:r>
        <w:r w:rsidR="00AB0E6E">
          <w:rPr>
            <w:noProof/>
            <w:webHidden/>
          </w:rPr>
          <w:fldChar w:fldCharType="begin"/>
        </w:r>
        <w:r w:rsidR="00AB0E6E">
          <w:rPr>
            <w:noProof/>
            <w:webHidden/>
          </w:rPr>
          <w:instrText xml:space="preserve"> PAGEREF _Toc50119161 \h </w:instrText>
        </w:r>
        <w:r w:rsidR="00AB0E6E">
          <w:rPr>
            <w:noProof/>
            <w:webHidden/>
          </w:rPr>
        </w:r>
        <w:r w:rsidR="00AB0E6E">
          <w:rPr>
            <w:noProof/>
            <w:webHidden/>
          </w:rPr>
          <w:fldChar w:fldCharType="separate"/>
        </w:r>
        <w:r w:rsidR="004D2AC8">
          <w:rPr>
            <w:noProof/>
            <w:webHidden/>
          </w:rPr>
          <w:t>4</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2" w:history="1">
        <w:r w:rsidR="00AB0E6E" w:rsidRPr="00D717E3">
          <w:rPr>
            <w:rStyle w:val="Lienhypertexte"/>
            <w:rFonts w:ascii="Tahoma" w:hAnsi="Tahoma" w:cs="Tahoma"/>
            <w:b/>
            <w:noProof/>
          </w:rPr>
          <w:t>2.1</w:t>
        </w:r>
        <w:r w:rsidR="00AB0E6E" w:rsidRPr="000B2D67">
          <w:rPr>
            <w:noProof/>
            <w:szCs w:val="22"/>
            <w:lang w:val="en-US" w:eastAsia="en-US"/>
          </w:rPr>
          <w:tab/>
        </w:r>
        <w:r w:rsidR="00AB0E6E" w:rsidRPr="00D717E3">
          <w:rPr>
            <w:rStyle w:val="Lienhypertexte"/>
            <w:rFonts w:ascii="Tahoma" w:hAnsi="Tahoma" w:cs="Tahoma"/>
            <w:b/>
            <w:noProof/>
          </w:rPr>
          <w:t>Historique</w:t>
        </w:r>
        <w:r w:rsidR="00AB0E6E">
          <w:rPr>
            <w:noProof/>
            <w:webHidden/>
          </w:rPr>
          <w:tab/>
        </w:r>
        <w:r w:rsidR="00AB0E6E">
          <w:rPr>
            <w:noProof/>
            <w:webHidden/>
          </w:rPr>
          <w:fldChar w:fldCharType="begin"/>
        </w:r>
        <w:r w:rsidR="00AB0E6E">
          <w:rPr>
            <w:noProof/>
            <w:webHidden/>
          </w:rPr>
          <w:instrText xml:space="preserve"> PAGEREF _Toc50119162 \h </w:instrText>
        </w:r>
        <w:r w:rsidR="00AB0E6E">
          <w:rPr>
            <w:noProof/>
            <w:webHidden/>
          </w:rPr>
        </w:r>
        <w:r w:rsidR="00AB0E6E">
          <w:rPr>
            <w:noProof/>
            <w:webHidden/>
          </w:rPr>
          <w:fldChar w:fldCharType="separate"/>
        </w:r>
        <w:r w:rsidR="004D2AC8">
          <w:rPr>
            <w:noProof/>
            <w:webHidden/>
          </w:rPr>
          <w:t>4</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3" w:history="1">
        <w:r w:rsidR="00AB0E6E" w:rsidRPr="00D717E3">
          <w:rPr>
            <w:rStyle w:val="Lienhypertexte"/>
            <w:rFonts w:ascii="Tahoma" w:hAnsi="Tahoma" w:cs="Tahoma"/>
            <w:b/>
            <w:noProof/>
          </w:rPr>
          <w:t>2.2</w:t>
        </w:r>
        <w:r w:rsidR="00AB0E6E" w:rsidRPr="000B2D67">
          <w:rPr>
            <w:noProof/>
            <w:szCs w:val="22"/>
            <w:lang w:val="en-US" w:eastAsia="en-US"/>
          </w:rPr>
          <w:tab/>
        </w:r>
        <w:r w:rsidR="00AB0E6E" w:rsidRPr="00D717E3">
          <w:rPr>
            <w:rStyle w:val="Lienhypertexte"/>
            <w:rFonts w:ascii="Tahoma" w:hAnsi="Tahoma" w:cs="Tahoma"/>
            <w:b/>
            <w:noProof/>
          </w:rPr>
          <w:t>Particularités réglementaires et sectorielles</w:t>
        </w:r>
        <w:r w:rsidR="00AB0E6E">
          <w:rPr>
            <w:noProof/>
            <w:webHidden/>
          </w:rPr>
          <w:tab/>
        </w:r>
        <w:r w:rsidR="00AB0E6E">
          <w:rPr>
            <w:noProof/>
            <w:webHidden/>
          </w:rPr>
          <w:fldChar w:fldCharType="begin"/>
        </w:r>
        <w:r w:rsidR="00AB0E6E">
          <w:rPr>
            <w:noProof/>
            <w:webHidden/>
          </w:rPr>
          <w:instrText xml:space="preserve"> PAGEREF _Toc50119163 \h </w:instrText>
        </w:r>
        <w:r w:rsidR="00AB0E6E">
          <w:rPr>
            <w:noProof/>
            <w:webHidden/>
          </w:rPr>
        </w:r>
        <w:r w:rsidR="00AB0E6E">
          <w:rPr>
            <w:noProof/>
            <w:webHidden/>
          </w:rPr>
          <w:fldChar w:fldCharType="separate"/>
        </w:r>
        <w:r w:rsidR="004D2AC8">
          <w:rPr>
            <w:noProof/>
            <w:webHidden/>
          </w:rPr>
          <w:t>4</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4" w:history="1">
        <w:r w:rsidR="00AB0E6E" w:rsidRPr="00D717E3">
          <w:rPr>
            <w:rStyle w:val="Lienhypertexte"/>
            <w:rFonts w:ascii="Tahoma" w:hAnsi="Tahoma" w:cs="Tahoma"/>
            <w:b/>
            <w:noProof/>
          </w:rPr>
          <w:t>2.3</w:t>
        </w:r>
        <w:r w:rsidR="00AB0E6E" w:rsidRPr="000B2D67">
          <w:rPr>
            <w:noProof/>
            <w:szCs w:val="22"/>
            <w:lang w:val="en-US" w:eastAsia="en-US"/>
          </w:rPr>
          <w:tab/>
        </w:r>
        <w:r w:rsidR="00AB0E6E" w:rsidRPr="00D717E3">
          <w:rPr>
            <w:rStyle w:val="Lienhypertexte"/>
            <w:rFonts w:ascii="Tahoma" w:hAnsi="Tahoma" w:cs="Tahoma"/>
            <w:b/>
            <w:noProof/>
          </w:rPr>
          <w:t>Marché</w:t>
        </w:r>
        <w:r w:rsidR="00AB0E6E">
          <w:rPr>
            <w:noProof/>
            <w:webHidden/>
          </w:rPr>
          <w:tab/>
        </w:r>
        <w:r w:rsidR="00AB0E6E">
          <w:rPr>
            <w:noProof/>
            <w:webHidden/>
          </w:rPr>
          <w:fldChar w:fldCharType="begin"/>
        </w:r>
        <w:r w:rsidR="00AB0E6E">
          <w:rPr>
            <w:noProof/>
            <w:webHidden/>
          </w:rPr>
          <w:instrText xml:space="preserve"> PAGEREF _Toc50119164 \h </w:instrText>
        </w:r>
        <w:r w:rsidR="00AB0E6E">
          <w:rPr>
            <w:noProof/>
            <w:webHidden/>
          </w:rPr>
        </w:r>
        <w:r w:rsidR="00AB0E6E">
          <w:rPr>
            <w:noProof/>
            <w:webHidden/>
          </w:rPr>
          <w:fldChar w:fldCharType="separate"/>
        </w:r>
        <w:r w:rsidR="004D2AC8">
          <w:rPr>
            <w:noProof/>
            <w:webHidden/>
          </w:rPr>
          <w:t>5</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5" w:history="1">
        <w:r w:rsidR="00AB0E6E" w:rsidRPr="00D717E3">
          <w:rPr>
            <w:rStyle w:val="Lienhypertexte"/>
            <w:rFonts w:ascii="Tahoma" w:hAnsi="Tahoma" w:cs="Tahoma"/>
            <w:b/>
            <w:noProof/>
          </w:rPr>
          <w:t>2.4</w:t>
        </w:r>
        <w:r w:rsidR="00AB0E6E" w:rsidRPr="000B2D67">
          <w:rPr>
            <w:noProof/>
            <w:szCs w:val="22"/>
            <w:lang w:val="en-US" w:eastAsia="en-US"/>
          </w:rPr>
          <w:tab/>
        </w:r>
        <w:r w:rsidR="00AB0E6E" w:rsidRPr="00D717E3">
          <w:rPr>
            <w:rStyle w:val="Lienhypertexte"/>
            <w:rFonts w:ascii="Tahoma" w:hAnsi="Tahoma" w:cs="Tahoma"/>
            <w:b/>
            <w:noProof/>
          </w:rPr>
          <w:t>Description du système d’information</w:t>
        </w:r>
        <w:r w:rsidR="00AB0E6E">
          <w:rPr>
            <w:noProof/>
            <w:webHidden/>
          </w:rPr>
          <w:tab/>
        </w:r>
        <w:r w:rsidR="00AB0E6E">
          <w:rPr>
            <w:noProof/>
            <w:webHidden/>
          </w:rPr>
          <w:fldChar w:fldCharType="begin"/>
        </w:r>
        <w:r w:rsidR="00AB0E6E">
          <w:rPr>
            <w:noProof/>
            <w:webHidden/>
          </w:rPr>
          <w:instrText xml:space="preserve"> PAGEREF _Toc50119165 \h </w:instrText>
        </w:r>
        <w:r w:rsidR="00AB0E6E">
          <w:rPr>
            <w:noProof/>
            <w:webHidden/>
          </w:rPr>
        </w:r>
        <w:r w:rsidR="00AB0E6E">
          <w:rPr>
            <w:noProof/>
            <w:webHidden/>
          </w:rPr>
          <w:fldChar w:fldCharType="separate"/>
        </w:r>
        <w:r w:rsidR="004D2AC8">
          <w:rPr>
            <w:noProof/>
            <w:webHidden/>
          </w:rPr>
          <w:t>5</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6" w:history="1">
        <w:r w:rsidR="00AB0E6E" w:rsidRPr="00D717E3">
          <w:rPr>
            <w:rStyle w:val="Lienhypertexte"/>
            <w:rFonts w:ascii="Tahoma" w:hAnsi="Tahoma" w:cs="Tahoma"/>
            <w:b/>
            <w:noProof/>
          </w:rPr>
          <w:t>2.5</w:t>
        </w:r>
        <w:r w:rsidR="00AB0E6E" w:rsidRPr="000B2D67">
          <w:rPr>
            <w:noProof/>
            <w:szCs w:val="22"/>
            <w:lang w:val="en-US" w:eastAsia="en-US"/>
          </w:rPr>
          <w:tab/>
        </w:r>
        <w:r w:rsidR="00AB0E6E" w:rsidRPr="00D717E3">
          <w:rPr>
            <w:rStyle w:val="Lienhypertexte"/>
            <w:rFonts w:ascii="Tahoma" w:hAnsi="Tahoma" w:cs="Tahoma"/>
            <w:b/>
            <w:noProof/>
          </w:rPr>
          <w:t>Localisation</w:t>
        </w:r>
        <w:r w:rsidR="00AB0E6E">
          <w:rPr>
            <w:noProof/>
            <w:webHidden/>
          </w:rPr>
          <w:tab/>
        </w:r>
        <w:r w:rsidR="00AB0E6E">
          <w:rPr>
            <w:noProof/>
            <w:webHidden/>
          </w:rPr>
          <w:fldChar w:fldCharType="begin"/>
        </w:r>
        <w:r w:rsidR="00AB0E6E">
          <w:rPr>
            <w:noProof/>
            <w:webHidden/>
          </w:rPr>
          <w:instrText xml:space="preserve"> PAGEREF _Toc50119166 \h </w:instrText>
        </w:r>
        <w:r w:rsidR="00AB0E6E">
          <w:rPr>
            <w:noProof/>
            <w:webHidden/>
          </w:rPr>
        </w:r>
        <w:r w:rsidR="00AB0E6E">
          <w:rPr>
            <w:noProof/>
            <w:webHidden/>
          </w:rPr>
          <w:fldChar w:fldCharType="separate"/>
        </w:r>
        <w:r w:rsidR="004D2AC8">
          <w:rPr>
            <w:noProof/>
            <w:webHidden/>
          </w:rPr>
          <w:t>5</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7" w:history="1">
        <w:r w:rsidR="00AB0E6E" w:rsidRPr="00D717E3">
          <w:rPr>
            <w:rStyle w:val="Lienhypertexte"/>
            <w:rFonts w:ascii="Tahoma" w:hAnsi="Tahoma" w:cs="Tahoma"/>
            <w:b/>
            <w:noProof/>
          </w:rPr>
          <w:t>2.6</w:t>
        </w:r>
        <w:r w:rsidR="00AB0E6E" w:rsidRPr="000B2D67">
          <w:rPr>
            <w:noProof/>
            <w:szCs w:val="22"/>
            <w:lang w:val="en-US" w:eastAsia="en-US"/>
          </w:rPr>
          <w:tab/>
        </w:r>
        <w:r w:rsidR="00AB0E6E" w:rsidRPr="00D717E3">
          <w:rPr>
            <w:rStyle w:val="Lienhypertexte"/>
            <w:rFonts w:ascii="Tahoma" w:hAnsi="Tahoma" w:cs="Tahoma"/>
            <w:b/>
            <w:noProof/>
          </w:rPr>
          <w:t>Personnes à contacter</w:t>
        </w:r>
        <w:r w:rsidR="00AB0E6E">
          <w:rPr>
            <w:noProof/>
            <w:webHidden/>
          </w:rPr>
          <w:tab/>
        </w:r>
        <w:r w:rsidR="00AB0E6E">
          <w:rPr>
            <w:noProof/>
            <w:webHidden/>
          </w:rPr>
          <w:fldChar w:fldCharType="begin"/>
        </w:r>
        <w:r w:rsidR="00AB0E6E">
          <w:rPr>
            <w:noProof/>
            <w:webHidden/>
          </w:rPr>
          <w:instrText xml:space="preserve"> PAGEREF _Toc50119167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1"/>
        <w:tabs>
          <w:tab w:val="left" w:pos="440"/>
          <w:tab w:val="right" w:leader="dot" w:pos="9062"/>
        </w:tabs>
        <w:rPr>
          <w:noProof/>
          <w:szCs w:val="22"/>
          <w:lang w:val="en-US" w:eastAsia="en-US"/>
        </w:rPr>
      </w:pPr>
      <w:hyperlink w:anchor="_Toc50119168" w:history="1">
        <w:r w:rsidR="00AB0E6E" w:rsidRPr="00D717E3">
          <w:rPr>
            <w:rStyle w:val="Lienhypertexte"/>
            <w:rFonts w:ascii="Tahoma" w:hAnsi="Tahoma" w:cs="Tahoma"/>
            <w:noProof/>
          </w:rPr>
          <w:t>3.</w:t>
        </w:r>
        <w:r w:rsidR="00AB0E6E" w:rsidRPr="000B2D67">
          <w:rPr>
            <w:noProof/>
            <w:szCs w:val="22"/>
            <w:lang w:val="en-US" w:eastAsia="en-US"/>
          </w:rPr>
          <w:tab/>
        </w:r>
        <w:r w:rsidR="00AB0E6E" w:rsidRPr="00D717E3">
          <w:rPr>
            <w:rStyle w:val="Lienhypertexte"/>
            <w:rFonts w:ascii="Tahoma" w:hAnsi="Tahoma" w:cs="Tahoma"/>
            <w:noProof/>
          </w:rPr>
          <w:t>DEFINITION DE LA MISSION</w:t>
        </w:r>
        <w:r w:rsidR="00AB0E6E">
          <w:rPr>
            <w:noProof/>
            <w:webHidden/>
          </w:rPr>
          <w:tab/>
        </w:r>
        <w:r w:rsidR="00AB0E6E">
          <w:rPr>
            <w:noProof/>
            <w:webHidden/>
          </w:rPr>
          <w:fldChar w:fldCharType="begin"/>
        </w:r>
        <w:r w:rsidR="00AB0E6E">
          <w:rPr>
            <w:noProof/>
            <w:webHidden/>
          </w:rPr>
          <w:instrText xml:space="preserve"> PAGEREF _Toc50119168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69" w:history="1">
        <w:r w:rsidR="00AB0E6E" w:rsidRPr="00D717E3">
          <w:rPr>
            <w:rStyle w:val="Lienhypertexte"/>
            <w:rFonts w:ascii="Tahoma" w:hAnsi="Tahoma" w:cs="Tahoma"/>
            <w:b/>
            <w:noProof/>
          </w:rPr>
          <w:t>3.1</w:t>
        </w:r>
        <w:r w:rsidR="00AB0E6E" w:rsidRPr="000B2D67">
          <w:rPr>
            <w:noProof/>
            <w:szCs w:val="22"/>
            <w:lang w:val="en-US" w:eastAsia="en-US"/>
          </w:rPr>
          <w:tab/>
        </w:r>
        <w:r w:rsidR="00AB0E6E" w:rsidRPr="00D717E3">
          <w:rPr>
            <w:rStyle w:val="Lienhypertexte"/>
            <w:rFonts w:ascii="Tahoma" w:hAnsi="Tahoma" w:cs="Tahoma"/>
            <w:b/>
            <w:noProof/>
          </w:rPr>
          <w:t>Nature de la mission</w:t>
        </w:r>
        <w:r w:rsidR="00AB0E6E">
          <w:rPr>
            <w:noProof/>
            <w:webHidden/>
          </w:rPr>
          <w:tab/>
        </w:r>
        <w:r w:rsidR="00AB0E6E">
          <w:rPr>
            <w:noProof/>
            <w:webHidden/>
          </w:rPr>
          <w:fldChar w:fldCharType="begin"/>
        </w:r>
        <w:r w:rsidR="00AB0E6E">
          <w:rPr>
            <w:noProof/>
            <w:webHidden/>
          </w:rPr>
          <w:instrText xml:space="preserve"> PAGEREF _Toc50119169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0" w:history="1">
        <w:r w:rsidR="00AB0E6E" w:rsidRPr="00D717E3">
          <w:rPr>
            <w:rStyle w:val="Lienhypertexte"/>
            <w:rFonts w:ascii="Tahoma" w:hAnsi="Tahoma" w:cs="Tahoma"/>
            <w:b/>
            <w:noProof/>
          </w:rPr>
          <w:t>3.2</w:t>
        </w:r>
        <w:r w:rsidR="00AB0E6E" w:rsidRPr="000B2D67">
          <w:rPr>
            <w:noProof/>
            <w:szCs w:val="22"/>
            <w:lang w:val="en-US" w:eastAsia="en-US"/>
          </w:rPr>
          <w:tab/>
        </w:r>
        <w:r w:rsidR="00AB0E6E" w:rsidRPr="00D717E3">
          <w:rPr>
            <w:rStyle w:val="Lienhypertexte"/>
            <w:rFonts w:ascii="Tahoma" w:hAnsi="Tahoma" w:cs="Tahoma"/>
            <w:b/>
            <w:noProof/>
          </w:rPr>
          <w:t>Titulaires, mandat et échéance</w:t>
        </w:r>
        <w:r w:rsidR="00AB0E6E">
          <w:rPr>
            <w:noProof/>
            <w:webHidden/>
          </w:rPr>
          <w:tab/>
        </w:r>
        <w:r w:rsidR="00AB0E6E">
          <w:rPr>
            <w:noProof/>
            <w:webHidden/>
          </w:rPr>
          <w:fldChar w:fldCharType="begin"/>
        </w:r>
        <w:r w:rsidR="00AB0E6E">
          <w:rPr>
            <w:noProof/>
            <w:webHidden/>
          </w:rPr>
          <w:instrText xml:space="preserve"> PAGEREF _Toc50119170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1" w:history="1">
        <w:r w:rsidR="00AB0E6E" w:rsidRPr="00D717E3">
          <w:rPr>
            <w:rStyle w:val="Lienhypertexte"/>
            <w:rFonts w:ascii="Tahoma" w:hAnsi="Tahoma" w:cs="Tahoma"/>
            <w:b/>
            <w:noProof/>
          </w:rPr>
          <w:t>3.3</w:t>
        </w:r>
        <w:r w:rsidR="00AB0E6E" w:rsidRPr="000B2D67">
          <w:rPr>
            <w:noProof/>
            <w:szCs w:val="22"/>
            <w:lang w:val="en-US" w:eastAsia="en-US"/>
          </w:rPr>
          <w:tab/>
        </w:r>
        <w:r w:rsidR="00AB0E6E" w:rsidRPr="00D717E3">
          <w:rPr>
            <w:rStyle w:val="Lienhypertexte"/>
            <w:rFonts w:ascii="Tahoma" w:hAnsi="Tahoma" w:cs="Tahoma"/>
            <w:b/>
            <w:noProof/>
          </w:rPr>
          <w:t>Opinion sur les comptes de l’exercice précédent</w:t>
        </w:r>
        <w:r w:rsidR="00AB0E6E">
          <w:rPr>
            <w:noProof/>
            <w:webHidden/>
          </w:rPr>
          <w:tab/>
        </w:r>
        <w:r w:rsidR="00AB0E6E">
          <w:rPr>
            <w:noProof/>
            <w:webHidden/>
          </w:rPr>
          <w:fldChar w:fldCharType="begin"/>
        </w:r>
        <w:r w:rsidR="00AB0E6E">
          <w:rPr>
            <w:noProof/>
            <w:webHidden/>
          </w:rPr>
          <w:instrText xml:space="preserve"> PAGEREF _Toc50119171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1"/>
        <w:tabs>
          <w:tab w:val="left" w:pos="440"/>
          <w:tab w:val="right" w:leader="dot" w:pos="9062"/>
        </w:tabs>
        <w:rPr>
          <w:noProof/>
          <w:szCs w:val="22"/>
          <w:lang w:val="en-US" w:eastAsia="en-US"/>
        </w:rPr>
      </w:pPr>
      <w:hyperlink w:anchor="_Toc50119172" w:history="1">
        <w:r w:rsidR="00AB0E6E" w:rsidRPr="00D717E3">
          <w:rPr>
            <w:rStyle w:val="Lienhypertexte"/>
            <w:rFonts w:ascii="Tahoma" w:hAnsi="Tahoma" w:cs="Tahoma"/>
            <w:noProof/>
          </w:rPr>
          <w:t>4.</w:t>
        </w:r>
        <w:r w:rsidR="00AB0E6E" w:rsidRPr="000B2D67">
          <w:rPr>
            <w:noProof/>
            <w:szCs w:val="22"/>
            <w:lang w:val="en-US" w:eastAsia="en-US"/>
          </w:rPr>
          <w:tab/>
        </w:r>
        <w:r w:rsidR="00AB0E6E" w:rsidRPr="00D717E3">
          <w:rPr>
            <w:rStyle w:val="Lienhypertexte"/>
            <w:rFonts w:ascii="Tahoma" w:hAnsi="Tahoma" w:cs="Tahoma"/>
            <w:noProof/>
          </w:rPr>
          <w:t>INFORMATIONS GENERALES ET CHIFFRES CLES</w:t>
        </w:r>
        <w:r w:rsidR="00AB0E6E">
          <w:rPr>
            <w:noProof/>
            <w:webHidden/>
          </w:rPr>
          <w:tab/>
        </w:r>
        <w:r w:rsidR="00AB0E6E">
          <w:rPr>
            <w:noProof/>
            <w:webHidden/>
          </w:rPr>
          <w:fldChar w:fldCharType="begin"/>
        </w:r>
        <w:r w:rsidR="00AB0E6E">
          <w:rPr>
            <w:noProof/>
            <w:webHidden/>
          </w:rPr>
          <w:instrText xml:space="preserve"> PAGEREF _Toc50119172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3" w:history="1">
        <w:r w:rsidR="00AB0E6E" w:rsidRPr="00D717E3">
          <w:rPr>
            <w:rStyle w:val="Lienhypertexte"/>
            <w:rFonts w:ascii="Tahoma" w:hAnsi="Tahoma" w:cs="Tahoma"/>
            <w:b/>
            <w:noProof/>
          </w:rPr>
          <w:t>4.1</w:t>
        </w:r>
        <w:r w:rsidR="00AB0E6E" w:rsidRPr="000B2D67">
          <w:rPr>
            <w:noProof/>
            <w:szCs w:val="22"/>
            <w:lang w:val="en-US" w:eastAsia="en-US"/>
          </w:rPr>
          <w:tab/>
        </w:r>
        <w:r w:rsidR="00AB0E6E" w:rsidRPr="00D717E3">
          <w:rPr>
            <w:rStyle w:val="Lienhypertexte"/>
            <w:rFonts w:ascii="Tahoma" w:hAnsi="Tahoma" w:cs="Tahoma"/>
            <w:b/>
            <w:noProof/>
          </w:rPr>
          <w:t>Nouvelle réglementation</w:t>
        </w:r>
        <w:r w:rsidR="00AB0E6E">
          <w:rPr>
            <w:noProof/>
            <w:webHidden/>
          </w:rPr>
          <w:tab/>
        </w:r>
        <w:r w:rsidR="00AB0E6E">
          <w:rPr>
            <w:noProof/>
            <w:webHidden/>
          </w:rPr>
          <w:fldChar w:fldCharType="begin"/>
        </w:r>
        <w:r w:rsidR="00AB0E6E">
          <w:rPr>
            <w:noProof/>
            <w:webHidden/>
          </w:rPr>
          <w:instrText xml:space="preserve"> PAGEREF _Toc50119173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4" w:history="1">
        <w:r w:rsidR="00AB0E6E" w:rsidRPr="00D717E3">
          <w:rPr>
            <w:rStyle w:val="Lienhypertexte"/>
            <w:rFonts w:ascii="Tahoma" w:hAnsi="Tahoma" w:cs="Tahoma"/>
            <w:b/>
            <w:noProof/>
          </w:rPr>
          <w:t>4.2</w:t>
        </w:r>
        <w:r w:rsidR="00AB0E6E" w:rsidRPr="000B2D67">
          <w:rPr>
            <w:noProof/>
            <w:szCs w:val="22"/>
            <w:lang w:val="en-US" w:eastAsia="en-US"/>
          </w:rPr>
          <w:tab/>
        </w:r>
        <w:r w:rsidR="00AB0E6E" w:rsidRPr="00D717E3">
          <w:rPr>
            <w:rStyle w:val="Lienhypertexte"/>
            <w:rFonts w:ascii="Tahoma" w:hAnsi="Tahoma" w:cs="Tahoma"/>
            <w:b/>
            <w:noProof/>
          </w:rPr>
          <w:t>Evénements à suivre d’un exercice à l’autre</w:t>
        </w:r>
        <w:r w:rsidR="00AB0E6E">
          <w:rPr>
            <w:noProof/>
            <w:webHidden/>
          </w:rPr>
          <w:tab/>
        </w:r>
        <w:r w:rsidR="00AB0E6E">
          <w:rPr>
            <w:noProof/>
            <w:webHidden/>
          </w:rPr>
          <w:fldChar w:fldCharType="begin"/>
        </w:r>
        <w:r w:rsidR="00AB0E6E">
          <w:rPr>
            <w:noProof/>
            <w:webHidden/>
          </w:rPr>
          <w:instrText xml:space="preserve"> PAGEREF _Toc50119174 \h </w:instrText>
        </w:r>
        <w:r w:rsidR="00AB0E6E">
          <w:rPr>
            <w:noProof/>
            <w:webHidden/>
          </w:rPr>
        </w:r>
        <w:r w:rsidR="00AB0E6E">
          <w:rPr>
            <w:noProof/>
            <w:webHidden/>
          </w:rPr>
          <w:fldChar w:fldCharType="separate"/>
        </w:r>
        <w:r w:rsidR="004D2AC8">
          <w:rPr>
            <w:noProof/>
            <w:webHidden/>
          </w:rPr>
          <w:t>6</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5" w:history="1">
        <w:r w:rsidR="00AB0E6E" w:rsidRPr="00D717E3">
          <w:rPr>
            <w:rStyle w:val="Lienhypertexte"/>
            <w:rFonts w:ascii="Tahoma" w:hAnsi="Tahoma" w:cs="Tahoma"/>
            <w:b/>
            <w:noProof/>
          </w:rPr>
          <w:t>4.3</w:t>
        </w:r>
        <w:r w:rsidR="00AB0E6E" w:rsidRPr="000B2D67">
          <w:rPr>
            <w:noProof/>
            <w:szCs w:val="22"/>
            <w:lang w:val="en-US" w:eastAsia="en-US"/>
          </w:rPr>
          <w:tab/>
        </w:r>
        <w:r w:rsidR="00AB0E6E" w:rsidRPr="00D717E3">
          <w:rPr>
            <w:rStyle w:val="Lienhypertexte"/>
            <w:rFonts w:ascii="Tahoma" w:hAnsi="Tahoma" w:cs="Tahoma"/>
            <w:b/>
            <w:noProof/>
          </w:rPr>
          <w:t>Evénements de l’exercice</w:t>
        </w:r>
        <w:r w:rsidR="00AB0E6E">
          <w:rPr>
            <w:noProof/>
            <w:webHidden/>
          </w:rPr>
          <w:tab/>
        </w:r>
        <w:r w:rsidR="00AB0E6E">
          <w:rPr>
            <w:noProof/>
            <w:webHidden/>
          </w:rPr>
          <w:fldChar w:fldCharType="begin"/>
        </w:r>
        <w:r w:rsidR="00AB0E6E">
          <w:rPr>
            <w:noProof/>
            <w:webHidden/>
          </w:rPr>
          <w:instrText xml:space="preserve"> PAGEREF _Toc50119175 \h </w:instrText>
        </w:r>
        <w:r w:rsidR="00AB0E6E">
          <w:rPr>
            <w:noProof/>
            <w:webHidden/>
          </w:rPr>
        </w:r>
        <w:r w:rsidR="00AB0E6E">
          <w:rPr>
            <w:noProof/>
            <w:webHidden/>
          </w:rPr>
          <w:fldChar w:fldCharType="separate"/>
        </w:r>
        <w:r w:rsidR="004D2AC8">
          <w:rPr>
            <w:noProof/>
            <w:webHidden/>
          </w:rPr>
          <w:t>7</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6" w:history="1">
        <w:r w:rsidR="00AB0E6E" w:rsidRPr="00D717E3">
          <w:rPr>
            <w:rStyle w:val="Lienhypertexte"/>
            <w:rFonts w:ascii="Tahoma" w:hAnsi="Tahoma" w:cs="Tahoma"/>
            <w:b/>
            <w:noProof/>
          </w:rPr>
          <w:t>4.4</w:t>
        </w:r>
        <w:r w:rsidR="00AB0E6E" w:rsidRPr="000B2D67">
          <w:rPr>
            <w:noProof/>
            <w:szCs w:val="22"/>
            <w:lang w:val="en-US" w:eastAsia="en-US"/>
          </w:rPr>
          <w:tab/>
        </w:r>
        <w:r w:rsidR="00AB0E6E" w:rsidRPr="00D717E3">
          <w:rPr>
            <w:rStyle w:val="Lienhypertexte"/>
            <w:rFonts w:ascii="Tahoma" w:hAnsi="Tahoma" w:cs="Tahoma"/>
            <w:b/>
            <w:noProof/>
          </w:rPr>
          <w:t>Evénements postérieurs à l’exercice</w:t>
        </w:r>
        <w:r w:rsidR="00AB0E6E">
          <w:rPr>
            <w:noProof/>
            <w:webHidden/>
          </w:rPr>
          <w:tab/>
        </w:r>
        <w:r w:rsidR="00AB0E6E">
          <w:rPr>
            <w:noProof/>
            <w:webHidden/>
          </w:rPr>
          <w:fldChar w:fldCharType="begin"/>
        </w:r>
        <w:r w:rsidR="00AB0E6E">
          <w:rPr>
            <w:noProof/>
            <w:webHidden/>
          </w:rPr>
          <w:instrText xml:space="preserve"> PAGEREF _Toc50119176 \h </w:instrText>
        </w:r>
        <w:r w:rsidR="00AB0E6E">
          <w:rPr>
            <w:noProof/>
            <w:webHidden/>
          </w:rPr>
        </w:r>
        <w:r w:rsidR="00AB0E6E">
          <w:rPr>
            <w:noProof/>
            <w:webHidden/>
          </w:rPr>
          <w:fldChar w:fldCharType="separate"/>
        </w:r>
        <w:r w:rsidR="004D2AC8">
          <w:rPr>
            <w:noProof/>
            <w:webHidden/>
          </w:rPr>
          <w:t>7</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7" w:history="1">
        <w:r w:rsidR="00AB0E6E" w:rsidRPr="00D717E3">
          <w:rPr>
            <w:rStyle w:val="Lienhypertexte"/>
            <w:rFonts w:ascii="Tahoma" w:hAnsi="Tahoma" w:cs="Tahoma"/>
            <w:b/>
            <w:noProof/>
          </w:rPr>
          <w:t>4.5</w:t>
        </w:r>
        <w:r w:rsidR="00AB0E6E" w:rsidRPr="000B2D67">
          <w:rPr>
            <w:noProof/>
            <w:szCs w:val="22"/>
            <w:lang w:val="en-US" w:eastAsia="en-US"/>
          </w:rPr>
          <w:tab/>
        </w:r>
        <w:r w:rsidR="00AB0E6E" w:rsidRPr="00D717E3">
          <w:rPr>
            <w:rStyle w:val="Lienhypertexte"/>
            <w:rFonts w:ascii="Tahoma" w:hAnsi="Tahoma" w:cs="Tahoma"/>
            <w:b/>
            <w:noProof/>
          </w:rPr>
          <w:t>Revue analytique</w:t>
        </w:r>
        <w:r w:rsidR="00AB0E6E">
          <w:rPr>
            <w:noProof/>
            <w:webHidden/>
          </w:rPr>
          <w:tab/>
        </w:r>
        <w:r w:rsidR="00AB0E6E">
          <w:rPr>
            <w:noProof/>
            <w:webHidden/>
          </w:rPr>
          <w:fldChar w:fldCharType="begin"/>
        </w:r>
        <w:r w:rsidR="00AB0E6E">
          <w:rPr>
            <w:noProof/>
            <w:webHidden/>
          </w:rPr>
          <w:instrText xml:space="preserve"> PAGEREF _Toc50119177 \h </w:instrText>
        </w:r>
        <w:r w:rsidR="00AB0E6E">
          <w:rPr>
            <w:noProof/>
            <w:webHidden/>
          </w:rPr>
        </w:r>
        <w:r w:rsidR="00AB0E6E">
          <w:rPr>
            <w:noProof/>
            <w:webHidden/>
          </w:rPr>
          <w:fldChar w:fldCharType="separate"/>
        </w:r>
        <w:r w:rsidR="004D2AC8">
          <w:rPr>
            <w:noProof/>
            <w:webHidden/>
          </w:rPr>
          <w:t>7</w:t>
        </w:r>
        <w:r w:rsidR="00AB0E6E">
          <w:rPr>
            <w:noProof/>
            <w:webHidden/>
          </w:rPr>
          <w:fldChar w:fldCharType="end"/>
        </w:r>
      </w:hyperlink>
    </w:p>
    <w:p w:rsidR="00AB0E6E" w:rsidRPr="000B2D67" w:rsidRDefault="002027F7">
      <w:pPr>
        <w:pStyle w:val="TM1"/>
        <w:tabs>
          <w:tab w:val="left" w:pos="440"/>
          <w:tab w:val="right" w:leader="dot" w:pos="9062"/>
        </w:tabs>
        <w:rPr>
          <w:noProof/>
          <w:szCs w:val="22"/>
          <w:lang w:val="en-US" w:eastAsia="en-US"/>
        </w:rPr>
      </w:pPr>
      <w:hyperlink w:anchor="_Toc50119178" w:history="1">
        <w:r w:rsidR="00AB0E6E" w:rsidRPr="00D717E3">
          <w:rPr>
            <w:rStyle w:val="Lienhypertexte"/>
            <w:rFonts w:ascii="Tahoma" w:hAnsi="Tahoma" w:cs="Tahoma"/>
            <w:noProof/>
          </w:rPr>
          <w:t>5.</w:t>
        </w:r>
        <w:r w:rsidR="00AB0E6E" w:rsidRPr="000B2D67">
          <w:rPr>
            <w:noProof/>
            <w:szCs w:val="22"/>
            <w:lang w:val="en-US" w:eastAsia="en-US"/>
          </w:rPr>
          <w:tab/>
        </w:r>
        <w:r w:rsidR="00AB0E6E" w:rsidRPr="00D717E3">
          <w:rPr>
            <w:rStyle w:val="Lienhypertexte"/>
            <w:rFonts w:ascii="Tahoma" w:hAnsi="Tahoma" w:cs="Tahoma"/>
            <w:noProof/>
          </w:rPr>
          <w:t>IDENTIFICATION ET APPRECIATION DU RISQUE D’ANOMALIES SIGNIFICATIVES</w:t>
        </w:r>
        <w:r w:rsidR="00AB0E6E">
          <w:rPr>
            <w:noProof/>
            <w:webHidden/>
          </w:rPr>
          <w:tab/>
        </w:r>
        <w:r w:rsidR="00AB0E6E">
          <w:rPr>
            <w:noProof/>
            <w:webHidden/>
          </w:rPr>
          <w:fldChar w:fldCharType="begin"/>
        </w:r>
        <w:r w:rsidR="00AB0E6E">
          <w:rPr>
            <w:noProof/>
            <w:webHidden/>
          </w:rPr>
          <w:instrText xml:space="preserve"> PAGEREF _Toc50119178 \h </w:instrText>
        </w:r>
        <w:r w:rsidR="00AB0E6E">
          <w:rPr>
            <w:noProof/>
            <w:webHidden/>
          </w:rPr>
        </w:r>
        <w:r w:rsidR="00AB0E6E">
          <w:rPr>
            <w:noProof/>
            <w:webHidden/>
          </w:rPr>
          <w:fldChar w:fldCharType="separate"/>
        </w:r>
        <w:r w:rsidR="004D2AC8">
          <w:rPr>
            <w:noProof/>
            <w:webHidden/>
          </w:rPr>
          <w:t>18</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79" w:history="1">
        <w:r w:rsidR="00AB0E6E" w:rsidRPr="00D717E3">
          <w:rPr>
            <w:rStyle w:val="Lienhypertexte"/>
            <w:rFonts w:ascii="Tahoma" w:hAnsi="Tahoma" w:cs="Tahoma"/>
            <w:b/>
            <w:noProof/>
          </w:rPr>
          <w:t>5.1</w:t>
        </w:r>
        <w:r w:rsidR="00AB0E6E" w:rsidRPr="000B2D67">
          <w:rPr>
            <w:noProof/>
            <w:szCs w:val="22"/>
            <w:lang w:val="en-US" w:eastAsia="en-US"/>
          </w:rPr>
          <w:tab/>
        </w:r>
        <w:r w:rsidR="00AB0E6E" w:rsidRPr="00D717E3">
          <w:rPr>
            <w:rStyle w:val="Lienhypertexte"/>
            <w:rFonts w:ascii="Tahoma" w:hAnsi="Tahoma" w:cs="Tahoma"/>
            <w:b/>
            <w:noProof/>
          </w:rPr>
          <w:t>Au niveau des comptes pris dans leur ensemble</w:t>
        </w:r>
        <w:r w:rsidR="00AB0E6E">
          <w:rPr>
            <w:noProof/>
            <w:webHidden/>
          </w:rPr>
          <w:tab/>
        </w:r>
        <w:r w:rsidR="00AB0E6E">
          <w:rPr>
            <w:noProof/>
            <w:webHidden/>
          </w:rPr>
          <w:fldChar w:fldCharType="begin"/>
        </w:r>
        <w:r w:rsidR="00AB0E6E">
          <w:rPr>
            <w:noProof/>
            <w:webHidden/>
          </w:rPr>
          <w:instrText xml:space="preserve"> PAGEREF _Toc50119179 \h </w:instrText>
        </w:r>
        <w:r w:rsidR="00AB0E6E">
          <w:rPr>
            <w:noProof/>
            <w:webHidden/>
          </w:rPr>
        </w:r>
        <w:r w:rsidR="00AB0E6E">
          <w:rPr>
            <w:noProof/>
            <w:webHidden/>
          </w:rPr>
          <w:fldChar w:fldCharType="separate"/>
        </w:r>
        <w:r w:rsidR="004D2AC8">
          <w:rPr>
            <w:noProof/>
            <w:webHidden/>
          </w:rPr>
          <w:t>18</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80" w:history="1">
        <w:r w:rsidR="00AB0E6E" w:rsidRPr="00D717E3">
          <w:rPr>
            <w:rStyle w:val="Lienhypertexte"/>
            <w:rFonts w:ascii="Tahoma" w:hAnsi="Tahoma" w:cs="Tahoma"/>
            <w:b/>
            <w:noProof/>
          </w:rPr>
          <w:t>5.2</w:t>
        </w:r>
        <w:r w:rsidR="00AB0E6E" w:rsidRPr="000B2D67">
          <w:rPr>
            <w:noProof/>
            <w:szCs w:val="22"/>
            <w:lang w:val="en-US" w:eastAsia="en-US"/>
          </w:rPr>
          <w:tab/>
        </w:r>
        <w:r w:rsidR="00AB0E6E" w:rsidRPr="00D717E3">
          <w:rPr>
            <w:rStyle w:val="Lienhypertexte"/>
            <w:rFonts w:ascii="Tahoma" w:hAnsi="Tahoma" w:cs="Tahoma"/>
            <w:b/>
            <w:noProof/>
          </w:rPr>
          <w:t>Au niveau des cycles</w:t>
        </w:r>
        <w:r w:rsidR="00AB0E6E">
          <w:rPr>
            <w:noProof/>
            <w:webHidden/>
          </w:rPr>
          <w:tab/>
        </w:r>
        <w:r w:rsidR="00AB0E6E">
          <w:rPr>
            <w:noProof/>
            <w:webHidden/>
          </w:rPr>
          <w:fldChar w:fldCharType="begin"/>
        </w:r>
        <w:r w:rsidR="00AB0E6E">
          <w:rPr>
            <w:noProof/>
            <w:webHidden/>
          </w:rPr>
          <w:instrText xml:space="preserve"> PAGEREF _Toc50119180 \h </w:instrText>
        </w:r>
        <w:r w:rsidR="00AB0E6E">
          <w:rPr>
            <w:noProof/>
            <w:webHidden/>
          </w:rPr>
        </w:r>
        <w:r w:rsidR="00AB0E6E">
          <w:rPr>
            <w:noProof/>
            <w:webHidden/>
          </w:rPr>
          <w:fldChar w:fldCharType="separate"/>
        </w:r>
        <w:r w:rsidR="004D2AC8">
          <w:rPr>
            <w:noProof/>
            <w:webHidden/>
          </w:rPr>
          <w:t>20</w:t>
        </w:r>
        <w:r w:rsidR="00AB0E6E">
          <w:rPr>
            <w:noProof/>
            <w:webHidden/>
          </w:rPr>
          <w:fldChar w:fldCharType="end"/>
        </w:r>
      </w:hyperlink>
    </w:p>
    <w:p w:rsidR="00AB0E6E" w:rsidRPr="000B2D67" w:rsidRDefault="002027F7">
      <w:pPr>
        <w:pStyle w:val="TM2"/>
        <w:tabs>
          <w:tab w:val="left" w:pos="1100"/>
          <w:tab w:val="right" w:leader="dot" w:pos="9062"/>
        </w:tabs>
        <w:rPr>
          <w:noProof/>
          <w:szCs w:val="22"/>
          <w:lang w:val="en-US" w:eastAsia="en-US"/>
        </w:rPr>
      </w:pPr>
      <w:hyperlink w:anchor="_Toc50119181" w:history="1">
        <w:r w:rsidR="00AB0E6E" w:rsidRPr="00D717E3">
          <w:rPr>
            <w:rStyle w:val="Lienhypertexte"/>
            <w:rFonts w:ascii="Tahoma" w:hAnsi="Tahoma" w:cs="Tahoma"/>
            <w:i/>
            <w:noProof/>
          </w:rPr>
          <w:t>5.2.1</w:t>
        </w:r>
        <w:r w:rsidR="00AB0E6E" w:rsidRPr="000B2D67">
          <w:rPr>
            <w:noProof/>
            <w:szCs w:val="22"/>
            <w:lang w:val="en-US" w:eastAsia="en-US"/>
          </w:rPr>
          <w:tab/>
        </w:r>
        <w:r w:rsidR="00AB0E6E" w:rsidRPr="00D717E3">
          <w:rPr>
            <w:rStyle w:val="Lienhypertexte"/>
            <w:rFonts w:ascii="Tahoma" w:hAnsi="Tahoma" w:cs="Tahoma"/>
            <w:i/>
            <w:noProof/>
          </w:rPr>
          <w:t>Par risque inhérent</w:t>
        </w:r>
        <w:r w:rsidR="00AB0E6E">
          <w:rPr>
            <w:noProof/>
            <w:webHidden/>
          </w:rPr>
          <w:tab/>
        </w:r>
        <w:r w:rsidR="00AB0E6E">
          <w:rPr>
            <w:noProof/>
            <w:webHidden/>
          </w:rPr>
          <w:fldChar w:fldCharType="begin"/>
        </w:r>
        <w:r w:rsidR="00AB0E6E">
          <w:rPr>
            <w:noProof/>
            <w:webHidden/>
          </w:rPr>
          <w:instrText xml:space="preserve"> PAGEREF _Toc50119181 \h </w:instrText>
        </w:r>
        <w:r w:rsidR="00AB0E6E">
          <w:rPr>
            <w:noProof/>
            <w:webHidden/>
          </w:rPr>
        </w:r>
        <w:r w:rsidR="00AB0E6E">
          <w:rPr>
            <w:noProof/>
            <w:webHidden/>
          </w:rPr>
          <w:fldChar w:fldCharType="separate"/>
        </w:r>
        <w:r w:rsidR="004D2AC8">
          <w:rPr>
            <w:noProof/>
            <w:webHidden/>
          </w:rPr>
          <w:t>20</w:t>
        </w:r>
        <w:r w:rsidR="00AB0E6E">
          <w:rPr>
            <w:noProof/>
            <w:webHidden/>
          </w:rPr>
          <w:fldChar w:fldCharType="end"/>
        </w:r>
      </w:hyperlink>
    </w:p>
    <w:p w:rsidR="00AB0E6E" w:rsidRPr="000B2D67" w:rsidRDefault="002027F7">
      <w:pPr>
        <w:pStyle w:val="TM2"/>
        <w:tabs>
          <w:tab w:val="left" w:pos="1100"/>
          <w:tab w:val="right" w:leader="dot" w:pos="9062"/>
        </w:tabs>
        <w:rPr>
          <w:noProof/>
          <w:szCs w:val="22"/>
          <w:lang w:val="en-US" w:eastAsia="en-US"/>
        </w:rPr>
      </w:pPr>
      <w:hyperlink w:anchor="_Toc50119182" w:history="1">
        <w:r w:rsidR="00AB0E6E" w:rsidRPr="00D717E3">
          <w:rPr>
            <w:rStyle w:val="Lienhypertexte"/>
            <w:rFonts w:ascii="Tahoma" w:hAnsi="Tahoma" w:cs="Tahoma"/>
            <w:i/>
            <w:noProof/>
          </w:rPr>
          <w:t>5.2.2</w:t>
        </w:r>
        <w:r w:rsidR="00AB0E6E" w:rsidRPr="000B2D67">
          <w:rPr>
            <w:noProof/>
            <w:szCs w:val="22"/>
            <w:lang w:val="en-US" w:eastAsia="en-US"/>
          </w:rPr>
          <w:tab/>
        </w:r>
        <w:r w:rsidR="00AB0E6E" w:rsidRPr="00D717E3">
          <w:rPr>
            <w:rStyle w:val="Lienhypertexte"/>
            <w:rFonts w:ascii="Tahoma" w:hAnsi="Tahoma" w:cs="Tahoma"/>
            <w:i/>
            <w:noProof/>
          </w:rPr>
          <w:t>Par risque lié au contrôle</w:t>
        </w:r>
        <w:r w:rsidR="00AB0E6E">
          <w:rPr>
            <w:noProof/>
            <w:webHidden/>
          </w:rPr>
          <w:tab/>
        </w:r>
        <w:r w:rsidR="00AB0E6E">
          <w:rPr>
            <w:noProof/>
            <w:webHidden/>
          </w:rPr>
          <w:fldChar w:fldCharType="begin"/>
        </w:r>
        <w:r w:rsidR="00AB0E6E">
          <w:rPr>
            <w:noProof/>
            <w:webHidden/>
          </w:rPr>
          <w:instrText xml:space="preserve"> PAGEREF _Toc50119182 \h </w:instrText>
        </w:r>
        <w:r w:rsidR="00AB0E6E">
          <w:rPr>
            <w:noProof/>
            <w:webHidden/>
          </w:rPr>
        </w:r>
        <w:r w:rsidR="00AB0E6E">
          <w:rPr>
            <w:noProof/>
            <w:webHidden/>
          </w:rPr>
          <w:fldChar w:fldCharType="separate"/>
        </w:r>
        <w:r w:rsidR="004D2AC8">
          <w:rPr>
            <w:noProof/>
            <w:webHidden/>
          </w:rPr>
          <w:t>21</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83" w:history="1">
        <w:r w:rsidR="00AB0E6E" w:rsidRPr="00D717E3">
          <w:rPr>
            <w:rStyle w:val="Lienhypertexte"/>
            <w:rFonts w:ascii="Tahoma" w:hAnsi="Tahoma" w:cs="Tahoma"/>
            <w:b/>
            <w:noProof/>
          </w:rPr>
          <w:t>5.3</w:t>
        </w:r>
        <w:r w:rsidR="00AB0E6E" w:rsidRPr="000B2D67">
          <w:rPr>
            <w:noProof/>
            <w:szCs w:val="22"/>
            <w:lang w:val="en-US" w:eastAsia="en-US"/>
          </w:rPr>
          <w:tab/>
        </w:r>
        <w:r w:rsidR="00AB0E6E" w:rsidRPr="00D717E3">
          <w:rPr>
            <w:rStyle w:val="Lienhypertexte"/>
            <w:rFonts w:ascii="Tahoma" w:hAnsi="Tahoma" w:cs="Tahoma"/>
            <w:b/>
            <w:noProof/>
          </w:rPr>
          <w:t>Risques d’audit</w:t>
        </w:r>
        <w:r w:rsidR="00AB0E6E">
          <w:rPr>
            <w:noProof/>
            <w:webHidden/>
          </w:rPr>
          <w:tab/>
        </w:r>
        <w:r w:rsidR="00AB0E6E">
          <w:rPr>
            <w:noProof/>
            <w:webHidden/>
          </w:rPr>
          <w:fldChar w:fldCharType="begin"/>
        </w:r>
        <w:r w:rsidR="00AB0E6E">
          <w:rPr>
            <w:noProof/>
            <w:webHidden/>
          </w:rPr>
          <w:instrText xml:space="preserve"> PAGEREF _Toc50119183 \h </w:instrText>
        </w:r>
        <w:r w:rsidR="00AB0E6E">
          <w:rPr>
            <w:noProof/>
            <w:webHidden/>
          </w:rPr>
        </w:r>
        <w:r w:rsidR="00AB0E6E">
          <w:rPr>
            <w:noProof/>
            <w:webHidden/>
          </w:rPr>
          <w:fldChar w:fldCharType="separate"/>
        </w:r>
        <w:r w:rsidR="004D2AC8">
          <w:rPr>
            <w:noProof/>
            <w:webHidden/>
          </w:rPr>
          <w:t>30</w:t>
        </w:r>
        <w:r w:rsidR="00AB0E6E">
          <w:rPr>
            <w:noProof/>
            <w:webHidden/>
          </w:rPr>
          <w:fldChar w:fldCharType="end"/>
        </w:r>
      </w:hyperlink>
    </w:p>
    <w:p w:rsidR="00AB0E6E" w:rsidRPr="000B2D67" w:rsidRDefault="002027F7">
      <w:pPr>
        <w:pStyle w:val="TM2"/>
        <w:tabs>
          <w:tab w:val="left" w:pos="1100"/>
          <w:tab w:val="right" w:leader="dot" w:pos="9062"/>
        </w:tabs>
        <w:rPr>
          <w:noProof/>
          <w:szCs w:val="22"/>
          <w:lang w:val="en-US" w:eastAsia="en-US"/>
        </w:rPr>
      </w:pPr>
      <w:hyperlink w:anchor="_Toc50119184" w:history="1">
        <w:r w:rsidR="00AB0E6E" w:rsidRPr="00D717E3">
          <w:rPr>
            <w:rStyle w:val="Lienhypertexte"/>
            <w:rFonts w:ascii="Tahoma" w:hAnsi="Tahoma" w:cs="Tahoma"/>
            <w:i/>
            <w:noProof/>
          </w:rPr>
          <w:t>5.3.1</w:t>
        </w:r>
        <w:r w:rsidR="00AB0E6E" w:rsidRPr="000B2D67">
          <w:rPr>
            <w:noProof/>
            <w:szCs w:val="22"/>
            <w:lang w:val="en-US" w:eastAsia="en-US"/>
          </w:rPr>
          <w:tab/>
        </w:r>
        <w:r w:rsidR="00AB0E6E" w:rsidRPr="00D717E3">
          <w:rPr>
            <w:rStyle w:val="Lienhypertexte"/>
            <w:rFonts w:ascii="Tahoma" w:hAnsi="Tahoma" w:cs="Tahoma"/>
            <w:i/>
            <w:noProof/>
          </w:rPr>
          <w:t>Risques importants</w:t>
        </w:r>
        <w:r w:rsidR="00AB0E6E">
          <w:rPr>
            <w:noProof/>
            <w:webHidden/>
          </w:rPr>
          <w:tab/>
        </w:r>
        <w:r w:rsidR="00AB0E6E">
          <w:rPr>
            <w:noProof/>
            <w:webHidden/>
          </w:rPr>
          <w:fldChar w:fldCharType="begin"/>
        </w:r>
        <w:r w:rsidR="00AB0E6E">
          <w:rPr>
            <w:noProof/>
            <w:webHidden/>
          </w:rPr>
          <w:instrText xml:space="preserve"> PAGEREF _Toc50119184 \h </w:instrText>
        </w:r>
        <w:r w:rsidR="00AB0E6E">
          <w:rPr>
            <w:noProof/>
            <w:webHidden/>
          </w:rPr>
        </w:r>
        <w:r w:rsidR="00AB0E6E">
          <w:rPr>
            <w:noProof/>
            <w:webHidden/>
          </w:rPr>
          <w:fldChar w:fldCharType="separate"/>
        </w:r>
        <w:r w:rsidR="004D2AC8">
          <w:rPr>
            <w:noProof/>
            <w:webHidden/>
          </w:rPr>
          <w:t>30</w:t>
        </w:r>
        <w:r w:rsidR="00AB0E6E">
          <w:rPr>
            <w:noProof/>
            <w:webHidden/>
          </w:rPr>
          <w:fldChar w:fldCharType="end"/>
        </w:r>
      </w:hyperlink>
    </w:p>
    <w:p w:rsidR="00AB0E6E" w:rsidRPr="000B2D67" w:rsidRDefault="002027F7">
      <w:pPr>
        <w:pStyle w:val="TM2"/>
        <w:tabs>
          <w:tab w:val="left" w:pos="1100"/>
          <w:tab w:val="right" w:leader="dot" w:pos="9062"/>
        </w:tabs>
        <w:rPr>
          <w:noProof/>
          <w:szCs w:val="22"/>
          <w:lang w:val="en-US" w:eastAsia="en-US"/>
        </w:rPr>
      </w:pPr>
      <w:hyperlink w:anchor="_Toc50119185" w:history="1">
        <w:r w:rsidR="00AB0E6E" w:rsidRPr="00D717E3">
          <w:rPr>
            <w:rStyle w:val="Lienhypertexte"/>
            <w:rFonts w:ascii="Tahoma" w:hAnsi="Tahoma" w:cs="Tahoma"/>
            <w:i/>
            <w:noProof/>
          </w:rPr>
          <w:t>5.3.2</w:t>
        </w:r>
        <w:r w:rsidR="00AB0E6E" w:rsidRPr="000B2D67">
          <w:rPr>
            <w:noProof/>
            <w:szCs w:val="22"/>
            <w:lang w:val="en-US" w:eastAsia="en-US"/>
          </w:rPr>
          <w:tab/>
        </w:r>
        <w:r w:rsidR="00AB0E6E" w:rsidRPr="00D717E3">
          <w:rPr>
            <w:rStyle w:val="Lienhypertexte"/>
            <w:rFonts w:ascii="Tahoma" w:hAnsi="Tahoma" w:cs="Tahoma"/>
            <w:i/>
            <w:noProof/>
          </w:rPr>
          <w:t>Tableau stratégique</w:t>
        </w:r>
        <w:r w:rsidR="00AB0E6E">
          <w:rPr>
            <w:noProof/>
            <w:webHidden/>
          </w:rPr>
          <w:tab/>
        </w:r>
        <w:r w:rsidR="00AB0E6E">
          <w:rPr>
            <w:noProof/>
            <w:webHidden/>
          </w:rPr>
          <w:fldChar w:fldCharType="begin"/>
        </w:r>
        <w:r w:rsidR="00AB0E6E">
          <w:rPr>
            <w:noProof/>
            <w:webHidden/>
          </w:rPr>
          <w:instrText xml:space="preserve"> PAGEREF _Toc50119185 \h </w:instrText>
        </w:r>
        <w:r w:rsidR="00AB0E6E">
          <w:rPr>
            <w:noProof/>
            <w:webHidden/>
          </w:rPr>
        </w:r>
        <w:r w:rsidR="00AB0E6E">
          <w:rPr>
            <w:noProof/>
            <w:webHidden/>
          </w:rPr>
          <w:fldChar w:fldCharType="separate"/>
        </w:r>
        <w:r w:rsidR="004D2AC8">
          <w:rPr>
            <w:noProof/>
            <w:webHidden/>
          </w:rPr>
          <w:t>30</w:t>
        </w:r>
        <w:r w:rsidR="00AB0E6E">
          <w:rPr>
            <w:noProof/>
            <w:webHidden/>
          </w:rPr>
          <w:fldChar w:fldCharType="end"/>
        </w:r>
      </w:hyperlink>
    </w:p>
    <w:p w:rsidR="00AB0E6E" w:rsidRPr="000B2D67" w:rsidRDefault="002027F7">
      <w:pPr>
        <w:pStyle w:val="TM2"/>
        <w:tabs>
          <w:tab w:val="left" w:pos="1100"/>
          <w:tab w:val="right" w:leader="dot" w:pos="9062"/>
        </w:tabs>
        <w:rPr>
          <w:noProof/>
          <w:szCs w:val="22"/>
          <w:lang w:val="en-US" w:eastAsia="en-US"/>
        </w:rPr>
      </w:pPr>
      <w:hyperlink w:anchor="_Toc50119186" w:history="1">
        <w:r w:rsidR="00AB0E6E" w:rsidRPr="00D717E3">
          <w:rPr>
            <w:rStyle w:val="Lienhypertexte"/>
            <w:rFonts w:ascii="Tahoma" w:hAnsi="Tahoma" w:cs="Tahoma"/>
            <w:i/>
            <w:noProof/>
          </w:rPr>
          <w:t>5.3.3</w:t>
        </w:r>
        <w:r w:rsidR="00AB0E6E" w:rsidRPr="000B2D67">
          <w:rPr>
            <w:noProof/>
            <w:szCs w:val="22"/>
            <w:lang w:val="en-US" w:eastAsia="en-US"/>
          </w:rPr>
          <w:tab/>
        </w:r>
        <w:r w:rsidR="00AB0E6E" w:rsidRPr="00D717E3">
          <w:rPr>
            <w:rStyle w:val="Lienhypertexte"/>
            <w:rFonts w:ascii="Tahoma" w:hAnsi="Tahoma" w:cs="Tahoma"/>
            <w:i/>
            <w:noProof/>
          </w:rPr>
          <w:t>Orientation du programme de travail</w:t>
        </w:r>
        <w:r w:rsidR="00AB0E6E">
          <w:rPr>
            <w:noProof/>
            <w:webHidden/>
          </w:rPr>
          <w:tab/>
        </w:r>
        <w:r w:rsidR="00AB0E6E">
          <w:rPr>
            <w:noProof/>
            <w:webHidden/>
          </w:rPr>
          <w:fldChar w:fldCharType="begin"/>
        </w:r>
        <w:r w:rsidR="00AB0E6E">
          <w:rPr>
            <w:noProof/>
            <w:webHidden/>
          </w:rPr>
          <w:instrText xml:space="preserve"> PAGEREF _Toc50119186 \h </w:instrText>
        </w:r>
        <w:r w:rsidR="00AB0E6E">
          <w:rPr>
            <w:noProof/>
            <w:webHidden/>
          </w:rPr>
        </w:r>
        <w:r w:rsidR="00AB0E6E">
          <w:rPr>
            <w:noProof/>
            <w:webHidden/>
          </w:rPr>
          <w:fldChar w:fldCharType="separate"/>
        </w:r>
        <w:r w:rsidR="004D2AC8">
          <w:rPr>
            <w:noProof/>
            <w:webHidden/>
          </w:rPr>
          <w:t>31</w:t>
        </w:r>
        <w:r w:rsidR="00AB0E6E">
          <w:rPr>
            <w:noProof/>
            <w:webHidden/>
          </w:rPr>
          <w:fldChar w:fldCharType="end"/>
        </w:r>
      </w:hyperlink>
    </w:p>
    <w:p w:rsidR="00AB0E6E" w:rsidRPr="000B2D67" w:rsidRDefault="002027F7">
      <w:pPr>
        <w:pStyle w:val="TM2"/>
        <w:tabs>
          <w:tab w:val="left" w:pos="1320"/>
          <w:tab w:val="right" w:leader="dot" w:pos="9062"/>
        </w:tabs>
        <w:rPr>
          <w:noProof/>
          <w:szCs w:val="22"/>
          <w:lang w:val="en-US" w:eastAsia="en-US"/>
        </w:rPr>
      </w:pPr>
      <w:hyperlink w:anchor="_Toc50119187" w:history="1">
        <w:r w:rsidR="00AB0E6E" w:rsidRPr="00D717E3">
          <w:rPr>
            <w:rStyle w:val="Lienhypertexte"/>
            <w:rFonts w:ascii="Tahoma" w:hAnsi="Tahoma" w:cs="Tahoma"/>
            <w:i/>
            <w:noProof/>
          </w:rPr>
          <w:t>5.3.3.1</w:t>
        </w:r>
        <w:r w:rsidR="00AB0E6E" w:rsidRPr="000B2D67">
          <w:rPr>
            <w:noProof/>
            <w:szCs w:val="22"/>
            <w:lang w:val="en-US" w:eastAsia="en-US"/>
          </w:rPr>
          <w:tab/>
        </w:r>
        <w:r w:rsidR="00AB0E6E" w:rsidRPr="00D717E3">
          <w:rPr>
            <w:rStyle w:val="Lienhypertexte"/>
            <w:rFonts w:ascii="Tahoma" w:hAnsi="Tahoma" w:cs="Tahoma"/>
            <w:i/>
            <w:noProof/>
          </w:rPr>
          <w:t>Confirmation directes et assistance à l’inventaire physique</w:t>
        </w:r>
        <w:r w:rsidR="00AB0E6E">
          <w:rPr>
            <w:noProof/>
            <w:webHidden/>
          </w:rPr>
          <w:tab/>
        </w:r>
        <w:r w:rsidR="00AB0E6E">
          <w:rPr>
            <w:noProof/>
            <w:webHidden/>
          </w:rPr>
          <w:fldChar w:fldCharType="begin"/>
        </w:r>
        <w:r w:rsidR="00AB0E6E">
          <w:rPr>
            <w:noProof/>
            <w:webHidden/>
          </w:rPr>
          <w:instrText xml:space="preserve"> PAGEREF _Toc50119187 \h </w:instrText>
        </w:r>
        <w:r w:rsidR="00AB0E6E">
          <w:rPr>
            <w:noProof/>
            <w:webHidden/>
          </w:rPr>
        </w:r>
        <w:r w:rsidR="00AB0E6E">
          <w:rPr>
            <w:noProof/>
            <w:webHidden/>
          </w:rPr>
          <w:fldChar w:fldCharType="separate"/>
        </w:r>
        <w:r w:rsidR="004D2AC8">
          <w:rPr>
            <w:noProof/>
            <w:webHidden/>
          </w:rPr>
          <w:t>31</w:t>
        </w:r>
        <w:r w:rsidR="00AB0E6E">
          <w:rPr>
            <w:noProof/>
            <w:webHidden/>
          </w:rPr>
          <w:fldChar w:fldCharType="end"/>
        </w:r>
      </w:hyperlink>
    </w:p>
    <w:p w:rsidR="00AB0E6E" w:rsidRPr="000B2D67" w:rsidRDefault="002027F7">
      <w:pPr>
        <w:pStyle w:val="TM2"/>
        <w:tabs>
          <w:tab w:val="left" w:pos="1320"/>
          <w:tab w:val="right" w:leader="dot" w:pos="9062"/>
        </w:tabs>
        <w:rPr>
          <w:noProof/>
          <w:szCs w:val="22"/>
          <w:lang w:val="en-US" w:eastAsia="en-US"/>
        </w:rPr>
      </w:pPr>
      <w:hyperlink w:anchor="_Toc50119188" w:history="1">
        <w:r w:rsidR="00AB0E6E" w:rsidRPr="00D717E3">
          <w:rPr>
            <w:rStyle w:val="Lienhypertexte"/>
            <w:rFonts w:ascii="Tahoma" w:hAnsi="Tahoma" w:cs="Tahoma"/>
            <w:i/>
            <w:noProof/>
          </w:rPr>
          <w:t>5.3.3.2</w:t>
        </w:r>
        <w:r w:rsidR="00AB0E6E" w:rsidRPr="000B2D67">
          <w:rPr>
            <w:noProof/>
            <w:szCs w:val="22"/>
            <w:lang w:val="en-US" w:eastAsia="en-US"/>
          </w:rPr>
          <w:tab/>
        </w:r>
        <w:r w:rsidR="00AB0E6E" w:rsidRPr="00D717E3">
          <w:rPr>
            <w:rStyle w:val="Lienhypertexte"/>
            <w:rFonts w:ascii="Tahoma" w:hAnsi="Tahoma" w:cs="Tahoma"/>
            <w:i/>
            <w:noProof/>
          </w:rPr>
          <w:t>Audit des comptes</w:t>
        </w:r>
        <w:r w:rsidR="00AB0E6E">
          <w:rPr>
            <w:noProof/>
            <w:webHidden/>
          </w:rPr>
          <w:tab/>
        </w:r>
        <w:r w:rsidR="00AB0E6E">
          <w:rPr>
            <w:noProof/>
            <w:webHidden/>
          </w:rPr>
          <w:fldChar w:fldCharType="begin"/>
        </w:r>
        <w:r w:rsidR="00AB0E6E">
          <w:rPr>
            <w:noProof/>
            <w:webHidden/>
          </w:rPr>
          <w:instrText xml:space="preserve"> PAGEREF _Toc50119188 \h </w:instrText>
        </w:r>
        <w:r w:rsidR="00AB0E6E">
          <w:rPr>
            <w:noProof/>
            <w:webHidden/>
          </w:rPr>
        </w:r>
        <w:r w:rsidR="00AB0E6E">
          <w:rPr>
            <w:noProof/>
            <w:webHidden/>
          </w:rPr>
          <w:fldChar w:fldCharType="separate"/>
        </w:r>
        <w:r w:rsidR="004D2AC8">
          <w:rPr>
            <w:noProof/>
            <w:webHidden/>
          </w:rPr>
          <w:t>31</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89" w:history="1">
        <w:r w:rsidR="00AB0E6E" w:rsidRPr="00D717E3">
          <w:rPr>
            <w:rStyle w:val="Lienhypertexte"/>
            <w:rFonts w:ascii="Tahoma" w:hAnsi="Tahoma" w:cs="Tahoma"/>
            <w:b/>
            <w:noProof/>
          </w:rPr>
          <w:t>5.4</w:t>
        </w:r>
        <w:r w:rsidR="00AB0E6E" w:rsidRPr="000B2D67">
          <w:rPr>
            <w:noProof/>
            <w:szCs w:val="22"/>
            <w:lang w:val="en-US" w:eastAsia="en-US"/>
          </w:rPr>
          <w:tab/>
        </w:r>
        <w:r w:rsidR="00AB0E6E" w:rsidRPr="00D717E3">
          <w:rPr>
            <w:rStyle w:val="Lienhypertexte"/>
            <w:rFonts w:ascii="Tahoma" w:hAnsi="Tahoma" w:cs="Tahoma"/>
            <w:b/>
            <w:noProof/>
          </w:rPr>
          <w:t>Seuils de Signification Global</w:t>
        </w:r>
        <w:r w:rsidR="00AB0E6E">
          <w:rPr>
            <w:noProof/>
            <w:webHidden/>
          </w:rPr>
          <w:tab/>
        </w:r>
        <w:r w:rsidR="00AB0E6E">
          <w:rPr>
            <w:noProof/>
            <w:webHidden/>
          </w:rPr>
          <w:fldChar w:fldCharType="begin"/>
        </w:r>
        <w:r w:rsidR="00AB0E6E">
          <w:rPr>
            <w:noProof/>
            <w:webHidden/>
          </w:rPr>
          <w:instrText xml:space="preserve"> PAGEREF _Toc50119189 \h </w:instrText>
        </w:r>
        <w:r w:rsidR="00AB0E6E">
          <w:rPr>
            <w:noProof/>
            <w:webHidden/>
          </w:rPr>
        </w:r>
        <w:r w:rsidR="00AB0E6E">
          <w:rPr>
            <w:noProof/>
            <w:webHidden/>
          </w:rPr>
          <w:fldChar w:fldCharType="separate"/>
        </w:r>
        <w:r w:rsidR="004D2AC8">
          <w:rPr>
            <w:noProof/>
            <w:webHidden/>
          </w:rPr>
          <w:t>33</w:t>
        </w:r>
        <w:r w:rsidR="00AB0E6E">
          <w:rPr>
            <w:noProof/>
            <w:webHidden/>
          </w:rPr>
          <w:fldChar w:fldCharType="end"/>
        </w:r>
      </w:hyperlink>
    </w:p>
    <w:p w:rsidR="00AB0E6E" w:rsidRPr="000B2D67" w:rsidRDefault="002027F7">
      <w:pPr>
        <w:pStyle w:val="TM1"/>
        <w:tabs>
          <w:tab w:val="left" w:pos="440"/>
          <w:tab w:val="right" w:leader="dot" w:pos="9062"/>
        </w:tabs>
        <w:rPr>
          <w:noProof/>
          <w:szCs w:val="22"/>
          <w:lang w:val="en-US" w:eastAsia="en-US"/>
        </w:rPr>
      </w:pPr>
      <w:hyperlink w:anchor="_Toc50119190" w:history="1">
        <w:r w:rsidR="00AB0E6E" w:rsidRPr="00D717E3">
          <w:rPr>
            <w:rStyle w:val="Lienhypertexte"/>
            <w:rFonts w:ascii="Tahoma" w:hAnsi="Tahoma" w:cs="Tahoma"/>
            <w:noProof/>
          </w:rPr>
          <w:t>6.</w:t>
        </w:r>
        <w:r w:rsidR="00AB0E6E" w:rsidRPr="000B2D67">
          <w:rPr>
            <w:noProof/>
            <w:szCs w:val="22"/>
            <w:lang w:val="en-US" w:eastAsia="en-US"/>
          </w:rPr>
          <w:tab/>
        </w:r>
        <w:r w:rsidR="00AB0E6E" w:rsidRPr="00D717E3">
          <w:rPr>
            <w:rStyle w:val="Lienhypertexte"/>
            <w:rFonts w:ascii="Tahoma" w:hAnsi="Tahoma" w:cs="Tahoma"/>
            <w:noProof/>
          </w:rPr>
          <w:t>ORGANISATION DE LA MISSION</w:t>
        </w:r>
        <w:r w:rsidR="00AB0E6E">
          <w:rPr>
            <w:noProof/>
            <w:webHidden/>
          </w:rPr>
          <w:tab/>
        </w:r>
        <w:r w:rsidR="00AB0E6E">
          <w:rPr>
            <w:noProof/>
            <w:webHidden/>
          </w:rPr>
          <w:fldChar w:fldCharType="begin"/>
        </w:r>
        <w:r w:rsidR="00AB0E6E">
          <w:rPr>
            <w:noProof/>
            <w:webHidden/>
          </w:rPr>
          <w:instrText xml:space="preserve"> PAGEREF _Toc50119190 \h </w:instrText>
        </w:r>
        <w:r w:rsidR="00AB0E6E">
          <w:rPr>
            <w:noProof/>
            <w:webHidden/>
          </w:rPr>
        </w:r>
        <w:r w:rsidR="00AB0E6E">
          <w:rPr>
            <w:noProof/>
            <w:webHidden/>
          </w:rPr>
          <w:fldChar w:fldCharType="separate"/>
        </w:r>
        <w:r w:rsidR="004D2AC8">
          <w:rPr>
            <w:noProof/>
            <w:webHidden/>
          </w:rPr>
          <w:t>34</w:t>
        </w:r>
        <w:r w:rsidR="00AB0E6E">
          <w:rPr>
            <w:noProof/>
            <w:webHidden/>
          </w:rPr>
          <w:fldChar w:fldCharType="end"/>
        </w:r>
      </w:hyperlink>
    </w:p>
    <w:p w:rsidR="00AB0E6E" w:rsidRPr="000B2D67" w:rsidRDefault="002027F7">
      <w:pPr>
        <w:pStyle w:val="TM2"/>
        <w:tabs>
          <w:tab w:val="left" w:pos="880"/>
          <w:tab w:val="right" w:leader="dot" w:pos="9062"/>
        </w:tabs>
        <w:rPr>
          <w:noProof/>
          <w:szCs w:val="22"/>
          <w:lang w:val="en-US" w:eastAsia="en-US"/>
        </w:rPr>
      </w:pPr>
      <w:hyperlink w:anchor="_Toc50119191" w:history="1">
        <w:r w:rsidR="00AB0E6E" w:rsidRPr="00D717E3">
          <w:rPr>
            <w:rStyle w:val="Lienhypertexte"/>
            <w:rFonts w:ascii="Tahoma" w:hAnsi="Tahoma" w:cs="Tahoma"/>
            <w:b/>
            <w:noProof/>
          </w:rPr>
          <w:t>6.1</w:t>
        </w:r>
        <w:r w:rsidR="00AB0E6E" w:rsidRPr="000B2D67">
          <w:rPr>
            <w:noProof/>
            <w:szCs w:val="22"/>
            <w:lang w:val="en-US" w:eastAsia="en-US"/>
          </w:rPr>
          <w:tab/>
        </w:r>
        <w:r w:rsidR="00AB0E6E" w:rsidRPr="00D717E3">
          <w:rPr>
            <w:rStyle w:val="Lienhypertexte"/>
            <w:rFonts w:ascii="Tahoma" w:hAnsi="Tahoma" w:cs="Tahoma"/>
            <w:b/>
            <w:noProof/>
          </w:rPr>
          <w:t>Barème /Honoraires/ Dérogation</w:t>
        </w:r>
        <w:r w:rsidR="00AB0E6E">
          <w:rPr>
            <w:noProof/>
            <w:webHidden/>
          </w:rPr>
          <w:tab/>
        </w:r>
        <w:r w:rsidR="00AB0E6E">
          <w:rPr>
            <w:noProof/>
            <w:webHidden/>
          </w:rPr>
          <w:fldChar w:fldCharType="begin"/>
        </w:r>
        <w:r w:rsidR="00AB0E6E">
          <w:rPr>
            <w:noProof/>
            <w:webHidden/>
          </w:rPr>
          <w:instrText xml:space="preserve"> PAGEREF _Toc50119191 \h </w:instrText>
        </w:r>
        <w:r w:rsidR="00AB0E6E">
          <w:rPr>
            <w:noProof/>
            <w:webHidden/>
          </w:rPr>
        </w:r>
        <w:r w:rsidR="00AB0E6E">
          <w:rPr>
            <w:noProof/>
            <w:webHidden/>
          </w:rPr>
          <w:fldChar w:fldCharType="separate"/>
        </w:r>
        <w:r w:rsidR="004D2AC8">
          <w:rPr>
            <w:noProof/>
            <w:webHidden/>
          </w:rPr>
          <w:t>34</w:t>
        </w:r>
        <w:r w:rsidR="00AB0E6E">
          <w:rPr>
            <w:noProof/>
            <w:webHidden/>
          </w:rPr>
          <w:fldChar w:fldCharType="end"/>
        </w:r>
      </w:hyperlink>
    </w:p>
    <w:p w:rsidR="00AB0E6E" w:rsidRDefault="002027F7">
      <w:pPr>
        <w:pStyle w:val="TM2"/>
        <w:tabs>
          <w:tab w:val="left" w:pos="880"/>
          <w:tab w:val="right" w:leader="dot" w:pos="9062"/>
        </w:tabs>
        <w:rPr>
          <w:rStyle w:val="Lienhypertexte"/>
          <w:noProof/>
        </w:rPr>
      </w:pPr>
      <w:hyperlink w:anchor="_Toc50119192" w:history="1">
        <w:r w:rsidR="00AB0E6E" w:rsidRPr="00D717E3">
          <w:rPr>
            <w:rStyle w:val="Lienhypertexte"/>
            <w:rFonts w:ascii="Tahoma" w:hAnsi="Tahoma" w:cs="Tahoma"/>
            <w:b/>
            <w:noProof/>
          </w:rPr>
          <w:t>6.2</w:t>
        </w:r>
        <w:r w:rsidR="00AB0E6E" w:rsidRPr="000B2D67">
          <w:rPr>
            <w:noProof/>
            <w:szCs w:val="22"/>
            <w:lang w:val="en-US" w:eastAsia="en-US"/>
          </w:rPr>
          <w:tab/>
        </w:r>
        <w:r w:rsidR="00AB0E6E" w:rsidRPr="00D717E3">
          <w:rPr>
            <w:rStyle w:val="Lienhypertexte"/>
            <w:rFonts w:ascii="Tahoma" w:hAnsi="Tahoma" w:cs="Tahoma"/>
            <w:b/>
            <w:noProof/>
          </w:rPr>
          <w:t>Détail des diligences/Budget de temps/Equipe</w:t>
        </w:r>
        <w:r w:rsidR="00AB0E6E">
          <w:rPr>
            <w:noProof/>
            <w:webHidden/>
          </w:rPr>
          <w:tab/>
        </w:r>
        <w:r w:rsidR="00AB0E6E">
          <w:rPr>
            <w:noProof/>
            <w:webHidden/>
          </w:rPr>
          <w:fldChar w:fldCharType="begin"/>
        </w:r>
        <w:r w:rsidR="00AB0E6E">
          <w:rPr>
            <w:noProof/>
            <w:webHidden/>
          </w:rPr>
          <w:instrText xml:space="preserve"> PAGEREF _Toc50119192 \h </w:instrText>
        </w:r>
        <w:r w:rsidR="00AB0E6E">
          <w:rPr>
            <w:noProof/>
            <w:webHidden/>
          </w:rPr>
        </w:r>
        <w:r w:rsidR="00AB0E6E">
          <w:rPr>
            <w:noProof/>
            <w:webHidden/>
          </w:rPr>
          <w:fldChar w:fldCharType="separate"/>
        </w:r>
        <w:r w:rsidR="004D2AC8">
          <w:rPr>
            <w:noProof/>
            <w:webHidden/>
          </w:rPr>
          <w:t>34</w:t>
        </w:r>
        <w:r w:rsidR="00AB0E6E">
          <w:rPr>
            <w:noProof/>
            <w:webHidden/>
          </w:rPr>
          <w:fldChar w:fldCharType="end"/>
        </w:r>
      </w:hyperlink>
    </w:p>
    <w:p w:rsidR="00AB0E6E" w:rsidRPr="000B2D67" w:rsidRDefault="00AB0E6E">
      <w:pPr>
        <w:pStyle w:val="TM2"/>
        <w:tabs>
          <w:tab w:val="left" w:pos="880"/>
          <w:tab w:val="right" w:leader="dot" w:pos="9062"/>
        </w:tabs>
        <w:rPr>
          <w:noProof/>
          <w:szCs w:val="22"/>
          <w:lang w:val="en-US" w:eastAsia="en-US"/>
        </w:rPr>
      </w:pPr>
      <w:r>
        <w:rPr>
          <w:rStyle w:val="Lienhypertexte"/>
          <w:noProof/>
        </w:rPr>
        <w:br w:type="page"/>
      </w:r>
    </w:p>
    <w:p w:rsidR="004114FF" w:rsidRPr="004F23C6" w:rsidRDefault="004114FF" w:rsidP="00EF04F0">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r w:rsidRPr="00113406">
        <w:rPr>
          <w:rFonts w:ascii="Tahoma" w:hAnsi="Tahoma" w:cs="Tahoma"/>
          <w:color w:val="000000"/>
        </w:rPr>
        <w:lastRenderedPageBreak/>
        <w:fldChar w:fldCharType="end"/>
      </w:r>
      <w:bookmarkStart w:id="6" w:name="_Toc50119160"/>
      <w:r w:rsidRPr="004F23C6">
        <w:rPr>
          <w:rFonts w:ascii="Tahoma" w:hAnsi="Tahoma" w:cs="Tahoma"/>
          <w:sz w:val="24"/>
          <w:szCs w:val="24"/>
        </w:rPr>
        <w:t>MAINTIEN DANS LA MISSION</w:t>
      </w:r>
      <w:bookmarkEnd w:id="6"/>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 xml:space="preserve">Nous n’avons pas identifié de situation de nature à porter atteinte à notre indépendance, ou de nature à nous placer en situation d’auto-révision, pour l’audit des comptes clos le </w:t>
      </w:r>
      <w:r>
        <w:rPr>
          <w:rFonts w:ascii="Tahoma" w:hAnsi="Tahoma" w:cs="Tahoma"/>
        </w:rPr>
        <w:t>31/01/2024.</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rPr>
          <w:rFonts w:ascii="Tahoma" w:hAnsi="Tahoma" w:cs="Tahoma"/>
          <w:b/>
        </w:rPr>
      </w:pPr>
      <w:bookmarkStart w:id="7" w:name="ConcluDeontologie"/>
      <w:bookmarkEnd w:id="7"/>
    </w:p>
    <w:p w:rsidR="004114FF" w:rsidRPr="004F23C6" w:rsidRDefault="004114FF">
      <w:pPr>
        <w:numPr>
          <w:ilvl w:val="12"/>
          <w:numId w:val="0"/>
        </w:numPr>
        <w:rPr>
          <w:rFonts w:ascii="Tahoma" w:hAnsi="Tahoma" w:cs="Tahoma"/>
          <w:b/>
        </w:rPr>
      </w:pPr>
    </w:p>
    <w:p w:rsidR="004114FF" w:rsidRPr="004F23C6" w:rsidRDefault="004114FF">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bookmarkStart w:id="8" w:name="_Toc50119161"/>
      <w:r w:rsidRPr="004F23C6">
        <w:rPr>
          <w:rFonts w:ascii="Tahoma" w:hAnsi="Tahoma" w:cs="Tahoma"/>
          <w:sz w:val="24"/>
          <w:szCs w:val="24"/>
        </w:rPr>
        <w:t>PRESENTATION GENERALE ET AUTRES INFORMATIONS</w:t>
      </w:r>
      <w:bookmarkEnd w:id="8"/>
    </w:p>
    <w:p w:rsidR="004114FF" w:rsidRPr="004F23C6" w:rsidRDefault="004114FF">
      <w:pPr>
        <w:pStyle w:val="Titre1"/>
        <w:numPr>
          <w:ilvl w:val="12"/>
          <w:numId w:val="0"/>
        </w:numPr>
        <w:jc w:val="left"/>
        <w:rPr>
          <w:rFonts w:ascii="Tahoma" w:hAnsi="Tahoma" w:cs="Tahoma"/>
        </w:rPr>
      </w:pPr>
    </w:p>
    <w:p w:rsidR="004114FF" w:rsidRPr="004F23C6" w:rsidRDefault="004114FF">
      <w:pPr>
        <w:numPr>
          <w:ilvl w:val="12"/>
          <w:numId w:val="0"/>
        </w:numPr>
        <w:tabs>
          <w:tab w:val="right" w:pos="2127"/>
          <w:tab w:val="left" w:pos="2268"/>
        </w:tabs>
        <w:jc w:val="both"/>
        <w:rPr>
          <w:rFonts w:ascii="Tahoma" w:hAnsi="Tahoma" w:cs="Tahoma"/>
        </w:rPr>
      </w:pPr>
      <w:r w:rsidRPr="004F23C6">
        <w:rPr>
          <w:rFonts w:ascii="Tahoma" w:hAnsi="Tahoma" w:cs="Tahoma"/>
          <w:i/>
        </w:rPr>
        <w:t>Dénomination sociale :</w:t>
      </w:r>
      <w:r w:rsidRPr="004F23C6">
        <w:rPr>
          <w:rFonts w:ascii="Tahoma" w:hAnsi="Tahoma" w:cs="Tahoma"/>
        </w:rPr>
        <w:tab/>
      </w:r>
      <w:r w:rsidR="003E2495">
        <w:rPr>
          <w:rFonts w:ascii="Tahoma" w:hAnsi="Tahoma" w:cs="Tahoma"/>
        </w:rPr>
        <w:t xml:space="preserve"> </w:t>
      </w:r>
      <w:r w:rsidRPr="004F23C6">
        <w:rPr>
          <w:rFonts w:ascii="Tahoma" w:hAnsi="Tahoma" w:cs="Tahoma"/>
          <w:b/>
        </w:rPr>
        <w:t>GINGER</w:t>
      </w:r>
      <w:r w:rsidRPr="004F23C6">
        <w:rPr>
          <w:rFonts w:ascii="Tahoma" w:hAnsi="Tahoma" w:cs="Tahoma"/>
        </w:rPr>
        <w:t xml:space="preserve"> </w:t>
      </w:r>
    </w:p>
    <w:p w:rsidR="004114FF" w:rsidRPr="004F23C6" w:rsidRDefault="004114FF">
      <w:pPr>
        <w:numPr>
          <w:ilvl w:val="12"/>
          <w:numId w:val="0"/>
        </w:numPr>
        <w:jc w:val="both"/>
        <w:rPr>
          <w:rFonts w:ascii="Tahoma" w:hAnsi="Tahoma" w:cs="Tahoma"/>
        </w:rPr>
      </w:pPr>
      <w:bookmarkStart w:id="9" w:name="_GoBack"/>
    </w:p>
    <w:p w:rsidR="004114FF" w:rsidRPr="004F23C6" w:rsidRDefault="004114FF">
      <w:pPr>
        <w:numPr>
          <w:ilvl w:val="12"/>
          <w:numId w:val="0"/>
        </w:numPr>
        <w:tabs>
          <w:tab w:val="right" w:pos="2127"/>
          <w:tab w:val="left" w:pos="2268"/>
        </w:tabs>
        <w:jc w:val="both"/>
        <w:rPr>
          <w:rFonts w:ascii="Tahoma" w:hAnsi="Tahoma" w:cs="Tahoma"/>
        </w:rPr>
      </w:pPr>
      <w:r w:rsidRPr="004F23C6">
        <w:rPr>
          <w:rFonts w:ascii="Tahoma" w:hAnsi="Tahoma" w:cs="Tahoma"/>
          <w:i/>
        </w:rPr>
        <w:t>Nature de l’activité :</w:t>
      </w:r>
      <w:r w:rsidRPr="004F23C6">
        <w:rPr>
          <w:rFonts w:ascii="Tahoma" w:hAnsi="Tahoma" w:cs="Tahoma"/>
        </w:rPr>
        <w:t xml:space="preserve"> </w:t>
      </w:r>
      <w:r w:rsidRPr="004F23C6">
        <w:rPr>
          <w:rFonts w:ascii="Tahoma" w:hAnsi="Tahoma" w:cs="Tahoma"/>
        </w:rPr>
        <w:tab/>
        <w:t>Fabrication d'autres textiles techniques et industriels</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tabs>
          <w:tab w:val="right" w:pos="2127"/>
          <w:tab w:val="left" w:pos="2268"/>
        </w:tabs>
        <w:jc w:val="both"/>
        <w:rPr>
          <w:rFonts w:ascii="Tahoma" w:hAnsi="Tahoma" w:cs="Tahoma"/>
        </w:rPr>
      </w:pPr>
      <w:r w:rsidRPr="004F23C6">
        <w:rPr>
          <w:rFonts w:ascii="Tahoma" w:hAnsi="Tahoma" w:cs="Tahoma"/>
          <w:i/>
        </w:rPr>
        <w:t>Date de clôture :</w:t>
      </w:r>
      <w:r w:rsidRPr="004F23C6">
        <w:rPr>
          <w:rFonts w:ascii="Tahoma" w:hAnsi="Tahoma" w:cs="Tahoma"/>
        </w:rPr>
        <w:t xml:space="preserve"> </w:t>
      </w:r>
      <w:r w:rsidRPr="004F23C6">
        <w:rPr>
          <w:rFonts w:ascii="Tahoma" w:hAnsi="Tahoma" w:cs="Tahoma"/>
        </w:rPr>
        <w:tab/>
      </w:r>
      <w:r w:rsidRPr="004F23C6">
        <w:rPr>
          <w:rFonts w:ascii="Tahoma" w:hAnsi="Tahoma" w:cs="Tahoma"/>
          <w:b/>
        </w:rPr>
        <w:t>31/01/2024</w:t>
      </w:r>
      <w:r w:rsidRPr="004F23C6">
        <w:rPr>
          <w:rFonts w:ascii="Tahoma" w:hAnsi="Tahoma" w:cs="Tahoma"/>
        </w:rPr>
        <w:tab/>
      </w:r>
      <w:r w:rsidRPr="004F23C6">
        <w:rPr>
          <w:rFonts w:ascii="Tahoma" w:hAnsi="Tahoma" w:cs="Tahoma"/>
        </w:rPr>
        <w:tab/>
      </w:r>
      <w:r w:rsidRPr="004F23C6">
        <w:rPr>
          <w:rFonts w:ascii="Tahoma" w:hAnsi="Tahoma" w:cs="Tahoma"/>
        </w:rPr>
        <w:tab/>
      </w:r>
      <w:r w:rsidRPr="004F23C6">
        <w:rPr>
          <w:rFonts w:ascii="Tahoma" w:hAnsi="Tahoma" w:cs="Tahoma"/>
        </w:rPr>
        <w:tab/>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tabs>
          <w:tab w:val="right" w:pos="2127"/>
          <w:tab w:val="left" w:pos="2268"/>
        </w:tabs>
        <w:jc w:val="both"/>
        <w:rPr>
          <w:rFonts w:ascii="Tahoma" w:hAnsi="Tahoma" w:cs="Tahoma"/>
          <w:b/>
        </w:rPr>
      </w:pPr>
      <w:r w:rsidRPr="004F23C6">
        <w:rPr>
          <w:rFonts w:ascii="Tahoma" w:hAnsi="Tahoma" w:cs="Tahoma"/>
          <w:i/>
        </w:rPr>
        <w:t>Dirigeant :</w:t>
      </w:r>
      <w:r w:rsidRPr="004F23C6">
        <w:rPr>
          <w:rFonts w:ascii="Tahoma" w:hAnsi="Tahoma" w:cs="Tahoma"/>
        </w:rPr>
        <w:t xml:space="preserve"> </w:t>
      </w:r>
      <w:r w:rsidRPr="004F23C6">
        <w:rPr>
          <w:rFonts w:ascii="Tahoma" w:hAnsi="Tahoma" w:cs="Tahoma"/>
        </w:rPr>
        <w:tab/>
      </w:r>
      <w:r w:rsidR="00B47AC6">
        <w:rPr>
          <w:rFonts w:ascii="Tahoma" w:hAnsi="Tahoma" w:cs="Tahoma"/>
          <w:b/>
        </w:rPr>
        <w:t>BELLAICHE PATRICK</w:t>
      </w:r>
      <w:r w:rsidRPr="004F23C6">
        <w:rPr>
          <w:rFonts w:ascii="Tahoma" w:hAnsi="Tahoma" w:cs="Tahoma"/>
          <w:b/>
        </w:rPr>
        <w:t xml:space="preserve">, </w:t>
      </w:r>
      <w:r w:rsidR="00B47AC6">
        <w:rPr>
          <w:rFonts w:ascii="Tahoma" w:hAnsi="Tahoma" w:cs="Tahoma"/>
          <w:b/>
        </w:rPr>
        <w:t>40</w:t>
      </w:r>
      <w:r w:rsidRPr="004F23C6">
        <w:rPr>
          <w:rFonts w:ascii="Tahoma" w:hAnsi="Tahoma" w:cs="Tahoma"/>
          <w:b/>
        </w:rPr>
        <w:t xml:space="preserve"> ans d’expérience dans le métier</w:t>
      </w:r>
    </w:p>
    <w:p w:rsidR="004114FF" w:rsidRPr="004F23C6" w:rsidRDefault="004114FF">
      <w:pPr>
        <w:numPr>
          <w:ilvl w:val="12"/>
          <w:numId w:val="0"/>
        </w:numPr>
        <w:jc w:val="both"/>
        <w:rPr>
          <w:rFonts w:ascii="Tahoma" w:hAnsi="Tahoma" w:cs="Tahoma"/>
        </w:rPr>
      </w:pPr>
      <w:r w:rsidRPr="004F23C6">
        <w:rPr>
          <w:rFonts w:ascii="Tahoma" w:hAnsi="Tahoma" w:cs="Tahoma"/>
        </w:rPr>
        <w:tab/>
      </w:r>
      <w:r w:rsidRPr="004F23C6">
        <w:rPr>
          <w:rFonts w:ascii="Tahoma" w:hAnsi="Tahoma" w:cs="Tahoma"/>
        </w:rPr>
        <w:tab/>
      </w:r>
      <w:r w:rsidRPr="004F23C6">
        <w:rPr>
          <w:rFonts w:ascii="Tahoma" w:hAnsi="Tahoma" w:cs="Tahoma"/>
        </w:rPr>
        <w:tab/>
      </w:r>
      <w:r w:rsidRPr="004F23C6">
        <w:rPr>
          <w:rFonts w:ascii="Tahoma" w:hAnsi="Tahoma" w:cs="Tahoma"/>
        </w:rPr>
        <w:tab/>
      </w:r>
    </w:p>
    <w:p w:rsidR="004114FF" w:rsidRDefault="004114FF">
      <w:pPr>
        <w:numPr>
          <w:ilvl w:val="12"/>
          <w:numId w:val="0"/>
        </w:numPr>
        <w:tabs>
          <w:tab w:val="right" w:pos="2127"/>
          <w:tab w:val="left" w:pos="2268"/>
        </w:tabs>
        <w:jc w:val="both"/>
        <w:rPr>
          <w:rFonts w:ascii="Tahoma" w:hAnsi="Tahoma" w:cs="Tahoma"/>
        </w:rPr>
      </w:pPr>
      <w:r w:rsidRPr="004F23C6">
        <w:rPr>
          <w:rFonts w:ascii="Tahoma" w:hAnsi="Tahoma" w:cs="Tahoma"/>
        </w:rPr>
        <w:tab/>
      </w:r>
      <w:r w:rsidRPr="004F23C6">
        <w:rPr>
          <w:rFonts w:ascii="Tahoma" w:hAnsi="Tahoma" w:cs="Tahoma"/>
          <w:i/>
        </w:rPr>
        <w:t>Chef Comptable / DAF :</w:t>
      </w:r>
      <w:r w:rsidR="006E4299">
        <w:rPr>
          <w:rFonts w:ascii="Tahoma" w:hAnsi="Tahoma" w:cs="Tahoma"/>
        </w:rPr>
        <w:t> </w:t>
      </w:r>
      <w:r w:rsidRPr="004F23C6">
        <w:rPr>
          <w:rFonts w:ascii="Tahoma" w:hAnsi="Tahoma" w:cs="Tahoma"/>
        </w:rPr>
        <w:t>Sonia AREZZOUK,</w:t>
      </w:r>
      <w:r w:rsidR="00B47AC6">
        <w:rPr>
          <w:rFonts w:ascii="Tahoma" w:hAnsi="Tahoma" w:cs="Tahoma"/>
        </w:rPr>
        <w:t xml:space="preserve"> 15 </w:t>
      </w:r>
      <w:r w:rsidRPr="004F23C6">
        <w:rPr>
          <w:rFonts w:ascii="Tahoma" w:hAnsi="Tahoma" w:cs="Tahoma"/>
        </w:rPr>
        <w:t>ans d’expérience</w:t>
      </w:r>
    </w:p>
    <w:p w:rsidR="005368FC" w:rsidRDefault="005368FC">
      <w:pPr>
        <w:numPr>
          <w:ilvl w:val="12"/>
          <w:numId w:val="0"/>
        </w:numPr>
        <w:tabs>
          <w:tab w:val="right" w:pos="2127"/>
          <w:tab w:val="left" w:pos="2268"/>
        </w:tabs>
        <w:jc w:val="both"/>
        <w:rPr>
          <w:rFonts w:ascii="Tahoma" w:hAnsi="Tahoma" w:cs="Tahoma"/>
        </w:rPr>
      </w:pPr>
    </w:p>
    <w:p w:rsidR="005368FC" w:rsidRPr="004F23C6" w:rsidRDefault="005368FC" w:rsidP="00E00DF7">
      <w:pPr>
        <w:numPr>
          <w:ilvl w:val="12"/>
          <w:numId w:val="0"/>
        </w:numPr>
        <w:tabs>
          <w:tab w:val="right" w:pos="2127"/>
          <w:tab w:val="left" w:pos="2268"/>
        </w:tabs>
        <w:jc w:val="both"/>
        <w:rPr>
          <w:rFonts w:ascii="Tahoma" w:hAnsi="Tahoma" w:cs="Tahoma"/>
        </w:rPr>
      </w:pPr>
      <w:r w:rsidRPr="006E2164">
        <w:rPr>
          <w:rFonts w:ascii="Tahoma" w:hAnsi="Tahoma" w:cs="Tahoma"/>
          <w:i/>
        </w:rPr>
        <w:t xml:space="preserve">CAC suppléant : </w:t>
      </w:r>
      <w:r w:rsidR="00B47AC6">
        <w:rPr>
          <w:rFonts w:ascii="Tahoma" w:hAnsi="Tahoma" w:cs="Tahoma"/>
          <w:i/>
        </w:rPr>
        <w:t>N/A</w:t>
      </w:r>
    </w:p>
    <w:p w:rsidR="004114FF" w:rsidRPr="004F23C6" w:rsidRDefault="004114FF">
      <w:pPr>
        <w:numPr>
          <w:ilvl w:val="12"/>
          <w:numId w:val="0"/>
        </w:numPr>
        <w:jc w:val="both"/>
        <w:rPr>
          <w:rFonts w:ascii="Tahoma" w:hAnsi="Tahoma" w:cs="Tahoma"/>
        </w:rPr>
      </w:pPr>
      <w:r w:rsidRPr="004F23C6">
        <w:rPr>
          <w:rFonts w:ascii="Tahoma" w:hAnsi="Tahoma" w:cs="Tahoma"/>
        </w:rPr>
        <w:tab/>
      </w:r>
      <w:r w:rsidRPr="004F23C6">
        <w:rPr>
          <w:rFonts w:ascii="Tahoma" w:hAnsi="Tahoma" w:cs="Tahoma"/>
        </w:rPr>
        <w:tab/>
      </w:r>
      <w:r w:rsidRPr="004F23C6">
        <w:rPr>
          <w:rFonts w:ascii="Tahoma" w:hAnsi="Tahoma" w:cs="Tahoma"/>
        </w:rPr>
        <w:tab/>
      </w:r>
      <w:r w:rsidRPr="004F23C6">
        <w:rPr>
          <w:rFonts w:ascii="Tahoma" w:hAnsi="Tahoma" w:cs="Tahoma"/>
        </w:rPr>
        <w:tab/>
      </w:r>
    </w:p>
    <w:p w:rsidR="004114FF" w:rsidRPr="004F23C6" w:rsidRDefault="004114FF">
      <w:pPr>
        <w:numPr>
          <w:ilvl w:val="12"/>
          <w:numId w:val="0"/>
        </w:numPr>
        <w:tabs>
          <w:tab w:val="right" w:pos="2127"/>
          <w:tab w:val="left" w:pos="2268"/>
        </w:tabs>
        <w:jc w:val="both"/>
        <w:rPr>
          <w:rFonts w:ascii="Tahoma" w:hAnsi="Tahoma" w:cs="Tahoma"/>
        </w:rPr>
      </w:pPr>
      <w:r w:rsidRPr="004F23C6">
        <w:rPr>
          <w:rFonts w:ascii="Tahoma" w:hAnsi="Tahoma" w:cs="Tahoma"/>
          <w:i/>
        </w:rPr>
        <w:t>Expert-comptable :</w:t>
      </w:r>
      <w:r w:rsidRPr="004F23C6">
        <w:rPr>
          <w:rFonts w:ascii="Tahoma" w:hAnsi="Tahoma" w:cs="Tahoma"/>
        </w:rPr>
        <w:t xml:space="preserve"> </w:t>
      </w:r>
      <w:r w:rsidRPr="004F23C6">
        <w:rPr>
          <w:rFonts w:ascii="Tahoma" w:hAnsi="Tahoma" w:cs="Tahoma"/>
        </w:rPr>
        <w:tab/>
        <w:t>Ca</w:t>
      </w:r>
      <w:r w:rsidR="00B47AC6">
        <w:rPr>
          <w:rFonts w:ascii="Tahoma" w:hAnsi="Tahoma" w:cs="Tahoma"/>
        </w:rPr>
        <w:t>binet PLACEK &amp; EPELBAUM (PARIS)</w:t>
      </w:r>
    </w:p>
    <w:p w:rsidR="004114FF" w:rsidRPr="004F23C6" w:rsidRDefault="004114FF">
      <w:pPr>
        <w:numPr>
          <w:ilvl w:val="12"/>
          <w:numId w:val="0"/>
        </w:numPr>
        <w:jc w:val="both"/>
        <w:rPr>
          <w:rFonts w:ascii="Tahoma" w:hAnsi="Tahoma" w:cs="Tahoma"/>
        </w:rPr>
      </w:pPr>
      <w:r w:rsidRPr="004F23C6">
        <w:rPr>
          <w:rFonts w:ascii="Tahoma" w:hAnsi="Tahoma" w:cs="Tahoma"/>
        </w:rPr>
        <w:tab/>
      </w:r>
    </w:p>
    <w:p w:rsidR="002027F7" w:rsidRPr="002027F7" w:rsidRDefault="004114FF" w:rsidP="002027F7">
      <w:pPr>
        <w:numPr>
          <w:ilvl w:val="12"/>
          <w:numId w:val="0"/>
        </w:numPr>
        <w:tabs>
          <w:tab w:val="right" w:pos="2127"/>
          <w:tab w:val="left" w:pos="2268"/>
        </w:tabs>
        <w:jc w:val="both"/>
        <w:rPr>
          <w:ins w:id="10" w:author="Aurélie SCHNELL" w:date="2024-10-07T10:19:00Z"/>
          <w:rFonts w:ascii="Tahoma" w:hAnsi="Tahoma" w:cs="Tahoma"/>
        </w:rPr>
      </w:pPr>
      <w:r w:rsidRPr="00B47AC6">
        <w:rPr>
          <w:rFonts w:ascii="Tahoma" w:hAnsi="Tahoma" w:cs="Tahoma"/>
          <w:i/>
          <w:highlight w:val="yellow"/>
        </w:rPr>
        <w:t>Avocat :</w:t>
      </w:r>
      <w:r w:rsidR="00B47AC6">
        <w:rPr>
          <w:rFonts w:ascii="Tahoma" w:hAnsi="Tahoma" w:cs="Tahoma"/>
        </w:rPr>
        <w:t xml:space="preserve"> </w:t>
      </w:r>
      <w:ins w:id="11" w:author="Aurélie SCHNELL" w:date="2024-10-07T10:18:00Z">
        <w:r w:rsidR="002027F7">
          <w:rPr>
            <w:rFonts w:ascii="Tahoma" w:hAnsi="Tahoma" w:cs="Tahoma"/>
          </w:rPr>
          <w:t xml:space="preserve">Cabinet BRETLIM-fortuny </w:t>
        </w:r>
      </w:ins>
      <w:moveToRangeStart w:id="12" w:author="Aurélie SCHNELL" w:date="2024-10-07T10:19:00Z" w:name="move179188767"/>
      <w:moveTo w:id="13" w:author="Aurélie SCHNELL" w:date="2024-10-07T10:19:00Z">
        <w:r w:rsidR="002027F7" w:rsidRPr="002027F7">
          <w:rPr>
            <w:rFonts w:ascii="Tahoma" w:hAnsi="Tahoma" w:cs="Tahoma"/>
          </w:rPr>
          <w:t>24, rue Fortuny – 75017 PARIS</w:t>
        </w:r>
      </w:moveTo>
      <w:ins w:id="14" w:author="Aurélie SCHNELL" w:date="2024-10-07T10:19:00Z">
        <w:r w:rsidR="002027F7" w:rsidRPr="002027F7">
          <w:rPr>
            <w:rFonts w:ascii="Tahoma" w:hAnsi="Tahoma" w:cs="Tahoma"/>
          </w:rPr>
          <w:t xml:space="preserve"> </w:t>
        </w:r>
        <w:r w:rsidR="002027F7">
          <w:rPr>
            <w:rFonts w:ascii="Tahoma" w:hAnsi="Tahoma" w:cs="Tahoma"/>
          </w:rPr>
          <w:t xml:space="preserve">, Tél. 01 43 80 79 59, </w:t>
        </w:r>
        <w:r w:rsidR="002027F7" w:rsidRPr="002027F7">
          <w:rPr>
            <w:rFonts w:ascii="Tahoma" w:hAnsi="Tahoma" w:cs="Tahoma"/>
          </w:rPr>
          <w:t xml:space="preserve">www.bretlim-fortuny.com </w:t>
        </w:r>
      </w:ins>
    </w:p>
    <w:p w:rsidR="002027F7" w:rsidRPr="002027F7" w:rsidRDefault="002027F7" w:rsidP="002027F7">
      <w:pPr>
        <w:numPr>
          <w:ilvl w:val="12"/>
          <w:numId w:val="0"/>
        </w:numPr>
        <w:tabs>
          <w:tab w:val="right" w:pos="2127"/>
          <w:tab w:val="left" w:pos="2268"/>
        </w:tabs>
        <w:jc w:val="both"/>
        <w:rPr>
          <w:moveTo w:id="15" w:author="Aurélie SCHNELL" w:date="2024-10-07T10:19:00Z"/>
          <w:rFonts w:ascii="Tahoma" w:hAnsi="Tahoma" w:cs="Tahoma"/>
        </w:rPr>
      </w:pPr>
    </w:p>
    <w:moveToRangeEnd w:id="12"/>
    <w:p w:rsidR="002027F7" w:rsidRPr="002027F7" w:rsidDel="002027F7" w:rsidRDefault="002027F7" w:rsidP="002027F7">
      <w:pPr>
        <w:numPr>
          <w:ilvl w:val="12"/>
          <w:numId w:val="0"/>
        </w:numPr>
        <w:tabs>
          <w:tab w:val="right" w:pos="2127"/>
          <w:tab w:val="left" w:pos="2268"/>
        </w:tabs>
        <w:jc w:val="both"/>
        <w:rPr>
          <w:del w:id="16" w:author="Aurélie SCHNELL" w:date="2024-10-07T10:19:00Z"/>
          <w:rFonts w:ascii="Tahoma" w:hAnsi="Tahoma" w:cs="Tahoma"/>
        </w:rPr>
      </w:pPr>
      <w:del w:id="17" w:author="Aurélie SCHNELL" w:date="2024-10-07T10:19:00Z">
        <w:r w:rsidRPr="002027F7" w:rsidDel="002027F7">
          <w:rPr>
            <w:rFonts w:ascii="Tahoma" w:hAnsi="Tahoma" w:cs="Tahoma"/>
          </w:rPr>
          <w:delText>Tél. 01 43 80 79 59</w:delText>
        </w:r>
      </w:del>
    </w:p>
    <w:p w:rsidR="002027F7" w:rsidRPr="002027F7" w:rsidDel="002027F7" w:rsidRDefault="002027F7" w:rsidP="002027F7">
      <w:pPr>
        <w:numPr>
          <w:ilvl w:val="12"/>
          <w:numId w:val="0"/>
        </w:numPr>
        <w:tabs>
          <w:tab w:val="right" w:pos="2127"/>
          <w:tab w:val="left" w:pos="2268"/>
        </w:tabs>
        <w:jc w:val="both"/>
        <w:rPr>
          <w:moveFrom w:id="18" w:author="Aurélie SCHNELL" w:date="2024-10-07T10:19:00Z"/>
          <w:rFonts w:ascii="Tahoma" w:hAnsi="Tahoma" w:cs="Tahoma"/>
        </w:rPr>
      </w:pPr>
      <w:moveFromRangeStart w:id="19" w:author="Aurélie SCHNELL" w:date="2024-10-07T10:19:00Z" w:name="move179188767"/>
      <w:moveFrom w:id="20" w:author="Aurélie SCHNELL" w:date="2024-10-07T10:19:00Z">
        <w:r w:rsidRPr="002027F7" w:rsidDel="002027F7">
          <w:rPr>
            <w:rFonts w:ascii="Tahoma" w:hAnsi="Tahoma" w:cs="Tahoma"/>
          </w:rPr>
          <w:t>24, rue Fortuny – 75017 PARIS</w:t>
        </w:r>
      </w:moveFrom>
    </w:p>
    <w:moveFromRangeEnd w:id="19"/>
    <w:p w:rsidR="002027F7" w:rsidRPr="002027F7" w:rsidDel="002027F7" w:rsidRDefault="002027F7" w:rsidP="002027F7">
      <w:pPr>
        <w:numPr>
          <w:ilvl w:val="12"/>
          <w:numId w:val="0"/>
        </w:numPr>
        <w:tabs>
          <w:tab w:val="right" w:pos="2127"/>
          <w:tab w:val="left" w:pos="2268"/>
        </w:tabs>
        <w:jc w:val="both"/>
        <w:rPr>
          <w:del w:id="21" w:author="Aurélie SCHNELL" w:date="2024-10-07T10:19:00Z"/>
          <w:rFonts w:ascii="Tahoma" w:hAnsi="Tahoma" w:cs="Tahoma"/>
        </w:rPr>
      </w:pPr>
      <w:del w:id="22" w:author="Aurélie SCHNELL" w:date="2024-10-07T10:19:00Z">
        <w:r w:rsidRPr="002027F7" w:rsidDel="002027F7">
          <w:rPr>
            <w:rFonts w:ascii="Tahoma" w:hAnsi="Tahoma" w:cs="Tahoma"/>
          </w:rPr>
          <w:delText xml:space="preserve">www.bretlim-fortuny.com </w:delText>
        </w:r>
      </w:del>
    </w:p>
    <w:p w:rsidR="004114FF" w:rsidRPr="004F23C6" w:rsidRDefault="00B47AC6">
      <w:pPr>
        <w:numPr>
          <w:ilvl w:val="12"/>
          <w:numId w:val="0"/>
        </w:numPr>
        <w:tabs>
          <w:tab w:val="right" w:pos="2127"/>
          <w:tab w:val="left" w:pos="2268"/>
        </w:tabs>
        <w:jc w:val="both"/>
        <w:rPr>
          <w:rFonts w:ascii="Tahoma" w:hAnsi="Tahoma" w:cs="Tahoma"/>
        </w:rPr>
      </w:pPr>
      <w:r>
        <w:rPr>
          <w:rFonts w:ascii="Tahoma" w:hAnsi="Tahoma" w:cs="Tahoma"/>
        </w:rPr>
        <w:tab/>
      </w:r>
    </w:p>
    <w:bookmarkEnd w:id="9"/>
    <w:p w:rsidR="00573F13" w:rsidRPr="004F23C6" w:rsidRDefault="00573F13">
      <w:pPr>
        <w:numPr>
          <w:ilvl w:val="12"/>
          <w:numId w:val="0"/>
        </w:numPr>
        <w:tabs>
          <w:tab w:val="right" w:pos="2127"/>
          <w:tab w:val="left" w:pos="2268"/>
        </w:tabs>
        <w:jc w:val="both"/>
        <w:rPr>
          <w:rFonts w:ascii="Tahoma" w:hAnsi="Tahoma" w:cs="Tahoma"/>
        </w:rPr>
      </w:pPr>
    </w:p>
    <w:p w:rsidR="00573F13" w:rsidRPr="004F23C6" w:rsidRDefault="00573F13" w:rsidP="00573F13">
      <w:pPr>
        <w:numPr>
          <w:ilvl w:val="12"/>
          <w:numId w:val="0"/>
        </w:numPr>
        <w:tabs>
          <w:tab w:val="right" w:pos="2127"/>
          <w:tab w:val="left" w:pos="2268"/>
        </w:tabs>
        <w:jc w:val="both"/>
        <w:rPr>
          <w:rFonts w:ascii="Tahoma" w:hAnsi="Tahoma" w:cs="Tahoma"/>
        </w:rPr>
      </w:pPr>
      <w:r w:rsidRPr="004F23C6">
        <w:rPr>
          <w:rFonts w:ascii="Tahoma" w:hAnsi="Tahoma" w:cs="Tahoma"/>
          <w:i/>
        </w:rPr>
        <w:t>Nb de salariés :</w:t>
      </w:r>
      <w:r w:rsidR="0054651F">
        <w:rPr>
          <w:rFonts w:ascii="Tahoma" w:hAnsi="Tahoma" w:cs="Tahoma"/>
        </w:rPr>
        <w:t xml:space="preserve"> 250</w:t>
      </w:r>
    </w:p>
    <w:p w:rsidR="00573F13" w:rsidRPr="004F23C6" w:rsidRDefault="00573F13">
      <w:pPr>
        <w:numPr>
          <w:ilvl w:val="12"/>
          <w:numId w:val="0"/>
        </w:numPr>
        <w:tabs>
          <w:tab w:val="right" w:pos="2127"/>
          <w:tab w:val="left" w:pos="2268"/>
        </w:tabs>
        <w:jc w:val="both"/>
        <w:rPr>
          <w:rFonts w:ascii="Tahoma" w:hAnsi="Tahoma" w:cs="Tahoma"/>
        </w:rPr>
      </w:pPr>
    </w:p>
    <w:p w:rsidR="004114FF" w:rsidRPr="004F23C6" w:rsidRDefault="004114FF">
      <w:pPr>
        <w:numPr>
          <w:ilvl w:val="12"/>
          <w:numId w:val="0"/>
        </w:numPr>
        <w:tabs>
          <w:tab w:val="right" w:pos="2127"/>
          <w:tab w:val="left" w:pos="2268"/>
        </w:tabs>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3"/>
        </w:numPr>
        <w:tabs>
          <w:tab w:val="left" w:pos="0"/>
        </w:tabs>
        <w:ind w:left="851" w:hanging="567"/>
        <w:rPr>
          <w:rFonts w:ascii="Tahoma" w:hAnsi="Tahoma" w:cs="Tahoma"/>
          <w:b/>
          <w:szCs w:val="22"/>
        </w:rPr>
      </w:pPr>
      <w:bookmarkStart w:id="23" w:name="_Toc50119162"/>
      <w:r w:rsidRPr="004F23C6">
        <w:rPr>
          <w:rFonts w:ascii="Tahoma" w:hAnsi="Tahoma" w:cs="Tahoma"/>
          <w:b/>
          <w:szCs w:val="22"/>
        </w:rPr>
        <w:t>Historique</w:t>
      </w:r>
      <w:bookmarkEnd w:id="23"/>
      <w:r w:rsidRPr="004F23C6">
        <w:rPr>
          <w:rFonts w:ascii="Tahoma" w:hAnsi="Tahoma" w:cs="Tahoma"/>
          <w:b/>
          <w:szCs w:val="22"/>
        </w:rPr>
        <w:t> </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bookmarkStart w:id="24" w:name="Histo"/>
      <w:bookmarkEnd w:id="24"/>
      <w:r>
        <w:rPr>
          <w:rFonts w:ascii="Tahoma" w:hAnsi="Tahoma" w:cs="Tahoma"/>
        </w:rPr>
        <w:t>Sud Express est une marque de prêt-à-porter pour femme. C’est une société par actions simplifiée qui a été créée en 1987 par Patrick Bellaïche. Le siège social de l’entreprise se situe à Paris. L’emblème de la marque est une étoile à cinq branches représentant la femme éblouissante.</w:t>
      </w:r>
    </w:p>
    <w:p w:rsidR="006E43F9" w:rsidRDefault="006E43F9">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4"/>
        </w:numPr>
        <w:tabs>
          <w:tab w:val="left" w:pos="0"/>
        </w:tabs>
        <w:ind w:left="851" w:hanging="567"/>
        <w:rPr>
          <w:rFonts w:ascii="Tahoma" w:hAnsi="Tahoma" w:cs="Tahoma"/>
          <w:b/>
          <w:szCs w:val="22"/>
        </w:rPr>
      </w:pPr>
      <w:bookmarkStart w:id="25" w:name="_Toc50119163"/>
      <w:r w:rsidRPr="004F23C6">
        <w:rPr>
          <w:rFonts w:ascii="Tahoma" w:hAnsi="Tahoma" w:cs="Tahoma"/>
          <w:b/>
          <w:szCs w:val="22"/>
        </w:rPr>
        <w:t>Particularités réglementaires et sectorielles</w:t>
      </w:r>
      <w:bookmarkEnd w:id="25"/>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bookmarkStart w:id="26" w:name="Particu"/>
      <w:bookmarkEnd w:id="26"/>
      <w:r>
        <w:rPr>
          <w:rFonts w:ascii="Tahoma" w:hAnsi="Tahoma" w:cs="Tahoma"/>
        </w:rPr>
        <w:t>Sud Express est une marque tendance de vêtements féminins. Robe, tee-shirt, top, pantalon, maille, manteau et accessoires sont proposés en rayon ainsi que sur le site marchand de la marque depuis 2010. Les collections s’adressent aux femmes actives et modernes, qui assument leur élégance et leur féminité. La marque se veut abordable tout en étant de qualité.</w:t>
      </w:r>
    </w:p>
    <w:p w:rsidR="006E43F9" w:rsidRDefault="006E43F9">
      <w:pPr>
        <w:numPr>
          <w:ilvl w:val="12"/>
          <w:numId w:val="0"/>
        </w:numPr>
        <w:jc w:val="both"/>
        <w:rPr>
          <w:rFonts w:ascii="Tahoma" w:hAnsi="Tahoma" w:cs="Tahoma"/>
        </w:rPr>
      </w:pPr>
    </w:p>
    <w:p w:rsidR="006E43F9" w:rsidRDefault="004D2AC8">
      <w:pPr>
        <w:numPr>
          <w:ilvl w:val="12"/>
          <w:numId w:val="0"/>
        </w:numPr>
        <w:jc w:val="both"/>
        <w:rPr>
          <w:rFonts w:ascii="Tahoma" w:hAnsi="Tahoma" w:cs="Tahoma"/>
        </w:rPr>
      </w:pPr>
      <w:r>
        <w:rPr>
          <w:rFonts w:ascii="Tahoma" w:hAnsi="Tahoma" w:cs="Tahoma"/>
        </w:rPr>
        <w:t>1987 : Création de la marque Sud Express par Patrick Bellaïche. Cette marque remplace "Ginger".</w:t>
      </w:r>
    </w:p>
    <w:p w:rsidR="006E43F9" w:rsidRDefault="004D2AC8">
      <w:pPr>
        <w:numPr>
          <w:ilvl w:val="12"/>
          <w:numId w:val="0"/>
        </w:numPr>
        <w:jc w:val="both"/>
        <w:rPr>
          <w:rFonts w:ascii="Tahoma" w:hAnsi="Tahoma" w:cs="Tahoma"/>
        </w:rPr>
      </w:pPr>
      <w:r>
        <w:rPr>
          <w:rFonts w:ascii="Tahoma" w:hAnsi="Tahoma" w:cs="Tahoma"/>
        </w:rPr>
        <w:t>1992 : La première boutique s'ouvre à Paris.</w:t>
      </w:r>
    </w:p>
    <w:p w:rsidR="006E43F9" w:rsidRDefault="004D2AC8">
      <w:pPr>
        <w:numPr>
          <w:ilvl w:val="12"/>
          <w:numId w:val="0"/>
        </w:numPr>
        <w:jc w:val="both"/>
        <w:rPr>
          <w:rFonts w:ascii="Tahoma" w:hAnsi="Tahoma" w:cs="Tahoma"/>
        </w:rPr>
      </w:pPr>
      <w:r>
        <w:rPr>
          <w:rFonts w:ascii="Tahoma" w:hAnsi="Tahoma" w:cs="Tahoma"/>
        </w:rPr>
        <w:t>1998 : Création du réseau commission-affiliation de la société Sud Express.</w:t>
      </w:r>
    </w:p>
    <w:p w:rsidR="006E43F9" w:rsidRDefault="004D2AC8">
      <w:pPr>
        <w:numPr>
          <w:ilvl w:val="12"/>
          <w:numId w:val="0"/>
        </w:numPr>
        <w:jc w:val="both"/>
        <w:rPr>
          <w:rFonts w:ascii="Tahoma" w:hAnsi="Tahoma" w:cs="Tahoma"/>
        </w:rPr>
      </w:pPr>
      <w:r>
        <w:rPr>
          <w:rFonts w:ascii="Tahoma" w:hAnsi="Tahoma" w:cs="Tahoma"/>
        </w:rPr>
        <w:t>2001 : La marque se développe à l'étranger.</w:t>
      </w:r>
    </w:p>
    <w:p w:rsidR="006E43F9" w:rsidRDefault="004D2AC8">
      <w:pPr>
        <w:numPr>
          <w:ilvl w:val="12"/>
          <w:numId w:val="0"/>
        </w:numPr>
        <w:jc w:val="both"/>
        <w:rPr>
          <w:rFonts w:ascii="Tahoma" w:hAnsi="Tahoma" w:cs="Tahoma"/>
        </w:rPr>
      </w:pPr>
      <w:r>
        <w:rPr>
          <w:rFonts w:ascii="Tahoma" w:hAnsi="Tahoma" w:cs="Tahoma"/>
        </w:rPr>
        <w:t>2010 : Le site marchand de la marque est en service. Il est possible de faire ses achats par internet.</w:t>
      </w: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5"/>
        </w:numPr>
        <w:tabs>
          <w:tab w:val="left" w:pos="0"/>
        </w:tabs>
        <w:ind w:left="851" w:hanging="567"/>
        <w:rPr>
          <w:rFonts w:ascii="Tahoma" w:hAnsi="Tahoma" w:cs="Tahoma"/>
          <w:b/>
          <w:szCs w:val="22"/>
        </w:rPr>
      </w:pPr>
      <w:bookmarkStart w:id="27" w:name="_Toc50119164"/>
      <w:r w:rsidRPr="004F23C6">
        <w:rPr>
          <w:rFonts w:ascii="Tahoma" w:hAnsi="Tahoma" w:cs="Tahoma"/>
          <w:b/>
          <w:szCs w:val="22"/>
        </w:rPr>
        <w:t>Marché</w:t>
      </w:r>
      <w:bookmarkEnd w:id="27"/>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bookmarkStart w:id="28" w:name="Marche"/>
      <w:bookmarkEnd w:id="28"/>
      <w:r>
        <w:rPr>
          <w:rFonts w:ascii="Tahoma" w:hAnsi="Tahoma" w:cs="Tahoma"/>
        </w:rPr>
        <w:t xml:space="preserve">Le marché du prêt-à-porter désigne l'industrie de la mode qui propose des vêtements confectionnés en séries et prêts à être portés. Il englobe une grande variété de produits, des vêtements décontractés </w:t>
      </w:r>
      <w:r>
        <w:rPr>
          <w:rFonts w:ascii="Tahoma" w:hAnsi="Tahoma" w:cs="Tahoma"/>
        </w:rPr>
        <w:lastRenderedPageBreak/>
        <w:t>aux vêtements de soirée, et est caractérisé par des cycles de conception et de production relativement rapides pour suivre les tendances de la mode.</w:t>
      </w:r>
    </w:p>
    <w:p w:rsidR="006E43F9" w:rsidRDefault="006E43F9">
      <w:pPr>
        <w:numPr>
          <w:ilvl w:val="12"/>
          <w:numId w:val="0"/>
        </w:numPr>
        <w:jc w:val="both"/>
        <w:rPr>
          <w:rFonts w:ascii="Tahoma" w:hAnsi="Tahoma" w:cs="Tahoma"/>
        </w:rPr>
      </w:pPr>
    </w:p>
    <w:p w:rsidR="006E43F9" w:rsidRDefault="004D2AC8">
      <w:pPr>
        <w:numPr>
          <w:ilvl w:val="12"/>
          <w:numId w:val="0"/>
        </w:numPr>
        <w:jc w:val="both"/>
        <w:rPr>
          <w:rFonts w:ascii="Tahoma" w:hAnsi="Tahoma" w:cs="Tahoma"/>
        </w:rPr>
      </w:pPr>
      <w:r>
        <w:rPr>
          <w:rFonts w:ascii="Tahoma" w:hAnsi="Tahoma" w:cs="Tahoma"/>
        </w:rPr>
        <w:t>Exemple avec Sud Express :</w:t>
      </w:r>
    </w:p>
    <w:p w:rsidR="006E43F9" w:rsidRDefault="004D2AC8">
      <w:pPr>
        <w:numPr>
          <w:ilvl w:val="12"/>
          <w:numId w:val="0"/>
        </w:numPr>
        <w:jc w:val="both"/>
        <w:rPr>
          <w:rFonts w:ascii="Tahoma" w:hAnsi="Tahoma" w:cs="Tahoma"/>
        </w:rPr>
      </w:pPr>
      <w:r>
        <w:rPr>
          <w:rFonts w:ascii="Tahoma" w:hAnsi="Tahoma" w:cs="Tahoma"/>
        </w:rPr>
        <w:t>Sud Express est une marque française de prêt-à-porter féminin, proposant des collections variées de vêtements et d'accessoires. Elle s'inscrit dans le segment de la mode contemporaine, visant à offrir des produits tendance et accessibles à un large public.</w:t>
      </w:r>
    </w:p>
    <w:p w:rsidR="006E43F9" w:rsidRDefault="006E43F9">
      <w:pPr>
        <w:numPr>
          <w:ilvl w:val="12"/>
          <w:numId w:val="0"/>
        </w:numPr>
        <w:jc w:val="both"/>
        <w:rPr>
          <w:rFonts w:ascii="Tahoma" w:hAnsi="Tahoma" w:cs="Tahoma"/>
        </w:rPr>
      </w:pPr>
    </w:p>
    <w:p w:rsidR="006E43F9" w:rsidRDefault="004D2AC8">
      <w:pPr>
        <w:numPr>
          <w:ilvl w:val="12"/>
          <w:numId w:val="0"/>
        </w:numPr>
        <w:jc w:val="both"/>
        <w:rPr>
          <w:rFonts w:ascii="Tahoma" w:hAnsi="Tahoma" w:cs="Tahoma"/>
        </w:rPr>
      </w:pPr>
      <w:r>
        <w:rPr>
          <w:rFonts w:ascii="Tahoma" w:hAnsi="Tahoma" w:cs="Tahoma"/>
        </w:rPr>
        <w:t>Les acteurs du marché du prêt-à-porter sont nombreux, allant des grandes enseignes de mode aux marques de créateurs indépendants. La compétition est souvent intense, avec un accent particulier sur la réactivité aux tendances, la qualité des produits et la gestion efficace de la chaîne d'approvisionnement.</w:t>
      </w:r>
    </w:p>
    <w:p w:rsidR="006E43F9" w:rsidRDefault="006E43F9">
      <w:pPr>
        <w:numPr>
          <w:ilvl w:val="12"/>
          <w:numId w:val="0"/>
        </w:numPr>
        <w:jc w:val="both"/>
        <w:rPr>
          <w:rFonts w:ascii="Tahoma" w:hAnsi="Tahoma" w:cs="Tahoma"/>
        </w:rPr>
      </w:pPr>
    </w:p>
    <w:p w:rsidR="006E43F9" w:rsidRDefault="004D2AC8">
      <w:pPr>
        <w:numPr>
          <w:ilvl w:val="12"/>
          <w:numId w:val="0"/>
        </w:numPr>
        <w:jc w:val="both"/>
        <w:rPr>
          <w:rFonts w:ascii="Tahoma" w:hAnsi="Tahoma" w:cs="Tahoma"/>
        </w:rPr>
      </w:pPr>
      <w:r>
        <w:rPr>
          <w:rFonts w:ascii="Tahoma" w:hAnsi="Tahoma" w:cs="Tahoma"/>
        </w:rPr>
        <w:t>Les concurrents de Sud Express dans le marché du prêt-à-porter féminin peuvent varier en fonction de la région, des marchés spécifiques et des segments de clientèle ciblés. Voici quelques exemples de concurrents potentiels dans ce secteur :</w:t>
      </w:r>
    </w:p>
    <w:p w:rsidR="006E43F9" w:rsidRDefault="004D2AC8">
      <w:pPr>
        <w:numPr>
          <w:ilvl w:val="12"/>
          <w:numId w:val="0"/>
        </w:numPr>
        <w:jc w:val="both"/>
        <w:rPr>
          <w:rFonts w:ascii="Tahoma" w:hAnsi="Tahoma" w:cs="Tahoma"/>
        </w:rPr>
      </w:pPr>
      <w:r>
        <w:rPr>
          <w:rFonts w:ascii="Tahoma" w:hAnsi="Tahoma" w:cs="Tahoma"/>
        </w:rPr>
        <w:t>Zara : Marque espagnole renommée pour ses collections de mode rapide et abordable.</w:t>
      </w:r>
    </w:p>
    <w:p w:rsidR="006E43F9" w:rsidRDefault="004D2AC8">
      <w:pPr>
        <w:numPr>
          <w:ilvl w:val="12"/>
          <w:numId w:val="0"/>
        </w:numPr>
        <w:jc w:val="both"/>
        <w:rPr>
          <w:rFonts w:ascii="Tahoma" w:hAnsi="Tahoma" w:cs="Tahoma"/>
        </w:rPr>
      </w:pPr>
      <w:r>
        <w:rPr>
          <w:rFonts w:ascii="Tahoma" w:hAnsi="Tahoma" w:cs="Tahoma"/>
        </w:rPr>
        <w:t>H&amp;M : Une grande enseigne suédoise proposant une large gamme de vêtements et d'accessoires à des prix accessibles.</w:t>
      </w:r>
    </w:p>
    <w:p w:rsidR="006E43F9" w:rsidRDefault="004D2AC8">
      <w:pPr>
        <w:numPr>
          <w:ilvl w:val="12"/>
          <w:numId w:val="0"/>
        </w:numPr>
        <w:jc w:val="both"/>
        <w:rPr>
          <w:rFonts w:ascii="Tahoma" w:hAnsi="Tahoma" w:cs="Tahoma"/>
        </w:rPr>
      </w:pPr>
      <w:r>
        <w:rPr>
          <w:rFonts w:ascii="Tahoma" w:hAnsi="Tahoma" w:cs="Tahoma"/>
        </w:rPr>
        <w:t>Mango : Marque espagnole internationale de prêt-à-porter féminin.</w:t>
      </w:r>
    </w:p>
    <w:p w:rsidR="006E43F9" w:rsidRDefault="004D2AC8">
      <w:pPr>
        <w:numPr>
          <w:ilvl w:val="12"/>
          <w:numId w:val="0"/>
        </w:numPr>
        <w:jc w:val="both"/>
        <w:rPr>
          <w:rFonts w:ascii="Tahoma" w:hAnsi="Tahoma" w:cs="Tahoma"/>
        </w:rPr>
      </w:pPr>
      <w:r>
        <w:rPr>
          <w:rFonts w:ascii="Tahoma" w:hAnsi="Tahoma" w:cs="Tahoma"/>
        </w:rPr>
        <w:t>Promod : Une enseigne française de mode féminine, également positionnée sur le marché du prêt-à-porter.</w:t>
      </w:r>
    </w:p>
    <w:p w:rsidR="006E43F9" w:rsidRDefault="004D2AC8">
      <w:pPr>
        <w:numPr>
          <w:ilvl w:val="12"/>
          <w:numId w:val="0"/>
        </w:numPr>
        <w:jc w:val="both"/>
        <w:rPr>
          <w:rFonts w:ascii="Tahoma" w:hAnsi="Tahoma" w:cs="Tahoma"/>
        </w:rPr>
      </w:pPr>
      <w:r>
        <w:rPr>
          <w:rFonts w:ascii="Tahoma" w:hAnsi="Tahoma" w:cs="Tahoma"/>
        </w:rPr>
        <w:t>Esprit : Marque internationale proposant des collections de prêt-à-porter pour femmes.</w:t>
      </w:r>
    </w:p>
    <w:p w:rsidR="006E43F9" w:rsidRDefault="004D2AC8">
      <w:pPr>
        <w:numPr>
          <w:ilvl w:val="12"/>
          <w:numId w:val="0"/>
        </w:numPr>
        <w:jc w:val="both"/>
        <w:rPr>
          <w:rFonts w:ascii="Tahoma" w:hAnsi="Tahoma" w:cs="Tahoma"/>
        </w:rPr>
      </w:pPr>
      <w:r>
        <w:rPr>
          <w:rFonts w:ascii="Tahoma" w:hAnsi="Tahoma" w:cs="Tahoma"/>
        </w:rPr>
        <w:t>Comptoir des Cotonniers : Une marque française qui se concentre sur des collections modernes et casual.</w:t>
      </w:r>
    </w:p>
    <w:p w:rsidR="006E43F9" w:rsidRDefault="004D2AC8">
      <w:pPr>
        <w:numPr>
          <w:ilvl w:val="12"/>
          <w:numId w:val="0"/>
        </w:numPr>
        <w:jc w:val="both"/>
        <w:rPr>
          <w:rFonts w:ascii="Tahoma" w:hAnsi="Tahoma" w:cs="Tahoma"/>
        </w:rPr>
      </w:pPr>
      <w:r>
        <w:rPr>
          <w:rFonts w:ascii="Tahoma" w:hAnsi="Tahoma" w:cs="Tahoma"/>
        </w:rPr>
        <w:t>Sandro : Une marque de mode française haut de gamme qui pourrait être un concurrent dans le segment des vêtements élégants.</w:t>
      </w:r>
    </w:p>
    <w:p w:rsidR="006E43F9" w:rsidRDefault="004D2AC8">
      <w:pPr>
        <w:numPr>
          <w:ilvl w:val="12"/>
          <w:numId w:val="0"/>
        </w:numPr>
        <w:jc w:val="both"/>
        <w:rPr>
          <w:rFonts w:ascii="Tahoma" w:hAnsi="Tahoma" w:cs="Tahoma"/>
        </w:rPr>
      </w:pPr>
      <w:r>
        <w:rPr>
          <w:rFonts w:ascii="Tahoma" w:hAnsi="Tahoma" w:cs="Tahoma"/>
        </w:rPr>
        <w:t>Massimo Dutti : Une marque espagnole proposant des vêtements élégants pour femmes.</w:t>
      </w:r>
    </w:p>
    <w:p w:rsidR="004114FF" w:rsidRPr="004F23C6" w:rsidRDefault="004114FF">
      <w:pPr>
        <w:numPr>
          <w:ilvl w:val="12"/>
          <w:numId w:val="0"/>
        </w:numPr>
        <w:jc w:val="both"/>
        <w:rPr>
          <w:rFonts w:ascii="Tahoma" w:hAnsi="Tahoma" w:cs="Tahoma"/>
        </w:rPr>
      </w:pPr>
    </w:p>
    <w:p w:rsidR="004114FF" w:rsidRPr="00B47AC6" w:rsidRDefault="004114FF" w:rsidP="00B47AC6">
      <w:pPr>
        <w:pStyle w:val="Titre2"/>
        <w:numPr>
          <w:ilvl w:val="1"/>
          <w:numId w:val="6"/>
        </w:numPr>
        <w:tabs>
          <w:tab w:val="left" w:pos="0"/>
        </w:tabs>
        <w:ind w:left="851" w:hanging="567"/>
        <w:rPr>
          <w:rFonts w:ascii="Tahoma" w:hAnsi="Tahoma" w:cs="Tahoma"/>
          <w:b/>
          <w:szCs w:val="22"/>
        </w:rPr>
      </w:pPr>
      <w:bookmarkStart w:id="29" w:name="_Toc50119165"/>
      <w:r w:rsidRPr="004F23C6">
        <w:rPr>
          <w:rFonts w:ascii="Tahoma" w:hAnsi="Tahoma" w:cs="Tahoma"/>
          <w:b/>
          <w:szCs w:val="22"/>
        </w:rPr>
        <w:t>Description du système d’information</w:t>
      </w:r>
      <w:bookmarkStart w:id="30" w:name="SystemeInfo"/>
      <w:bookmarkEnd w:id="29"/>
      <w:bookmarkEnd w:id="30"/>
    </w:p>
    <w:p w:rsidR="004114FF" w:rsidRPr="004F23C6" w:rsidRDefault="004114FF">
      <w:pPr>
        <w:numPr>
          <w:ilvl w:val="12"/>
          <w:numId w:val="0"/>
        </w:numPr>
        <w:jc w:val="both"/>
        <w:rPr>
          <w:rFonts w:ascii="Tahoma" w:hAnsi="Tahoma" w:cs="Tahoma"/>
        </w:rPr>
      </w:pPr>
    </w:p>
    <w:p w:rsidR="004114FF" w:rsidRPr="004F23C6" w:rsidRDefault="004114FF">
      <w:pPr>
        <w:rPr>
          <w:rFonts w:ascii="Tahoma" w:hAnsi="Tahoma" w:cs="Tahoma"/>
        </w:rPr>
      </w:pPr>
    </w:p>
    <w:p w:rsidR="004114FF" w:rsidRPr="004F23C6" w:rsidRDefault="0054651F">
      <w:pPr>
        <w:rPr>
          <w:rFonts w:ascii="Tahoma" w:hAnsi="Tahoma" w:cs="Tahoma"/>
        </w:rPr>
      </w:pPr>
      <w:r>
        <w:rPr>
          <w:rFonts w:ascii="Tahoma" w:hAnsi="Tahoma" w:cs="Tahoma"/>
          <w:noProof/>
        </w:rPr>
        <w:drawing>
          <wp:inline distT="0" distB="0" distL="0" distR="0" wp14:anchorId="00EC854E">
            <wp:extent cx="5771515" cy="3190240"/>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3190240"/>
                    </a:xfrm>
                    <a:prstGeom prst="rect">
                      <a:avLst/>
                    </a:prstGeom>
                    <a:noFill/>
                  </pic:spPr>
                </pic:pic>
              </a:graphicData>
            </a:graphic>
          </wp:inline>
        </w:drawing>
      </w:r>
    </w:p>
    <w:p w:rsidR="0054651F" w:rsidRPr="004F23C6" w:rsidRDefault="0054651F" w:rsidP="0054651F">
      <w:pPr>
        <w:numPr>
          <w:ilvl w:val="12"/>
          <w:numId w:val="0"/>
        </w:numPr>
        <w:jc w:val="both"/>
        <w:rPr>
          <w:rFonts w:ascii="Tahoma" w:hAnsi="Tahoma" w:cs="Tahoma"/>
        </w:rPr>
      </w:pPr>
      <w:bookmarkStart w:id="31" w:name="_Toc50119166"/>
      <w:r w:rsidRPr="004F23C6">
        <w:rPr>
          <w:rFonts w:ascii="Tahoma" w:hAnsi="Tahoma" w:cs="Tahoma"/>
        </w:rPr>
        <w:t>Les principaux logiciels recensés sont :</w:t>
      </w:r>
    </w:p>
    <w:p w:rsidR="0054651F" w:rsidRPr="004F23C6" w:rsidRDefault="0054651F" w:rsidP="0054651F">
      <w:pPr>
        <w:pStyle w:val="Commentaire"/>
        <w:numPr>
          <w:ilvl w:val="0"/>
          <w:numId w:val="35"/>
        </w:numPr>
        <w:jc w:val="both"/>
        <w:rPr>
          <w:rFonts w:ascii="Tahoma" w:hAnsi="Tahoma" w:cs="Tahoma"/>
        </w:rPr>
      </w:pPr>
      <w:r w:rsidRPr="004F23C6">
        <w:rPr>
          <w:rFonts w:ascii="Tahoma" w:hAnsi="Tahoma" w:cs="Tahoma"/>
        </w:rPr>
        <w:t xml:space="preserve">Logiciel de comptabilité : </w:t>
      </w:r>
      <w:r>
        <w:rPr>
          <w:rFonts w:ascii="Tahoma" w:hAnsi="Tahoma" w:cs="Tahoma"/>
        </w:rPr>
        <w:t>ADFI (SIGMA)</w:t>
      </w:r>
    </w:p>
    <w:p w:rsidR="0054651F" w:rsidRPr="004F23C6" w:rsidRDefault="0054651F" w:rsidP="0054651F">
      <w:pPr>
        <w:pStyle w:val="Commentaire"/>
        <w:numPr>
          <w:ilvl w:val="0"/>
          <w:numId w:val="35"/>
        </w:numPr>
        <w:tabs>
          <w:tab w:val="left" w:pos="3119"/>
        </w:tabs>
        <w:jc w:val="both"/>
        <w:rPr>
          <w:rFonts w:ascii="Tahoma" w:hAnsi="Tahoma" w:cs="Tahoma"/>
        </w:rPr>
      </w:pPr>
      <w:r w:rsidRPr="004F23C6">
        <w:rPr>
          <w:rFonts w:ascii="Tahoma" w:hAnsi="Tahoma" w:cs="Tahoma"/>
        </w:rPr>
        <w:t xml:space="preserve">Gestion commerciale : </w:t>
      </w:r>
      <w:r>
        <w:rPr>
          <w:rFonts w:ascii="Tahoma" w:hAnsi="Tahoma" w:cs="Tahoma"/>
        </w:rPr>
        <w:t>RETAIL Y2 (CEGID)</w:t>
      </w:r>
    </w:p>
    <w:p w:rsidR="0054651F" w:rsidRPr="004F23C6" w:rsidRDefault="0054651F" w:rsidP="0054651F">
      <w:pPr>
        <w:pStyle w:val="Commentaire"/>
        <w:numPr>
          <w:ilvl w:val="0"/>
          <w:numId w:val="35"/>
        </w:numPr>
        <w:tabs>
          <w:tab w:val="left" w:pos="3119"/>
        </w:tabs>
        <w:jc w:val="both"/>
        <w:rPr>
          <w:rFonts w:ascii="Tahoma" w:hAnsi="Tahoma" w:cs="Tahoma"/>
        </w:rPr>
      </w:pPr>
      <w:r w:rsidRPr="004F23C6">
        <w:rPr>
          <w:rFonts w:ascii="Tahoma" w:hAnsi="Tahoma" w:cs="Tahoma"/>
        </w:rPr>
        <w:t xml:space="preserve">Paye : </w:t>
      </w:r>
      <w:r>
        <w:rPr>
          <w:rFonts w:ascii="Tahoma" w:hAnsi="Tahoma" w:cs="Tahoma"/>
        </w:rPr>
        <w:t>SAGE PAIE</w:t>
      </w:r>
    </w:p>
    <w:p w:rsidR="0054651F" w:rsidRDefault="0054651F" w:rsidP="0054651F">
      <w:pPr>
        <w:pStyle w:val="Commentaire"/>
        <w:numPr>
          <w:ilvl w:val="0"/>
          <w:numId w:val="35"/>
        </w:numPr>
        <w:jc w:val="both"/>
        <w:rPr>
          <w:rFonts w:ascii="Tahoma" w:hAnsi="Tahoma" w:cs="Tahoma"/>
        </w:rPr>
      </w:pPr>
      <w:r w:rsidRPr="004F23C6">
        <w:rPr>
          <w:rFonts w:ascii="Tahoma" w:hAnsi="Tahoma" w:cs="Tahoma"/>
        </w:rPr>
        <w:t xml:space="preserve">Immobilisations : </w:t>
      </w:r>
      <w:r>
        <w:rPr>
          <w:rFonts w:ascii="Tahoma" w:hAnsi="Tahoma" w:cs="Tahoma"/>
        </w:rPr>
        <w:t>ADFI (SIGMA)</w:t>
      </w:r>
    </w:p>
    <w:p w:rsidR="0054651F" w:rsidRPr="004F23C6" w:rsidRDefault="0054651F" w:rsidP="0054651F">
      <w:pPr>
        <w:pStyle w:val="Commentaire"/>
        <w:numPr>
          <w:ilvl w:val="0"/>
          <w:numId w:val="35"/>
        </w:numPr>
        <w:jc w:val="both"/>
        <w:rPr>
          <w:rFonts w:ascii="Tahoma" w:hAnsi="Tahoma" w:cs="Tahoma"/>
        </w:rPr>
      </w:pPr>
      <w:r>
        <w:rPr>
          <w:rFonts w:ascii="Tahoma" w:hAnsi="Tahoma" w:cs="Tahoma"/>
        </w:rPr>
        <w:t>Financier : E FINANCES SOLUTIONS</w:t>
      </w:r>
    </w:p>
    <w:p w:rsidR="0054651F" w:rsidRDefault="0054651F" w:rsidP="0054651F">
      <w:pPr>
        <w:pStyle w:val="Titre2"/>
        <w:tabs>
          <w:tab w:val="left" w:pos="0"/>
        </w:tabs>
        <w:ind w:left="851"/>
        <w:rPr>
          <w:rFonts w:ascii="Tahoma" w:hAnsi="Tahoma" w:cs="Tahoma"/>
          <w:b/>
          <w:szCs w:val="22"/>
        </w:rPr>
      </w:pPr>
    </w:p>
    <w:p w:rsidR="004114FF" w:rsidRPr="004F23C6" w:rsidRDefault="004114FF">
      <w:pPr>
        <w:pStyle w:val="Titre2"/>
        <w:numPr>
          <w:ilvl w:val="1"/>
          <w:numId w:val="7"/>
        </w:numPr>
        <w:tabs>
          <w:tab w:val="left" w:pos="0"/>
        </w:tabs>
        <w:ind w:left="851" w:hanging="567"/>
        <w:rPr>
          <w:rFonts w:ascii="Tahoma" w:hAnsi="Tahoma" w:cs="Tahoma"/>
          <w:b/>
          <w:szCs w:val="22"/>
        </w:rPr>
      </w:pPr>
      <w:r w:rsidRPr="004F23C6">
        <w:rPr>
          <w:rFonts w:ascii="Tahoma" w:hAnsi="Tahoma" w:cs="Tahoma"/>
          <w:b/>
          <w:szCs w:val="22"/>
        </w:rPr>
        <w:t>Localisation</w:t>
      </w:r>
      <w:bookmarkEnd w:id="31"/>
    </w:p>
    <w:p w:rsidR="004114FF" w:rsidRPr="004F23C6" w:rsidRDefault="004114FF">
      <w:pPr>
        <w:numPr>
          <w:ilvl w:val="12"/>
          <w:numId w:val="0"/>
        </w:numPr>
        <w:ind w:left="284"/>
        <w:jc w:val="both"/>
        <w:rPr>
          <w:rFonts w:ascii="Tahoma" w:hAnsi="Tahoma" w:cs="Tahoma"/>
          <w:b/>
          <w:u w:val="single"/>
        </w:rPr>
      </w:pPr>
    </w:p>
    <w:p w:rsidR="004114FF" w:rsidRPr="004F23C6" w:rsidRDefault="004114FF">
      <w:pPr>
        <w:numPr>
          <w:ilvl w:val="12"/>
          <w:numId w:val="0"/>
        </w:numPr>
        <w:jc w:val="both"/>
        <w:rPr>
          <w:rFonts w:ascii="Tahoma" w:hAnsi="Tahoma" w:cs="Tahoma"/>
        </w:rPr>
      </w:pPr>
      <w:r w:rsidRPr="004F23C6">
        <w:rPr>
          <w:rFonts w:ascii="Tahoma" w:hAnsi="Tahoma" w:cs="Tahoma"/>
        </w:rPr>
        <w:lastRenderedPageBreak/>
        <w:t xml:space="preserve">52 rue du Faubourg Poissonnière — </w:t>
      </w:r>
      <w:r>
        <w:rPr>
          <w:rFonts w:ascii="Tahoma" w:hAnsi="Tahoma" w:cs="Tahoma"/>
        </w:rPr>
        <w:t>75010 PARIS</w:t>
      </w:r>
    </w:p>
    <w:p w:rsidR="004114FF" w:rsidRPr="004F23C6" w:rsidRDefault="004114FF">
      <w:pPr>
        <w:numPr>
          <w:ilvl w:val="12"/>
          <w:numId w:val="0"/>
        </w:numPr>
        <w:rPr>
          <w:rFonts w:ascii="Tahoma" w:hAnsi="Tahoma" w:cs="Tahoma"/>
          <w:b/>
          <w:u w:val="single"/>
        </w:rPr>
      </w:pPr>
    </w:p>
    <w:p w:rsidR="004114FF" w:rsidRPr="004F23C6" w:rsidRDefault="004114FF">
      <w:pPr>
        <w:numPr>
          <w:ilvl w:val="12"/>
          <w:numId w:val="0"/>
        </w:numPr>
        <w:jc w:val="both"/>
        <w:rPr>
          <w:rFonts w:ascii="Tahoma" w:hAnsi="Tahoma" w:cs="Tahoma"/>
          <w:b/>
          <w:u w:val="single"/>
        </w:rPr>
      </w:pPr>
    </w:p>
    <w:p w:rsidR="004114FF" w:rsidRPr="004F23C6" w:rsidRDefault="004114FF">
      <w:pPr>
        <w:numPr>
          <w:ilvl w:val="12"/>
          <w:numId w:val="0"/>
        </w:numPr>
        <w:ind w:left="284"/>
        <w:jc w:val="both"/>
        <w:rPr>
          <w:rFonts w:ascii="Tahoma" w:hAnsi="Tahoma" w:cs="Tahoma"/>
          <w:b/>
          <w:u w:val="single"/>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2" w:name="_Toc50119167"/>
      <w:r w:rsidRPr="004F23C6">
        <w:rPr>
          <w:rFonts w:ascii="Tahoma" w:hAnsi="Tahoma" w:cs="Tahoma"/>
          <w:b/>
          <w:szCs w:val="22"/>
        </w:rPr>
        <w:t>Personnes à contacter</w:t>
      </w:r>
      <w:bookmarkEnd w:id="32"/>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 xml:space="preserve">Sonia AREZZOUK — </w:t>
      </w:r>
      <w:r>
        <w:rPr>
          <w:rFonts w:ascii="Tahoma" w:hAnsi="Tahoma" w:cs="Tahoma"/>
        </w:rPr>
        <w:t>Responsable Comptable.</w:t>
      </w:r>
    </w:p>
    <w:p w:rsidR="004114FF" w:rsidRPr="004F23C6" w:rsidRDefault="004114FF">
      <w:pPr>
        <w:numPr>
          <w:ilvl w:val="12"/>
          <w:numId w:val="0"/>
        </w:numPr>
        <w:jc w:val="both"/>
        <w:rPr>
          <w:rFonts w:ascii="Tahoma" w:hAnsi="Tahoma" w:cs="Tahoma"/>
        </w:rPr>
      </w:pPr>
    </w:p>
    <w:p w:rsidR="0054651F" w:rsidRPr="00A76D1E" w:rsidRDefault="0054651F" w:rsidP="0054651F">
      <w:pPr>
        <w:numPr>
          <w:ilvl w:val="12"/>
          <w:numId w:val="0"/>
        </w:numPr>
        <w:jc w:val="both"/>
        <w:rPr>
          <w:rFonts w:ascii="Tahoma" w:hAnsi="Tahoma" w:cs="Tahoma"/>
          <w:b/>
        </w:rPr>
      </w:pPr>
      <w:r w:rsidRPr="00444C0F">
        <w:rPr>
          <w:rFonts w:ascii="Tahoma" w:hAnsi="Tahoma" w:cs="Tahoma"/>
          <w:b/>
        </w:rPr>
        <w:t>Organigramme de la Structure :</w:t>
      </w:r>
    </w:p>
    <w:p w:rsidR="0054651F" w:rsidRPr="004F23C6" w:rsidRDefault="0054651F" w:rsidP="0054651F">
      <w:pPr>
        <w:numPr>
          <w:ilvl w:val="12"/>
          <w:numId w:val="0"/>
        </w:numPr>
        <w:tabs>
          <w:tab w:val="left" w:pos="2220"/>
        </w:tabs>
        <w:jc w:val="both"/>
        <w:rPr>
          <w:rFonts w:ascii="Tahoma" w:hAnsi="Tahoma" w:cs="Tahoma"/>
        </w:rPr>
      </w:pPr>
      <w:r>
        <w:rPr>
          <w:rFonts w:ascii="Tahoma" w:hAnsi="Tahoma" w:cs="Tahoma"/>
        </w:rPr>
        <w:tab/>
      </w:r>
      <w:r>
        <w:rPr>
          <w:rFonts w:ascii="Tahoma" w:hAnsi="Tahoma" w:cs="Tahoma"/>
          <w:noProof/>
        </w:rPr>
        <w:drawing>
          <wp:inline distT="0" distB="0" distL="0" distR="0">
            <wp:extent cx="5749925" cy="1484630"/>
            <wp:effectExtent l="0" t="0" r="317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9925" cy="1484630"/>
                    </a:xfrm>
                    <a:prstGeom prst="rect">
                      <a:avLst/>
                    </a:prstGeom>
                    <a:noFill/>
                    <a:ln>
                      <a:noFill/>
                    </a:ln>
                  </pic:spPr>
                </pic:pic>
              </a:graphicData>
            </a:graphic>
          </wp:inline>
        </w:drawing>
      </w:r>
    </w:p>
    <w:p w:rsidR="004114FF" w:rsidRPr="004F23C6" w:rsidRDefault="004114FF">
      <w:pPr>
        <w:numPr>
          <w:ilvl w:val="12"/>
          <w:numId w:val="0"/>
        </w:numPr>
        <w:jc w:val="both"/>
        <w:rPr>
          <w:rFonts w:ascii="Tahoma" w:hAnsi="Tahoma" w:cs="Tahoma"/>
        </w:rPr>
      </w:pPr>
    </w:p>
    <w:p w:rsidR="004114FF" w:rsidRPr="004F23C6" w:rsidRDefault="004114FF">
      <w:pPr>
        <w:pStyle w:val="Commentaire"/>
        <w:numPr>
          <w:ilvl w:val="12"/>
          <w:numId w:val="0"/>
        </w:numPr>
        <w:ind w:left="284" w:right="284"/>
        <w:jc w:val="both"/>
        <w:rPr>
          <w:rFonts w:ascii="Tahoma" w:hAnsi="Tahoma" w:cs="Tahoma"/>
        </w:rPr>
      </w:pPr>
    </w:p>
    <w:p w:rsidR="004114FF" w:rsidRPr="004F23C6" w:rsidRDefault="004114FF">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bookmarkStart w:id="33" w:name="_Toc50119168"/>
      <w:r w:rsidRPr="004F23C6">
        <w:rPr>
          <w:rFonts w:ascii="Tahoma" w:hAnsi="Tahoma" w:cs="Tahoma"/>
          <w:sz w:val="24"/>
          <w:szCs w:val="24"/>
        </w:rPr>
        <w:t>DEFINITION DE LA MISSION</w:t>
      </w:r>
      <w:bookmarkEnd w:id="33"/>
    </w:p>
    <w:p w:rsidR="004114FF" w:rsidRPr="004F23C6" w:rsidRDefault="004114FF">
      <w:pPr>
        <w:numPr>
          <w:ilvl w:val="12"/>
          <w:numId w:val="0"/>
        </w:numPr>
        <w:ind w:left="360"/>
        <w:rPr>
          <w:rFonts w:ascii="Tahoma" w:hAnsi="Tahoma" w:cs="Tahoma"/>
          <w:b/>
          <w:u w:val="single"/>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4" w:name="_Toc50119169"/>
      <w:r w:rsidRPr="004F23C6">
        <w:rPr>
          <w:rFonts w:ascii="Tahoma" w:hAnsi="Tahoma" w:cs="Tahoma"/>
          <w:b/>
          <w:szCs w:val="22"/>
        </w:rPr>
        <w:t>Nature de la mission</w:t>
      </w:r>
      <w:bookmarkEnd w:id="34"/>
    </w:p>
    <w:p w:rsidR="004114FF" w:rsidRPr="004F23C6" w:rsidRDefault="004114FF">
      <w:pPr>
        <w:numPr>
          <w:ilvl w:val="12"/>
          <w:numId w:val="0"/>
        </w:numPr>
        <w:ind w:left="284"/>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Mission légale de commissariat aux comptes.</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5" w:name="_Toc50119170"/>
      <w:r w:rsidRPr="004F23C6">
        <w:rPr>
          <w:rFonts w:ascii="Tahoma" w:hAnsi="Tahoma" w:cs="Tahoma"/>
          <w:b/>
          <w:szCs w:val="22"/>
        </w:rPr>
        <w:t>Titulaires, mandat et échéance</w:t>
      </w:r>
      <w:bookmarkEnd w:id="35"/>
    </w:p>
    <w:p w:rsidR="004114FF" w:rsidRPr="004F23C6" w:rsidRDefault="004114FF">
      <w:pPr>
        <w:numPr>
          <w:ilvl w:val="12"/>
          <w:numId w:val="0"/>
        </w:numPr>
        <w:ind w:left="284"/>
        <w:jc w:val="both"/>
        <w:rPr>
          <w:rFonts w:ascii="Tahoma" w:hAnsi="Tahoma" w:cs="Tahoma"/>
        </w:rPr>
      </w:pPr>
    </w:p>
    <w:p w:rsidR="004114FF" w:rsidRPr="004F23C6" w:rsidRDefault="004114FF">
      <w:pPr>
        <w:numPr>
          <w:ilvl w:val="0"/>
          <w:numId w:val="40"/>
        </w:numPr>
        <w:tabs>
          <w:tab w:val="clear" w:pos="720"/>
          <w:tab w:val="left" w:pos="284"/>
        </w:tabs>
        <w:ind w:left="0" w:firstLine="0"/>
        <w:jc w:val="both"/>
        <w:rPr>
          <w:rFonts w:ascii="Tahoma" w:hAnsi="Tahoma" w:cs="Tahoma"/>
        </w:rPr>
      </w:pPr>
      <w:r w:rsidRPr="004F23C6">
        <w:rPr>
          <w:rFonts w:ascii="Tahoma" w:hAnsi="Tahoma" w:cs="Tahoma"/>
        </w:rPr>
        <w:t xml:space="preserve">Titulaire : Le cabinet </w:t>
      </w:r>
      <w:r>
        <w:rPr>
          <w:rFonts w:ascii="Tahoma" w:hAnsi="Tahoma" w:cs="Tahoma"/>
        </w:rPr>
        <w:t>REVIGESTION a été nommé lors de l’AGO du 29/06/2012 pour 6 exercices</w:t>
      </w:r>
      <w:r w:rsidRPr="004F23C6">
        <w:rPr>
          <w:rFonts w:ascii="Tahoma" w:hAnsi="Tahoma" w:cs="Tahoma"/>
        </w:rPr>
        <w:t>,</w:t>
      </w:r>
      <w:r w:rsidR="0054651F">
        <w:rPr>
          <w:rFonts w:ascii="Tahoma" w:hAnsi="Tahoma" w:cs="Tahoma"/>
        </w:rPr>
        <w:t xml:space="preserve"> puis renouvelé</w:t>
      </w:r>
      <w:r w:rsidRPr="004F23C6">
        <w:rPr>
          <w:rFonts w:ascii="Tahoma" w:hAnsi="Tahoma" w:cs="Tahoma"/>
        </w:rPr>
        <w:t xml:space="preserve"> jusqu’au</w:t>
      </w:r>
      <w:r w:rsidR="00401F6C" w:rsidRPr="004F23C6">
        <w:rPr>
          <w:rFonts w:ascii="Tahoma" w:hAnsi="Tahoma" w:cs="Tahoma"/>
        </w:rPr>
        <w:t>x</w:t>
      </w:r>
      <w:r w:rsidRPr="004F23C6">
        <w:rPr>
          <w:rFonts w:ascii="Tahoma" w:hAnsi="Tahoma" w:cs="Tahoma"/>
        </w:rPr>
        <w:t xml:space="preserve"> compte</w:t>
      </w:r>
      <w:r w:rsidR="00401F6C" w:rsidRPr="004F23C6">
        <w:rPr>
          <w:rFonts w:ascii="Tahoma" w:hAnsi="Tahoma" w:cs="Tahoma"/>
        </w:rPr>
        <w:t>s</w:t>
      </w:r>
      <w:r w:rsidRPr="004F23C6">
        <w:rPr>
          <w:rFonts w:ascii="Tahoma" w:hAnsi="Tahoma" w:cs="Tahoma"/>
        </w:rPr>
        <w:t xml:space="preserve"> clos le 31/01/2024.</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 xml:space="preserve">Le signataire du mandat est </w:t>
      </w:r>
      <w:r>
        <w:rPr>
          <w:rFonts w:ascii="Tahoma" w:hAnsi="Tahoma" w:cs="Tahoma"/>
        </w:rPr>
        <w:t>Emmanuel DECOEYERE.</w:t>
      </w:r>
    </w:p>
    <w:p w:rsidR="004114FF" w:rsidRPr="004F23C6" w:rsidRDefault="004114FF">
      <w:pPr>
        <w:numPr>
          <w:ilvl w:val="12"/>
          <w:numId w:val="0"/>
        </w:numPr>
        <w:jc w:val="both"/>
        <w:rPr>
          <w:rFonts w:ascii="Tahoma" w:hAnsi="Tahoma" w:cs="Tahoma"/>
        </w:rPr>
      </w:pPr>
    </w:p>
    <w:p w:rsidR="004114FF" w:rsidRPr="004F23C6" w:rsidRDefault="00B47AC6">
      <w:pPr>
        <w:numPr>
          <w:ilvl w:val="0"/>
          <w:numId w:val="40"/>
        </w:numPr>
        <w:tabs>
          <w:tab w:val="clear" w:pos="720"/>
          <w:tab w:val="left" w:pos="284"/>
        </w:tabs>
        <w:ind w:left="0" w:firstLine="0"/>
        <w:jc w:val="both"/>
        <w:rPr>
          <w:rFonts w:ascii="Tahoma" w:hAnsi="Tahoma" w:cs="Tahoma"/>
        </w:rPr>
      </w:pPr>
      <w:r>
        <w:rPr>
          <w:rFonts w:ascii="Tahoma" w:hAnsi="Tahoma" w:cs="Tahoma"/>
        </w:rPr>
        <w:t>Suppléant : N/A</w:t>
      </w:r>
    </w:p>
    <w:p w:rsidR="004114FF" w:rsidRPr="004F23C6" w:rsidRDefault="004114FF">
      <w:pPr>
        <w:tabs>
          <w:tab w:val="left" w:pos="284"/>
        </w:tabs>
        <w:jc w:val="both"/>
        <w:rPr>
          <w:rFonts w:ascii="Tahoma" w:hAnsi="Tahoma" w:cs="Tahoma"/>
        </w:rPr>
      </w:pPr>
    </w:p>
    <w:p w:rsidR="004114FF" w:rsidRPr="004F23C6" w:rsidRDefault="004114FF">
      <w:pPr>
        <w:tabs>
          <w:tab w:val="left" w:pos="284"/>
        </w:tabs>
        <w:jc w:val="both"/>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6" w:name="_Toc50119171"/>
      <w:r w:rsidRPr="004F23C6">
        <w:rPr>
          <w:rFonts w:ascii="Tahoma" w:hAnsi="Tahoma" w:cs="Tahoma"/>
          <w:b/>
          <w:szCs w:val="22"/>
        </w:rPr>
        <w:t>Opinion sur les comptes de l’exercice précédent</w:t>
      </w:r>
      <w:bookmarkEnd w:id="36"/>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Les comptes N-1 ont été certifiés sans réserve.</w:t>
      </w:r>
    </w:p>
    <w:p w:rsidR="006E43F9" w:rsidRDefault="00B47AC6">
      <w:pPr>
        <w:numPr>
          <w:ilvl w:val="12"/>
          <w:numId w:val="0"/>
        </w:numPr>
        <w:jc w:val="both"/>
        <w:rPr>
          <w:rFonts w:ascii="Tahoma" w:hAnsi="Tahoma" w:cs="Tahoma"/>
        </w:rPr>
      </w:pPr>
      <w:r>
        <w:rPr>
          <w:rFonts w:ascii="Tahoma" w:hAnsi="Tahoma" w:cs="Tahoma"/>
        </w:rPr>
        <w:t xml:space="preserve"> </w:t>
      </w:r>
    </w:p>
    <w:p w:rsidR="004114FF" w:rsidRPr="004F23C6" w:rsidRDefault="004114FF">
      <w:pPr>
        <w:numPr>
          <w:ilvl w:val="12"/>
          <w:numId w:val="0"/>
        </w:numPr>
        <w:jc w:val="both"/>
        <w:rPr>
          <w:rFonts w:ascii="Tahoma" w:hAnsi="Tahoma" w:cs="Tahoma"/>
        </w:rPr>
      </w:pPr>
    </w:p>
    <w:p w:rsidR="004114FF" w:rsidRPr="004F23C6" w:rsidRDefault="004114FF">
      <w:pPr>
        <w:jc w:val="both"/>
        <w:rPr>
          <w:rFonts w:ascii="Tahoma" w:hAnsi="Tahoma" w:cs="Tahoma"/>
          <w:highlight w:val="yellow"/>
        </w:rPr>
      </w:pPr>
      <w:r w:rsidRPr="004F23C6">
        <w:rPr>
          <w:rFonts w:ascii="Tahoma" w:hAnsi="Tahoma" w:cs="Tahoma"/>
        </w:rPr>
        <w:t>La justification des appréciations de l’exercice N-1 a</w:t>
      </w:r>
      <w:r w:rsidR="0054651F">
        <w:rPr>
          <w:rFonts w:ascii="Tahoma" w:hAnsi="Tahoma" w:cs="Tahoma"/>
        </w:rPr>
        <w:t xml:space="preserve"> porté sur l</w:t>
      </w:r>
      <w:r w:rsidR="00EC22F5">
        <w:rPr>
          <w:rFonts w:ascii="Tahoma" w:hAnsi="Tahoma" w:cs="Tahoma"/>
        </w:rPr>
        <w:t>e caractère approprié des principes comptables appliqués et plus particulièrement sur els incorporels.</w:t>
      </w:r>
      <w:r w:rsidR="0054651F">
        <w:rPr>
          <w:rFonts w:ascii="Tahoma" w:hAnsi="Tahoma" w:cs="Tahoma"/>
        </w:rPr>
        <w:t xml:space="preserve"> </w:t>
      </w:r>
    </w:p>
    <w:p w:rsidR="006E43F9" w:rsidRDefault="006E43F9" w:rsidP="0054651F">
      <w:pPr>
        <w:jc w:val="both"/>
        <w:rPr>
          <w:rFonts w:ascii="Tahoma" w:hAnsi="Tahoma" w:cs="Tahoma"/>
          <w:highlight w:val="yellow"/>
        </w:rPr>
      </w:pP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bookmarkStart w:id="37" w:name="_Toc50119172"/>
      <w:r w:rsidRPr="004F23C6">
        <w:rPr>
          <w:rFonts w:ascii="Tahoma" w:hAnsi="Tahoma" w:cs="Tahoma"/>
          <w:sz w:val="24"/>
          <w:szCs w:val="24"/>
        </w:rPr>
        <w:t>INFORMATIONS GENERALES ET CHIFFRES CLES</w:t>
      </w:r>
      <w:bookmarkEnd w:id="37"/>
    </w:p>
    <w:p w:rsidR="004114FF" w:rsidRPr="004F23C6" w:rsidRDefault="004114FF">
      <w:pPr>
        <w:pStyle w:val="Commentaire"/>
        <w:numPr>
          <w:ilvl w:val="12"/>
          <w:numId w:val="0"/>
        </w:numPr>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8" w:name="_Toc50119173"/>
      <w:r w:rsidRPr="004F23C6">
        <w:rPr>
          <w:rFonts w:ascii="Tahoma" w:hAnsi="Tahoma" w:cs="Tahoma"/>
          <w:b/>
          <w:szCs w:val="22"/>
        </w:rPr>
        <w:t>Nouvelle réglementation</w:t>
      </w:r>
      <w:bookmarkEnd w:id="38"/>
      <w:r w:rsidRPr="004F23C6">
        <w:rPr>
          <w:rFonts w:ascii="Tahoma" w:hAnsi="Tahoma" w:cs="Tahoma"/>
          <w:b/>
          <w:szCs w:val="22"/>
        </w:rPr>
        <w:t xml:space="preserve"> </w:t>
      </w:r>
    </w:p>
    <w:p w:rsidR="004114FF" w:rsidRPr="004F23C6" w:rsidRDefault="004114FF">
      <w:pPr>
        <w:numPr>
          <w:ilvl w:val="12"/>
          <w:numId w:val="0"/>
        </w:numPr>
        <w:jc w:val="both"/>
        <w:rPr>
          <w:rFonts w:ascii="Tahoma" w:hAnsi="Tahoma" w:cs="Tahoma"/>
        </w:rPr>
      </w:pPr>
    </w:p>
    <w:p w:rsidR="004114FF" w:rsidRPr="004F23C6" w:rsidRDefault="0054651F">
      <w:pPr>
        <w:numPr>
          <w:ilvl w:val="12"/>
          <w:numId w:val="0"/>
        </w:numPr>
        <w:jc w:val="both"/>
        <w:rPr>
          <w:rFonts w:ascii="Tahoma" w:hAnsi="Tahoma" w:cs="Tahoma"/>
        </w:rPr>
      </w:pPr>
      <w:r>
        <w:rPr>
          <w:rFonts w:ascii="Tahoma" w:hAnsi="Tahoma" w:cs="Tahoma"/>
        </w:rPr>
        <w:t>RAS</w:t>
      </w: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39" w:name="_Toc50119174"/>
      <w:r w:rsidRPr="004F23C6">
        <w:rPr>
          <w:rFonts w:ascii="Tahoma" w:hAnsi="Tahoma" w:cs="Tahoma"/>
          <w:b/>
          <w:szCs w:val="22"/>
        </w:rPr>
        <w:t xml:space="preserve">Evénements </w:t>
      </w:r>
      <w:r w:rsidR="00053523" w:rsidRPr="004F23C6">
        <w:rPr>
          <w:rFonts w:ascii="Tahoma" w:hAnsi="Tahoma" w:cs="Tahoma"/>
          <w:b/>
          <w:szCs w:val="22"/>
        </w:rPr>
        <w:t>à suivre d’un exercice à l’autre</w:t>
      </w:r>
      <w:bookmarkEnd w:id="39"/>
    </w:p>
    <w:p w:rsidR="004114FF" w:rsidRPr="004F23C6" w:rsidRDefault="004114FF">
      <w:pPr>
        <w:rPr>
          <w:rFonts w:ascii="Tahoma" w:hAnsi="Tahoma" w:cs="Tahoma"/>
        </w:rPr>
      </w:pPr>
    </w:p>
    <w:p w:rsidR="004114FF" w:rsidRPr="004F23C6" w:rsidRDefault="0054651F">
      <w:pPr>
        <w:rPr>
          <w:rFonts w:ascii="Tahoma" w:hAnsi="Tahoma" w:cs="Tahoma"/>
        </w:rPr>
      </w:pPr>
      <w:bookmarkStart w:id="40" w:name="GEN_POINTSENSUSPENS"/>
      <w:bookmarkEnd w:id="40"/>
      <w:r>
        <w:rPr>
          <w:rFonts w:ascii="Tahoma" w:hAnsi="Tahoma" w:cs="Tahoma"/>
        </w:rPr>
        <w:t>RAS</w:t>
      </w:r>
    </w:p>
    <w:p w:rsidR="004114FF" w:rsidRPr="004F23C6" w:rsidRDefault="004114FF">
      <w:pPr>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41" w:name="_Toc50119175"/>
      <w:r w:rsidRPr="004F23C6">
        <w:rPr>
          <w:rFonts w:ascii="Tahoma" w:hAnsi="Tahoma" w:cs="Tahoma"/>
          <w:b/>
          <w:szCs w:val="22"/>
        </w:rPr>
        <w:t>Evénements de l’exercice</w:t>
      </w:r>
      <w:bookmarkEnd w:id="41"/>
    </w:p>
    <w:p w:rsidR="004114FF" w:rsidRPr="004F23C6" w:rsidRDefault="004114FF">
      <w:pPr>
        <w:numPr>
          <w:ilvl w:val="12"/>
          <w:numId w:val="0"/>
        </w:numPr>
        <w:jc w:val="both"/>
        <w:rPr>
          <w:rFonts w:ascii="Tahoma" w:hAnsi="Tahoma" w:cs="Tahoma"/>
        </w:rPr>
      </w:pPr>
    </w:p>
    <w:p w:rsidR="00EC22F5" w:rsidRDefault="00EC22F5" w:rsidP="00EC22F5">
      <w:pPr>
        <w:jc w:val="both"/>
        <w:rPr>
          <w:rFonts w:ascii="Tahoma" w:hAnsi="Tahoma" w:cs="Tahoma"/>
        </w:rPr>
      </w:pPr>
      <w:r>
        <w:rPr>
          <w:rFonts w:ascii="Tahoma" w:hAnsi="Tahoma" w:cs="Tahoma"/>
        </w:rPr>
        <w:lastRenderedPageBreak/>
        <w:t>Sur l’exercice un préjudice de 50 k€ est intervenu suite à une arnaque au changement de RIB fournisseur via mail Fournisseur piraté. Cela a renforcé les procédures de modification des fiches Fournisseurs avec demande que tous changement de RIB soit envoyé directement de la banque.</w:t>
      </w:r>
    </w:p>
    <w:p w:rsidR="00EC22F5" w:rsidRDefault="00EC22F5" w:rsidP="00EC22F5">
      <w:pPr>
        <w:jc w:val="both"/>
        <w:rPr>
          <w:rFonts w:ascii="Tahoma" w:hAnsi="Tahoma" w:cs="Tahoma"/>
        </w:rPr>
      </w:pPr>
    </w:p>
    <w:p w:rsidR="00EC22F5" w:rsidRDefault="00EC22F5" w:rsidP="00EC22F5">
      <w:pPr>
        <w:jc w:val="both"/>
        <w:rPr>
          <w:rFonts w:ascii="Tahoma" w:hAnsi="Tahoma" w:cs="Tahoma"/>
        </w:rPr>
      </w:pPr>
      <w:r>
        <w:rPr>
          <w:rFonts w:ascii="Tahoma" w:hAnsi="Tahoma" w:cs="Tahoma"/>
        </w:rPr>
        <w:t xml:space="preserve">Contrôle URSSAF au titre des exercices 2020 à 2022 : redressement K€ 17 </w:t>
      </w:r>
    </w:p>
    <w:p w:rsidR="00EC22F5" w:rsidRDefault="00EC22F5" w:rsidP="00EC22F5">
      <w:pPr>
        <w:jc w:val="both"/>
        <w:rPr>
          <w:rFonts w:ascii="Tahoma" w:hAnsi="Tahoma" w:cs="Tahoma"/>
        </w:rPr>
      </w:pPr>
    </w:p>
    <w:p w:rsidR="00EC22F5" w:rsidRDefault="00EC22F5" w:rsidP="00EC22F5">
      <w:pPr>
        <w:jc w:val="both"/>
        <w:rPr>
          <w:rFonts w:ascii="Tahoma" w:hAnsi="Tahoma" w:cs="Tahoma"/>
        </w:rPr>
      </w:pPr>
      <w:r w:rsidRPr="00EC22F5">
        <w:rPr>
          <w:rFonts w:ascii="Tahoma" w:hAnsi="Tahoma" w:cs="Tahoma"/>
          <w:highlight w:val="yellow"/>
        </w:rPr>
        <w:t>Contrôle « délai de paiement :</w:t>
      </w:r>
      <w:r>
        <w:rPr>
          <w:rFonts w:ascii="Tahoma" w:hAnsi="Tahoma" w:cs="Tahoma"/>
        </w:rPr>
        <w:t xml:space="preserve"> </w:t>
      </w:r>
    </w:p>
    <w:p w:rsidR="000F1DA7" w:rsidRDefault="000F1DA7" w:rsidP="000F1DA7">
      <w:pPr>
        <w:jc w:val="both"/>
      </w:pPr>
      <w:r>
        <w:rPr>
          <w:rFonts w:ascii="Tahoma" w:hAnsi="Tahoma"/>
        </w:rPr>
        <w:t>Au niveau de l’activité, 6 nouvelles succursales se sont ouvertes (Bordeaux-Dijeaux, Megève, Nancy, St Dizier, St Etienne, Sète, Vannes), 5 nouveaux affiliés encaissés (Aubenas, Charleville-Mézières, Paray, St Raphael, Tassin). Les fermetures sont au nombre de 8 dont 4 fermetures concernent des succursales Clermont (centre commercial JAUDE), Nancy, Castres et Vélizy 2) ,2 Usines (Franconville et Roubaix), 2 affiliés (affilié encaissé à Béthune, Affilié à Pau).</w:t>
      </w:r>
    </w:p>
    <w:p w:rsidR="004114FF" w:rsidRPr="004F23C6" w:rsidRDefault="004114FF">
      <w:pPr>
        <w:numPr>
          <w:ilvl w:val="12"/>
          <w:numId w:val="0"/>
        </w:numPr>
        <w:jc w:val="both"/>
        <w:rPr>
          <w:rFonts w:ascii="Tahoma" w:hAnsi="Tahoma" w:cs="Tahoma"/>
        </w:rPr>
      </w:pPr>
      <w:r w:rsidRPr="004F23C6">
        <w:rPr>
          <w:rFonts w:ascii="Tahoma" w:hAnsi="Tahoma" w:cs="Tahoma"/>
        </w:rPr>
        <w:tab/>
      </w:r>
    </w:p>
    <w:p w:rsidR="004114FF" w:rsidRPr="004F23C6" w:rsidRDefault="004114FF">
      <w:pPr>
        <w:pStyle w:val="Titre2"/>
        <w:numPr>
          <w:ilvl w:val="1"/>
          <w:numId w:val="8"/>
        </w:numPr>
        <w:tabs>
          <w:tab w:val="left" w:pos="0"/>
        </w:tabs>
        <w:ind w:left="851" w:hanging="567"/>
        <w:rPr>
          <w:rFonts w:ascii="Tahoma" w:hAnsi="Tahoma" w:cs="Tahoma"/>
          <w:b/>
          <w:szCs w:val="22"/>
        </w:rPr>
      </w:pPr>
      <w:bookmarkStart w:id="42" w:name="_Toc50119176"/>
      <w:r w:rsidRPr="004F23C6">
        <w:rPr>
          <w:rFonts w:ascii="Tahoma" w:hAnsi="Tahoma" w:cs="Tahoma"/>
          <w:b/>
          <w:szCs w:val="22"/>
        </w:rPr>
        <w:t>Evénements postérieurs à l’exercice</w:t>
      </w:r>
      <w:bookmarkEnd w:id="42"/>
    </w:p>
    <w:p w:rsidR="004114FF" w:rsidRPr="004F23C6" w:rsidRDefault="004114FF">
      <w:pPr>
        <w:jc w:val="both"/>
        <w:rPr>
          <w:rFonts w:ascii="Tahoma" w:hAnsi="Tahoma" w:cs="Tahoma"/>
        </w:rPr>
      </w:pPr>
    </w:p>
    <w:p w:rsidR="004114FF" w:rsidRPr="004F23C6" w:rsidRDefault="004114FF">
      <w:pPr>
        <w:jc w:val="both"/>
        <w:rPr>
          <w:rFonts w:ascii="Tahoma" w:hAnsi="Tahoma" w:cs="Tahoma"/>
        </w:rPr>
      </w:pPr>
      <w:r w:rsidRPr="004F23C6">
        <w:rPr>
          <w:rFonts w:ascii="Tahoma" w:hAnsi="Tahoma" w:cs="Tahoma"/>
        </w:rPr>
        <w:t>Aucun événement particul</w:t>
      </w:r>
      <w:r w:rsidR="00EC22F5">
        <w:rPr>
          <w:rFonts w:ascii="Tahoma" w:hAnsi="Tahoma" w:cs="Tahoma"/>
        </w:rPr>
        <w:t>ier n’est à souligner à ce jour hormis les ouvertures et fermetures de magasin post-clôture.</w:t>
      </w:r>
    </w:p>
    <w:p w:rsidR="004114FF" w:rsidRPr="004F23C6" w:rsidRDefault="004114FF">
      <w:pPr>
        <w:numPr>
          <w:ilvl w:val="12"/>
          <w:numId w:val="0"/>
        </w:numPr>
        <w:rPr>
          <w:rFonts w:ascii="Tahoma" w:hAnsi="Tahoma" w:cs="Tahoma"/>
          <w:b/>
          <w:u w:val="single"/>
        </w:rPr>
      </w:pPr>
    </w:p>
    <w:p w:rsidR="004114FF" w:rsidRPr="004F23C6" w:rsidRDefault="00422F92">
      <w:pPr>
        <w:pStyle w:val="Titre2"/>
        <w:numPr>
          <w:ilvl w:val="1"/>
          <w:numId w:val="8"/>
        </w:numPr>
        <w:tabs>
          <w:tab w:val="left" w:pos="0"/>
        </w:tabs>
        <w:ind w:left="851" w:hanging="567"/>
        <w:rPr>
          <w:rFonts w:ascii="Tahoma" w:hAnsi="Tahoma" w:cs="Tahoma"/>
          <w:b/>
          <w:szCs w:val="22"/>
        </w:rPr>
      </w:pPr>
      <w:bookmarkStart w:id="43" w:name="_Toc50119177"/>
      <w:r>
        <w:rPr>
          <w:rFonts w:ascii="Tahoma" w:hAnsi="Tahoma" w:cs="Tahoma"/>
          <w:b/>
          <w:szCs w:val="22"/>
        </w:rPr>
        <w:t>Revue analytique</w:t>
      </w:r>
      <w:bookmarkEnd w:id="43"/>
    </w:p>
    <w:p w:rsidR="004114FF" w:rsidRPr="004F23C6" w:rsidRDefault="004114FF">
      <w:pPr>
        <w:rPr>
          <w:rFonts w:ascii="Tahoma" w:hAnsi="Tahoma" w:cs="Tahoma"/>
        </w:rPr>
      </w:pPr>
    </w:p>
    <w:p w:rsidR="004114FF" w:rsidRPr="004F23C6" w:rsidRDefault="004114FF">
      <w:bookmarkStart w:id="44" w:name="RevueAnalytique"/>
      <w:bookmarkEnd w:id="44"/>
      <w:r>
        <w:rPr>
          <w:rFonts w:ascii="Tahoma"/>
          <w:b/>
        </w:rPr>
        <w:t>O.  GENERAL</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81"/>
        <w:gridCol w:w="1659"/>
        <w:gridCol w:w="1659"/>
        <w:gridCol w:w="1529"/>
        <w:gridCol w:w="1134"/>
      </w:tblGrid>
      <w:tr w:rsidR="006E43F9">
        <w:tc>
          <w:tcPr>
            <w:tcW w:w="3402" w:type="dxa"/>
            <w:shd w:val="clear" w:color="auto" w:fill="C0C0C0"/>
          </w:tcPr>
          <w:p w:rsidR="006E43F9" w:rsidRDefault="004D2AC8">
            <w:pPr>
              <w:jc w:val="center"/>
              <w:rPr>
                <w:rFonts w:ascii="Tahoma"/>
                <w:b/>
              </w:rPr>
            </w:pPr>
            <w:r>
              <w:rPr>
                <w:rFonts w:ascii="Tahoma"/>
                <w:b/>
              </w:rPr>
              <w:t>Actif</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Immobilisations incorporelles</w:t>
            </w:r>
          </w:p>
        </w:tc>
        <w:tc>
          <w:tcPr>
            <w:tcW w:w="1701" w:type="dxa"/>
          </w:tcPr>
          <w:p w:rsidR="006E43F9" w:rsidRDefault="004D2AC8">
            <w:pPr>
              <w:jc w:val="right"/>
              <w:rPr>
                <w:rFonts w:ascii="Tahoma"/>
              </w:rPr>
            </w:pPr>
            <w:r>
              <w:rPr>
                <w:rFonts w:ascii="Tahoma"/>
              </w:rPr>
              <w:t>14 668 821</w:t>
            </w:r>
          </w:p>
        </w:tc>
        <w:tc>
          <w:tcPr>
            <w:tcW w:w="1701" w:type="dxa"/>
          </w:tcPr>
          <w:p w:rsidR="006E43F9" w:rsidRDefault="004D2AC8">
            <w:pPr>
              <w:jc w:val="right"/>
              <w:rPr>
                <w:rFonts w:ascii="Tahoma"/>
              </w:rPr>
            </w:pPr>
            <w:r>
              <w:rPr>
                <w:rFonts w:ascii="Tahoma"/>
              </w:rPr>
              <w:t>14 441 365</w:t>
            </w:r>
          </w:p>
        </w:tc>
        <w:tc>
          <w:tcPr>
            <w:tcW w:w="1701" w:type="dxa"/>
          </w:tcPr>
          <w:p w:rsidR="006E43F9" w:rsidRDefault="004D2AC8">
            <w:pPr>
              <w:jc w:val="right"/>
              <w:rPr>
                <w:rFonts w:ascii="Tahoma"/>
              </w:rPr>
            </w:pPr>
            <w:r>
              <w:rPr>
                <w:rFonts w:ascii="Tahoma"/>
              </w:rPr>
              <w:t>227 456</w:t>
            </w:r>
          </w:p>
        </w:tc>
        <w:tc>
          <w:tcPr>
            <w:tcW w:w="1134" w:type="dxa"/>
          </w:tcPr>
          <w:p w:rsidR="006E43F9" w:rsidRDefault="004D2AC8">
            <w:pPr>
              <w:jc w:val="right"/>
              <w:rPr>
                <w:rFonts w:ascii="Tahoma"/>
              </w:rPr>
            </w:pPr>
            <w:r>
              <w:rPr>
                <w:rFonts w:ascii="Tahoma"/>
              </w:rPr>
              <w:t>1,58 %</w:t>
            </w:r>
          </w:p>
        </w:tc>
      </w:tr>
      <w:tr w:rsidR="006E43F9">
        <w:tc>
          <w:tcPr>
            <w:tcW w:w="3402" w:type="dxa"/>
          </w:tcPr>
          <w:p w:rsidR="006E43F9" w:rsidRDefault="004D2AC8">
            <w:pPr>
              <w:rPr>
                <w:rFonts w:ascii="Tahoma"/>
              </w:rPr>
            </w:pPr>
            <w:r>
              <w:rPr>
                <w:rFonts w:ascii="Tahoma"/>
              </w:rPr>
              <w:t>Immobilisations corporelles</w:t>
            </w:r>
          </w:p>
        </w:tc>
        <w:tc>
          <w:tcPr>
            <w:tcW w:w="1701" w:type="dxa"/>
          </w:tcPr>
          <w:p w:rsidR="006E43F9" w:rsidRDefault="004D2AC8">
            <w:pPr>
              <w:jc w:val="right"/>
              <w:rPr>
                <w:rFonts w:ascii="Tahoma"/>
              </w:rPr>
            </w:pPr>
            <w:r>
              <w:rPr>
                <w:rFonts w:ascii="Tahoma"/>
              </w:rPr>
              <w:t>3 221 952</w:t>
            </w:r>
          </w:p>
        </w:tc>
        <w:tc>
          <w:tcPr>
            <w:tcW w:w="1701" w:type="dxa"/>
          </w:tcPr>
          <w:p w:rsidR="006E43F9" w:rsidRDefault="004D2AC8">
            <w:pPr>
              <w:jc w:val="right"/>
              <w:rPr>
                <w:rFonts w:ascii="Tahoma"/>
              </w:rPr>
            </w:pPr>
            <w:r>
              <w:rPr>
                <w:rFonts w:ascii="Tahoma"/>
              </w:rPr>
              <w:t>2 875 543</w:t>
            </w:r>
          </w:p>
        </w:tc>
        <w:tc>
          <w:tcPr>
            <w:tcW w:w="1701" w:type="dxa"/>
          </w:tcPr>
          <w:p w:rsidR="006E43F9" w:rsidRDefault="004D2AC8">
            <w:pPr>
              <w:jc w:val="right"/>
              <w:rPr>
                <w:rFonts w:ascii="Tahoma"/>
              </w:rPr>
            </w:pPr>
            <w:r>
              <w:rPr>
                <w:rFonts w:ascii="Tahoma"/>
              </w:rPr>
              <w:t>346 409</w:t>
            </w:r>
          </w:p>
        </w:tc>
        <w:tc>
          <w:tcPr>
            <w:tcW w:w="1134" w:type="dxa"/>
          </w:tcPr>
          <w:p w:rsidR="006E43F9" w:rsidRDefault="004D2AC8">
            <w:pPr>
              <w:jc w:val="right"/>
              <w:rPr>
                <w:rFonts w:ascii="Tahoma"/>
              </w:rPr>
            </w:pPr>
            <w:r>
              <w:rPr>
                <w:rFonts w:ascii="Tahoma"/>
              </w:rPr>
              <w:t>12,05 %</w:t>
            </w:r>
          </w:p>
        </w:tc>
      </w:tr>
      <w:tr w:rsidR="006E43F9">
        <w:tc>
          <w:tcPr>
            <w:tcW w:w="3402" w:type="dxa"/>
          </w:tcPr>
          <w:p w:rsidR="006E43F9" w:rsidRDefault="004D2AC8">
            <w:pPr>
              <w:rPr>
                <w:rFonts w:ascii="Tahoma" w:hAnsi="Tahoma"/>
              </w:rPr>
            </w:pPr>
            <w:r>
              <w:rPr>
                <w:rFonts w:ascii="Tahoma" w:hAnsi="Tahoma"/>
              </w:rPr>
              <w:t>Immobilisations financières</w:t>
            </w:r>
          </w:p>
        </w:tc>
        <w:tc>
          <w:tcPr>
            <w:tcW w:w="1701" w:type="dxa"/>
          </w:tcPr>
          <w:p w:rsidR="006E43F9" w:rsidRDefault="004D2AC8">
            <w:pPr>
              <w:jc w:val="right"/>
              <w:rPr>
                <w:rFonts w:ascii="Tahoma"/>
              </w:rPr>
            </w:pPr>
            <w:r>
              <w:rPr>
                <w:rFonts w:ascii="Tahoma"/>
              </w:rPr>
              <w:t>1 463 118</w:t>
            </w:r>
          </w:p>
        </w:tc>
        <w:tc>
          <w:tcPr>
            <w:tcW w:w="1701" w:type="dxa"/>
          </w:tcPr>
          <w:p w:rsidR="006E43F9" w:rsidRDefault="004D2AC8">
            <w:pPr>
              <w:jc w:val="right"/>
              <w:rPr>
                <w:rFonts w:ascii="Tahoma"/>
              </w:rPr>
            </w:pPr>
            <w:r>
              <w:rPr>
                <w:rFonts w:ascii="Tahoma"/>
              </w:rPr>
              <w:t>1 387 314</w:t>
            </w:r>
          </w:p>
        </w:tc>
        <w:tc>
          <w:tcPr>
            <w:tcW w:w="1701" w:type="dxa"/>
          </w:tcPr>
          <w:p w:rsidR="006E43F9" w:rsidRDefault="004D2AC8">
            <w:pPr>
              <w:jc w:val="right"/>
              <w:rPr>
                <w:rFonts w:ascii="Tahoma"/>
              </w:rPr>
            </w:pPr>
            <w:r>
              <w:rPr>
                <w:rFonts w:ascii="Tahoma"/>
              </w:rPr>
              <w:t>75 803</w:t>
            </w:r>
          </w:p>
        </w:tc>
        <w:tc>
          <w:tcPr>
            <w:tcW w:w="1134" w:type="dxa"/>
          </w:tcPr>
          <w:p w:rsidR="006E43F9" w:rsidRDefault="004D2AC8">
            <w:pPr>
              <w:jc w:val="right"/>
              <w:rPr>
                <w:rFonts w:ascii="Tahoma"/>
              </w:rPr>
            </w:pPr>
            <w:r>
              <w:rPr>
                <w:rFonts w:ascii="Tahoma"/>
              </w:rPr>
              <w:t>5,46 %</w:t>
            </w:r>
          </w:p>
        </w:tc>
      </w:tr>
      <w:tr w:rsidR="006E43F9">
        <w:tc>
          <w:tcPr>
            <w:tcW w:w="3402" w:type="dxa"/>
          </w:tcPr>
          <w:p w:rsidR="006E43F9" w:rsidRDefault="004D2AC8">
            <w:pPr>
              <w:rPr>
                <w:rFonts w:ascii="Tahoma"/>
              </w:rPr>
            </w:pPr>
            <w:r>
              <w:rPr>
                <w:rFonts w:ascii="Tahoma"/>
              </w:rPr>
              <w:t>Stocks</w:t>
            </w:r>
          </w:p>
        </w:tc>
        <w:tc>
          <w:tcPr>
            <w:tcW w:w="1701" w:type="dxa"/>
          </w:tcPr>
          <w:p w:rsidR="006E43F9" w:rsidRDefault="004D2AC8">
            <w:pPr>
              <w:jc w:val="right"/>
              <w:rPr>
                <w:rFonts w:ascii="Tahoma"/>
              </w:rPr>
            </w:pPr>
            <w:r>
              <w:rPr>
                <w:rFonts w:ascii="Tahoma"/>
              </w:rPr>
              <w:t>8 802 805</w:t>
            </w:r>
          </w:p>
        </w:tc>
        <w:tc>
          <w:tcPr>
            <w:tcW w:w="1701" w:type="dxa"/>
          </w:tcPr>
          <w:p w:rsidR="006E43F9" w:rsidRDefault="004D2AC8">
            <w:pPr>
              <w:jc w:val="right"/>
              <w:rPr>
                <w:rFonts w:ascii="Tahoma"/>
              </w:rPr>
            </w:pPr>
            <w:r>
              <w:rPr>
                <w:rFonts w:ascii="Tahoma"/>
              </w:rPr>
              <w:t>7 507 850</w:t>
            </w:r>
          </w:p>
        </w:tc>
        <w:tc>
          <w:tcPr>
            <w:tcW w:w="1701" w:type="dxa"/>
          </w:tcPr>
          <w:p w:rsidR="006E43F9" w:rsidRDefault="004D2AC8">
            <w:pPr>
              <w:jc w:val="right"/>
              <w:rPr>
                <w:rFonts w:ascii="Tahoma"/>
              </w:rPr>
            </w:pPr>
            <w:r>
              <w:rPr>
                <w:rFonts w:ascii="Tahoma"/>
              </w:rPr>
              <w:t>1 294 955</w:t>
            </w:r>
          </w:p>
        </w:tc>
        <w:tc>
          <w:tcPr>
            <w:tcW w:w="1134" w:type="dxa"/>
          </w:tcPr>
          <w:p w:rsidR="006E43F9" w:rsidRDefault="004D2AC8">
            <w:pPr>
              <w:jc w:val="right"/>
              <w:rPr>
                <w:rFonts w:ascii="Tahoma"/>
              </w:rPr>
            </w:pPr>
            <w:r>
              <w:rPr>
                <w:rFonts w:ascii="Tahoma"/>
              </w:rPr>
              <w:t>17,25 %</w:t>
            </w:r>
          </w:p>
        </w:tc>
      </w:tr>
      <w:tr w:rsidR="006E43F9">
        <w:tc>
          <w:tcPr>
            <w:tcW w:w="3402" w:type="dxa"/>
          </w:tcPr>
          <w:p w:rsidR="006E43F9" w:rsidRDefault="004D2AC8">
            <w:pPr>
              <w:rPr>
                <w:rFonts w:ascii="Tahoma" w:hAnsi="Tahoma"/>
              </w:rPr>
            </w:pPr>
            <w:r>
              <w:rPr>
                <w:rFonts w:ascii="Tahoma" w:hAnsi="Tahoma"/>
              </w:rPr>
              <w:t>Clients et comptes rattachés</w:t>
            </w:r>
          </w:p>
        </w:tc>
        <w:tc>
          <w:tcPr>
            <w:tcW w:w="1701" w:type="dxa"/>
          </w:tcPr>
          <w:p w:rsidR="006E43F9" w:rsidRDefault="004D2AC8">
            <w:pPr>
              <w:jc w:val="right"/>
              <w:rPr>
                <w:rFonts w:ascii="Tahoma"/>
              </w:rPr>
            </w:pPr>
            <w:r>
              <w:rPr>
                <w:rFonts w:ascii="Tahoma"/>
              </w:rPr>
              <w:t>1 390 050</w:t>
            </w:r>
          </w:p>
        </w:tc>
        <w:tc>
          <w:tcPr>
            <w:tcW w:w="1701" w:type="dxa"/>
          </w:tcPr>
          <w:p w:rsidR="006E43F9" w:rsidRDefault="004D2AC8">
            <w:pPr>
              <w:jc w:val="right"/>
              <w:rPr>
                <w:rFonts w:ascii="Tahoma"/>
              </w:rPr>
            </w:pPr>
            <w:r>
              <w:rPr>
                <w:rFonts w:ascii="Tahoma"/>
              </w:rPr>
              <w:t>1 910 196</w:t>
            </w:r>
          </w:p>
        </w:tc>
        <w:tc>
          <w:tcPr>
            <w:tcW w:w="1701" w:type="dxa"/>
          </w:tcPr>
          <w:p w:rsidR="006E43F9" w:rsidRDefault="004D2AC8">
            <w:pPr>
              <w:jc w:val="right"/>
              <w:rPr>
                <w:rFonts w:ascii="Tahoma"/>
              </w:rPr>
            </w:pPr>
            <w:r>
              <w:rPr>
                <w:rFonts w:ascii="Tahoma"/>
              </w:rPr>
              <w:t>-520 145</w:t>
            </w:r>
          </w:p>
        </w:tc>
        <w:tc>
          <w:tcPr>
            <w:tcW w:w="1134" w:type="dxa"/>
          </w:tcPr>
          <w:p w:rsidR="006E43F9" w:rsidRDefault="004D2AC8">
            <w:pPr>
              <w:jc w:val="right"/>
              <w:rPr>
                <w:rFonts w:ascii="Tahoma"/>
              </w:rPr>
            </w:pPr>
            <w:r>
              <w:rPr>
                <w:rFonts w:ascii="Tahoma"/>
              </w:rPr>
              <w:t>-27,23 %</w:t>
            </w:r>
          </w:p>
        </w:tc>
      </w:tr>
      <w:tr w:rsidR="006E43F9">
        <w:tc>
          <w:tcPr>
            <w:tcW w:w="3402" w:type="dxa"/>
          </w:tcPr>
          <w:p w:rsidR="006E43F9" w:rsidRDefault="004D2AC8">
            <w:pPr>
              <w:rPr>
                <w:rFonts w:ascii="Tahoma" w:hAnsi="Tahoma"/>
              </w:rPr>
            </w:pPr>
            <w:r>
              <w:rPr>
                <w:rFonts w:ascii="Tahoma" w:hAnsi="Tahoma"/>
              </w:rPr>
              <w:t>Autres valeurs réalisables</w:t>
            </w:r>
          </w:p>
        </w:tc>
        <w:tc>
          <w:tcPr>
            <w:tcW w:w="1701" w:type="dxa"/>
          </w:tcPr>
          <w:p w:rsidR="006E43F9" w:rsidRDefault="004D2AC8">
            <w:pPr>
              <w:jc w:val="right"/>
              <w:rPr>
                <w:rFonts w:ascii="Tahoma"/>
              </w:rPr>
            </w:pPr>
            <w:r>
              <w:rPr>
                <w:rFonts w:ascii="Tahoma"/>
              </w:rPr>
              <w:t>1 637 222</w:t>
            </w:r>
          </w:p>
        </w:tc>
        <w:tc>
          <w:tcPr>
            <w:tcW w:w="1701" w:type="dxa"/>
          </w:tcPr>
          <w:p w:rsidR="006E43F9" w:rsidRDefault="004D2AC8">
            <w:pPr>
              <w:jc w:val="right"/>
              <w:rPr>
                <w:rFonts w:ascii="Tahoma"/>
              </w:rPr>
            </w:pPr>
            <w:r>
              <w:rPr>
                <w:rFonts w:ascii="Tahoma"/>
              </w:rPr>
              <w:t>613 518</w:t>
            </w:r>
          </w:p>
        </w:tc>
        <w:tc>
          <w:tcPr>
            <w:tcW w:w="1701" w:type="dxa"/>
          </w:tcPr>
          <w:p w:rsidR="006E43F9" w:rsidRDefault="004D2AC8">
            <w:pPr>
              <w:jc w:val="right"/>
              <w:rPr>
                <w:rFonts w:ascii="Tahoma"/>
              </w:rPr>
            </w:pPr>
            <w:r>
              <w:rPr>
                <w:rFonts w:ascii="Tahoma"/>
              </w:rPr>
              <w:t>1 023 703</w:t>
            </w:r>
          </w:p>
        </w:tc>
        <w:tc>
          <w:tcPr>
            <w:tcW w:w="1134" w:type="dxa"/>
          </w:tcPr>
          <w:p w:rsidR="006E43F9" w:rsidRDefault="004D2AC8">
            <w:pPr>
              <w:jc w:val="right"/>
              <w:rPr>
                <w:rFonts w:ascii="Tahoma"/>
              </w:rPr>
            </w:pPr>
            <w:r>
              <w:rPr>
                <w:rFonts w:ascii="Tahoma"/>
              </w:rPr>
              <w:t>166,86 %</w:t>
            </w:r>
          </w:p>
        </w:tc>
      </w:tr>
      <w:tr w:rsidR="006E43F9">
        <w:tc>
          <w:tcPr>
            <w:tcW w:w="3402" w:type="dxa"/>
          </w:tcPr>
          <w:p w:rsidR="006E43F9" w:rsidRDefault="004D2AC8">
            <w:pPr>
              <w:rPr>
                <w:rFonts w:ascii="Tahoma" w:hAnsi="Tahoma"/>
              </w:rPr>
            </w:pPr>
            <w:r>
              <w:rPr>
                <w:rFonts w:ascii="Tahoma" w:hAnsi="Tahoma"/>
              </w:rPr>
              <w:t>Avances &amp; acomptes sur commandes versés</w:t>
            </w:r>
          </w:p>
        </w:tc>
        <w:tc>
          <w:tcPr>
            <w:tcW w:w="1701" w:type="dxa"/>
          </w:tcPr>
          <w:p w:rsidR="006E43F9" w:rsidRDefault="004D2AC8">
            <w:pPr>
              <w:jc w:val="right"/>
              <w:rPr>
                <w:rFonts w:ascii="Tahoma"/>
              </w:rPr>
            </w:pPr>
            <w:r>
              <w:rPr>
                <w:rFonts w:ascii="Tahoma"/>
              </w:rPr>
              <w:t>40 088</w:t>
            </w:r>
          </w:p>
        </w:tc>
        <w:tc>
          <w:tcPr>
            <w:tcW w:w="1701" w:type="dxa"/>
          </w:tcPr>
          <w:p w:rsidR="006E43F9" w:rsidRDefault="004D2AC8">
            <w:pPr>
              <w:jc w:val="right"/>
              <w:rPr>
                <w:rFonts w:ascii="Tahoma"/>
              </w:rPr>
            </w:pPr>
            <w:r>
              <w:rPr>
                <w:rFonts w:ascii="Tahoma"/>
              </w:rPr>
              <w:t>68 299</w:t>
            </w:r>
          </w:p>
        </w:tc>
        <w:tc>
          <w:tcPr>
            <w:tcW w:w="1701" w:type="dxa"/>
          </w:tcPr>
          <w:p w:rsidR="006E43F9" w:rsidRDefault="004D2AC8">
            <w:pPr>
              <w:jc w:val="right"/>
              <w:rPr>
                <w:rFonts w:ascii="Tahoma"/>
              </w:rPr>
            </w:pPr>
            <w:r>
              <w:rPr>
                <w:rFonts w:ascii="Tahoma"/>
              </w:rPr>
              <w:t>-28 211</w:t>
            </w:r>
          </w:p>
        </w:tc>
        <w:tc>
          <w:tcPr>
            <w:tcW w:w="1134" w:type="dxa"/>
          </w:tcPr>
          <w:p w:rsidR="006E43F9" w:rsidRDefault="004D2AC8">
            <w:pPr>
              <w:jc w:val="right"/>
              <w:rPr>
                <w:rFonts w:ascii="Tahoma"/>
              </w:rPr>
            </w:pPr>
            <w:r>
              <w:rPr>
                <w:rFonts w:ascii="Tahoma"/>
              </w:rPr>
              <w:t>-41,31 %</w:t>
            </w:r>
          </w:p>
        </w:tc>
      </w:tr>
      <w:tr w:rsidR="006E43F9">
        <w:tc>
          <w:tcPr>
            <w:tcW w:w="3402" w:type="dxa"/>
          </w:tcPr>
          <w:p w:rsidR="006E43F9" w:rsidRDefault="004D2AC8">
            <w:pPr>
              <w:rPr>
                <w:rFonts w:ascii="Tahoma"/>
              </w:rPr>
            </w:pPr>
            <w:r>
              <w:rPr>
                <w:rFonts w:ascii="Tahoma"/>
              </w:rPr>
              <w:t>Valeurs disponibles</w:t>
            </w:r>
          </w:p>
        </w:tc>
        <w:tc>
          <w:tcPr>
            <w:tcW w:w="1701" w:type="dxa"/>
          </w:tcPr>
          <w:p w:rsidR="006E43F9" w:rsidRDefault="004D2AC8">
            <w:pPr>
              <w:jc w:val="right"/>
              <w:rPr>
                <w:rFonts w:ascii="Tahoma"/>
              </w:rPr>
            </w:pPr>
            <w:r>
              <w:rPr>
                <w:rFonts w:ascii="Tahoma"/>
              </w:rPr>
              <w:t>1 030 643</w:t>
            </w:r>
          </w:p>
        </w:tc>
        <w:tc>
          <w:tcPr>
            <w:tcW w:w="1701" w:type="dxa"/>
          </w:tcPr>
          <w:p w:rsidR="006E43F9" w:rsidRDefault="004D2AC8">
            <w:pPr>
              <w:jc w:val="right"/>
              <w:rPr>
                <w:rFonts w:ascii="Tahoma"/>
              </w:rPr>
            </w:pPr>
            <w:r>
              <w:rPr>
                <w:rFonts w:ascii="Tahoma"/>
              </w:rPr>
              <w:t>3 764 215</w:t>
            </w:r>
          </w:p>
        </w:tc>
        <w:tc>
          <w:tcPr>
            <w:tcW w:w="1701" w:type="dxa"/>
          </w:tcPr>
          <w:p w:rsidR="006E43F9" w:rsidRDefault="004D2AC8">
            <w:pPr>
              <w:jc w:val="right"/>
              <w:rPr>
                <w:rFonts w:ascii="Tahoma"/>
              </w:rPr>
            </w:pPr>
            <w:r>
              <w:rPr>
                <w:rFonts w:ascii="Tahoma"/>
              </w:rPr>
              <w:t>-2 733 573</w:t>
            </w:r>
          </w:p>
        </w:tc>
        <w:tc>
          <w:tcPr>
            <w:tcW w:w="1134" w:type="dxa"/>
          </w:tcPr>
          <w:p w:rsidR="006E43F9" w:rsidRDefault="004D2AC8">
            <w:pPr>
              <w:jc w:val="right"/>
              <w:rPr>
                <w:rFonts w:ascii="Tahoma"/>
              </w:rPr>
            </w:pPr>
            <w:r>
              <w:rPr>
                <w:rFonts w:ascii="Tahoma"/>
              </w:rPr>
              <w:t>-72,62 %</w:t>
            </w:r>
          </w:p>
        </w:tc>
      </w:tr>
      <w:tr w:rsidR="006E43F9">
        <w:tc>
          <w:tcPr>
            <w:tcW w:w="3402" w:type="dxa"/>
          </w:tcPr>
          <w:p w:rsidR="006E43F9" w:rsidRDefault="004D2AC8">
            <w:pPr>
              <w:rPr>
                <w:rFonts w:ascii="Tahoma" w:hAnsi="Tahoma"/>
              </w:rPr>
            </w:pPr>
            <w:r>
              <w:rPr>
                <w:rFonts w:ascii="Tahoma" w:hAnsi="Tahoma"/>
              </w:rPr>
              <w:t>Comptes de régularisation actif</w:t>
            </w:r>
          </w:p>
        </w:tc>
        <w:tc>
          <w:tcPr>
            <w:tcW w:w="1701" w:type="dxa"/>
          </w:tcPr>
          <w:p w:rsidR="006E43F9" w:rsidRDefault="004D2AC8">
            <w:pPr>
              <w:jc w:val="right"/>
              <w:rPr>
                <w:rFonts w:ascii="Tahoma"/>
              </w:rPr>
            </w:pPr>
            <w:r>
              <w:rPr>
                <w:rFonts w:ascii="Tahoma"/>
              </w:rPr>
              <w:t>1 703 032</w:t>
            </w:r>
          </w:p>
        </w:tc>
        <w:tc>
          <w:tcPr>
            <w:tcW w:w="1701" w:type="dxa"/>
          </w:tcPr>
          <w:p w:rsidR="006E43F9" w:rsidRDefault="004D2AC8">
            <w:pPr>
              <w:jc w:val="right"/>
              <w:rPr>
                <w:rFonts w:ascii="Tahoma"/>
              </w:rPr>
            </w:pPr>
            <w:r>
              <w:rPr>
                <w:rFonts w:ascii="Tahoma"/>
              </w:rPr>
              <w:t>1 665 771</w:t>
            </w:r>
          </w:p>
        </w:tc>
        <w:tc>
          <w:tcPr>
            <w:tcW w:w="1701" w:type="dxa"/>
          </w:tcPr>
          <w:p w:rsidR="006E43F9" w:rsidRDefault="004D2AC8">
            <w:pPr>
              <w:jc w:val="right"/>
              <w:rPr>
                <w:rFonts w:ascii="Tahoma"/>
              </w:rPr>
            </w:pPr>
            <w:r>
              <w:rPr>
                <w:rFonts w:ascii="Tahoma"/>
              </w:rPr>
              <w:t>37 261</w:t>
            </w:r>
          </w:p>
        </w:tc>
        <w:tc>
          <w:tcPr>
            <w:tcW w:w="1134" w:type="dxa"/>
          </w:tcPr>
          <w:p w:rsidR="006E43F9" w:rsidRDefault="004D2AC8">
            <w:pPr>
              <w:jc w:val="right"/>
              <w:rPr>
                <w:rFonts w:ascii="Tahoma"/>
              </w:rPr>
            </w:pPr>
            <w:r>
              <w:rPr>
                <w:rFonts w:ascii="Tahoma"/>
              </w:rPr>
              <w:t>2,24 %</w:t>
            </w:r>
          </w:p>
        </w:tc>
      </w:tr>
      <w:tr w:rsidR="006E43F9">
        <w:tc>
          <w:tcPr>
            <w:tcW w:w="3402" w:type="dxa"/>
          </w:tcPr>
          <w:p w:rsidR="006E43F9" w:rsidRDefault="004D2AC8">
            <w:pPr>
              <w:rPr>
                <w:rFonts w:ascii="Tahoma"/>
              </w:rPr>
            </w:pPr>
            <w:r>
              <w:rPr>
                <w:rFonts w:ascii="Tahoma"/>
              </w:rPr>
              <w:t>TOTAL ACTIF</w:t>
            </w:r>
          </w:p>
        </w:tc>
        <w:tc>
          <w:tcPr>
            <w:tcW w:w="1701" w:type="dxa"/>
          </w:tcPr>
          <w:p w:rsidR="006E43F9" w:rsidRDefault="004D2AC8">
            <w:pPr>
              <w:jc w:val="right"/>
              <w:rPr>
                <w:rFonts w:ascii="Tahoma"/>
              </w:rPr>
            </w:pPr>
            <w:r>
              <w:rPr>
                <w:rFonts w:ascii="Tahoma"/>
              </w:rPr>
              <w:t>33 957 385</w:t>
            </w:r>
          </w:p>
        </w:tc>
        <w:tc>
          <w:tcPr>
            <w:tcW w:w="1701" w:type="dxa"/>
          </w:tcPr>
          <w:p w:rsidR="006E43F9" w:rsidRDefault="004D2AC8">
            <w:pPr>
              <w:jc w:val="right"/>
              <w:rPr>
                <w:rFonts w:ascii="Tahoma"/>
              </w:rPr>
            </w:pPr>
            <w:r>
              <w:rPr>
                <w:rFonts w:ascii="Tahoma"/>
              </w:rPr>
              <w:t>34 234 072</w:t>
            </w:r>
          </w:p>
        </w:tc>
        <w:tc>
          <w:tcPr>
            <w:tcW w:w="1701" w:type="dxa"/>
          </w:tcPr>
          <w:p w:rsidR="006E43F9" w:rsidRDefault="004D2AC8">
            <w:pPr>
              <w:jc w:val="right"/>
              <w:rPr>
                <w:rFonts w:ascii="Tahoma"/>
              </w:rPr>
            </w:pPr>
            <w:r>
              <w:rPr>
                <w:rFonts w:ascii="Tahoma"/>
              </w:rPr>
              <w:t>-276 687</w:t>
            </w:r>
          </w:p>
        </w:tc>
        <w:tc>
          <w:tcPr>
            <w:tcW w:w="1134" w:type="dxa"/>
          </w:tcPr>
          <w:p w:rsidR="006E43F9" w:rsidRDefault="004D2AC8">
            <w:pPr>
              <w:jc w:val="right"/>
              <w:rPr>
                <w:rFonts w:ascii="Tahoma"/>
              </w:rPr>
            </w:pPr>
            <w:r>
              <w:rPr>
                <w:rFonts w:ascii="Tahoma"/>
              </w:rPr>
              <w:t>-0,81 %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68"/>
        <w:gridCol w:w="1661"/>
        <w:gridCol w:w="1661"/>
        <w:gridCol w:w="1538"/>
        <w:gridCol w:w="1134"/>
      </w:tblGrid>
      <w:tr w:rsidR="006E43F9">
        <w:tc>
          <w:tcPr>
            <w:tcW w:w="3402" w:type="dxa"/>
            <w:shd w:val="clear" w:color="auto" w:fill="C0C0C0"/>
          </w:tcPr>
          <w:p w:rsidR="006E43F9" w:rsidRDefault="004D2AC8">
            <w:pPr>
              <w:jc w:val="center"/>
              <w:rPr>
                <w:rFonts w:ascii="Tahoma"/>
                <w:b/>
              </w:rPr>
            </w:pPr>
            <w:r>
              <w:rPr>
                <w:rFonts w:ascii="Tahoma"/>
                <w:b/>
              </w:rPr>
              <w:t>Passif</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Capitaux propres (hors résultat)</w:t>
            </w:r>
          </w:p>
        </w:tc>
        <w:tc>
          <w:tcPr>
            <w:tcW w:w="1701" w:type="dxa"/>
          </w:tcPr>
          <w:p w:rsidR="006E43F9" w:rsidRDefault="004D2AC8">
            <w:pPr>
              <w:jc w:val="right"/>
              <w:rPr>
                <w:rFonts w:ascii="Tahoma"/>
              </w:rPr>
            </w:pPr>
            <w:r>
              <w:rPr>
                <w:rFonts w:ascii="Tahoma"/>
              </w:rPr>
              <w:t>12 618 561</w:t>
            </w:r>
          </w:p>
        </w:tc>
        <w:tc>
          <w:tcPr>
            <w:tcW w:w="1701" w:type="dxa"/>
          </w:tcPr>
          <w:p w:rsidR="006E43F9" w:rsidRDefault="004D2AC8">
            <w:pPr>
              <w:jc w:val="right"/>
              <w:rPr>
                <w:rFonts w:ascii="Tahoma"/>
              </w:rPr>
            </w:pPr>
            <w:r>
              <w:rPr>
                <w:rFonts w:ascii="Tahoma"/>
              </w:rPr>
              <w:t>10 461 885</w:t>
            </w:r>
          </w:p>
        </w:tc>
        <w:tc>
          <w:tcPr>
            <w:tcW w:w="1701" w:type="dxa"/>
          </w:tcPr>
          <w:p w:rsidR="006E43F9" w:rsidRDefault="004D2AC8">
            <w:pPr>
              <w:jc w:val="right"/>
              <w:rPr>
                <w:rFonts w:ascii="Tahoma"/>
              </w:rPr>
            </w:pPr>
            <w:r>
              <w:rPr>
                <w:rFonts w:ascii="Tahoma"/>
              </w:rPr>
              <w:t>2 156 676</w:t>
            </w:r>
          </w:p>
        </w:tc>
        <w:tc>
          <w:tcPr>
            <w:tcW w:w="1134" w:type="dxa"/>
          </w:tcPr>
          <w:p w:rsidR="006E43F9" w:rsidRDefault="004D2AC8">
            <w:pPr>
              <w:jc w:val="right"/>
              <w:rPr>
                <w:rFonts w:ascii="Tahoma"/>
              </w:rPr>
            </w:pPr>
            <w:r>
              <w:rPr>
                <w:rFonts w:ascii="Tahoma"/>
              </w:rPr>
              <w:t>20,61 %</w:t>
            </w:r>
          </w:p>
        </w:tc>
      </w:tr>
      <w:tr w:rsidR="006E43F9">
        <w:tc>
          <w:tcPr>
            <w:tcW w:w="3402" w:type="dxa"/>
          </w:tcPr>
          <w:p w:rsidR="006E43F9" w:rsidRDefault="004D2AC8">
            <w:pPr>
              <w:rPr>
                <w:rFonts w:ascii="Tahoma" w:hAnsi="Tahoma"/>
              </w:rPr>
            </w:pPr>
            <w:r>
              <w:rPr>
                <w:rFonts w:ascii="Tahoma" w:hAnsi="Tahoma"/>
              </w:rPr>
              <w:t>Résultat de l'exercice</w:t>
            </w:r>
          </w:p>
        </w:tc>
        <w:tc>
          <w:tcPr>
            <w:tcW w:w="1701" w:type="dxa"/>
          </w:tcPr>
          <w:p w:rsidR="006E43F9" w:rsidRDefault="004D2AC8">
            <w:pPr>
              <w:jc w:val="right"/>
              <w:rPr>
                <w:rFonts w:ascii="Tahoma"/>
              </w:rPr>
            </w:pPr>
            <w:r>
              <w:rPr>
                <w:rFonts w:ascii="Tahoma"/>
              </w:rPr>
              <w:t>2 942 820</w:t>
            </w:r>
          </w:p>
        </w:tc>
        <w:tc>
          <w:tcPr>
            <w:tcW w:w="1701" w:type="dxa"/>
          </w:tcPr>
          <w:p w:rsidR="006E43F9" w:rsidRDefault="004D2AC8">
            <w:pPr>
              <w:jc w:val="right"/>
              <w:rPr>
                <w:rFonts w:ascii="Tahoma"/>
              </w:rPr>
            </w:pPr>
            <w:r>
              <w:rPr>
                <w:rFonts w:ascii="Tahoma"/>
              </w:rPr>
              <w:t>3 656 676</w:t>
            </w:r>
          </w:p>
        </w:tc>
        <w:tc>
          <w:tcPr>
            <w:tcW w:w="1701" w:type="dxa"/>
          </w:tcPr>
          <w:p w:rsidR="006E43F9" w:rsidRDefault="004D2AC8">
            <w:pPr>
              <w:jc w:val="right"/>
              <w:rPr>
                <w:rFonts w:ascii="Tahoma"/>
              </w:rPr>
            </w:pPr>
            <w:r>
              <w:rPr>
                <w:rFonts w:ascii="Tahoma"/>
              </w:rPr>
              <w:t>-713 856</w:t>
            </w:r>
          </w:p>
        </w:tc>
        <w:tc>
          <w:tcPr>
            <w:tcW w:w="1134" w:type="dxa"/>
          </w:tcPr>
          <w:p w:rsidR="006E43F9" w:rsidRDefault="004D2AC8">
            <w:pPr>
              <w:jc w:val="right"/>
              <w:rPr>
                <w:rFonts w:ascii="Tahoma"/>
              </w:rPr>
            </w:pPr>
            <w:r>
              <w:rPr>
                <w:rFonts w:ascii="Tahoma"/>
              </w:rPr>
              <w:t>-19,52 %</w:t>
            </w:r>
          </w:p>
        </w:tc>
      </w:tr>
      <w:tr w:rsidR="006E43F9">
        <w:tc>
          <w:tcPr>
            <w:tcW w:w="3402" w:type="dxa"/>
          </w:tcPr>
          <w:p w:rsidR="006E43F9" w:rsidRDefault="004D2AC8">
            <w:pPr>
              <w:rPr>
                <w:rFonts w:ascii="Tahoma"/>
              </w:rPr>
            </w:pPr>
            <w:r>
              <w:rPr>
                <w:rFonts w:ascii="Tahoma"/>
              </w:rPr>
              <w:t>Provisions pour risques et charges</w:t>
            </w:r>
          </w:p>
        </w:tc>
        <w:tc>
          <w:tcPr>
            <w:tcW w:w="1701" w:type="dxa"/>
          </w:tcPr>
          <w:p w:rsidR="006E43F9" w:rsidRDefault="004D2AC8">
            <w:pPr>
              <w:jc w:val="right"/>
              <w:rPr>
                <w:rFonts w:ascii="Tahoma"/>
              </w:rPr>
            </w:pPr>
            <w:r>
              <w:rPr>
                <w:rFonts w:ascii="Tahoma"/>
              </w:rPr>
              <w:t>1 364 336</w:t>
            </w:r>
          </w:p>
        </w:tc>
        <w:tc>
          <w:tcPr>
            <w:tcW w:w="1701" w:type="dxa"/>
          </w:tcPr>
          <w:p w:rsidR="006E43F9" w:rsidRDefault="004D2AC8">
            <w:pPr>
              <w:jc w:val="right"/>
              <w:rPr>
                <w:rFonts w:ascii="Tahoma"/>
              </w:rPr>
            </w:pPr>
            <w:r>
              <w:rPr>
                <w:rFonts w:ascii="Tahoma"/>
              </w:rPr>
              <w:t>1 485 856</w:t>
            </w:r>
          </w:p>
        </w:tc>
        <w:tc>
          <w:tcPr>
            <w:tcW w:w="1701" w:type="dxa"/>
          </w:tcPr>
          <w:p w:rsidR="006E43F9" w:rsidRDefault="004D2AC8">
            <w:pPr>
              <w:jc w:val="right"/>
              <w:rPr>
                <w:rFonts w:ascii="Tahoma"/>
              </w:rPr>
            </w:pPr>
            <w:r>
              <w:rPr>
                <w:rFonts w:ascii="Tahoma"/>
              </w:rPr>
              <w:t>-121 520</w:t>
            </w:r>
          </w:p>
        </w:tc>
        <w:tc>
          <w:tcPr>
            <w:tcW w:w="1134" w:type="dxa"/>
          </w:tcPr>
          <w:p w:rsidR="006E43F9" w:rsidRDefault="004D2AC8">
            <w:pPr>
              <w:jc w:val="right"/>
              <w:rPr>
                <w:rFonts w:ascii="Tahoma"/>
              </w:rPr>
            </w:pPr>
            <w:r>
              <w:rPr>
                <w:rFonts w:ascii="Tahoma"/>
              </w:rPr>
              <w:t>-8,18 %</w:t>
            </w:r>
          </w:p>
        </w:tc>
      </w:tr>
      <w:tr w:rsidR="006E43F9">
        <w:tc>
          <w:tcPr>
            <w:tcW w:w="3402" w:type="dxa"/>
          </w:tcPr>
          <w:p w:rsidR="006E43F9" w:rsidRDefault="004D2AC8">
            <w:pPr>
              <w:rPr>
                <w:rFonts w:ascii="Tahoma" w:hAnsi="Tahoma"/>
              </w:rPr>
            </w:pPr>
            <w:r>
              <w:rPr>
                <w:rFonts w:ascii="Tahoma" w:hAnsi="Tahoma"/>
              </w:rPr>
              <w:t>Emprunts et dettes financières</w:t>
            </w:r>
          </w:p>
        </w:tc>
        <w:tc>
          <w:tcPr>
            <w:tcW w:w="1701" w:type="dxa"/>
          </w:tcPr>
          <w:p w:rsidR="006E43F9" w:rsidRDefault="004D2AC8">
            <w:pPr>
              <w:jc w:val="right"/>
              <w:rPr>
                <w:rFonts w:ascii="Tahoma"/>
              </w:rPr>
            </w:pPr>
            <w:r>
              <w:rPr>
                <w:rFonts w:ascii="Tahoma"/>
              </w:rPr>
              <w:t>7 594 437</w:t>
            </w:r>
          </w:p>
        </w:tc>
        <w:tc>
          <w:tcPr>
            <w:tcW w:w="1701" w:type="dxa"/>
          </w:tcPr>
          <w:p w:rsidR="006E43F9" w:rsidRDefault="004D2AC8">
            <w:pPr>
              <w:jc w:val="right"/>
              <w:rPr>
                <w:rFonts w:ascii="Tahoma"/>
              </w:rPr>
            </w:pPr>
            <w:r>
              <w:rPr>
                <w:rFonts w:ascii="Tahoma"/>
              </w:rPr>
              <w:t>8 054 654</w:t>
            </w:r>
          </w:p>
        </w:tc>
        <w:tc>
          <w:tcPr>
            <w:tcW w:w="1701" w:type="dxa"/>
          </w:tcPr>
          <w:p w:rsidR="006E43F9" w:rsidRDefault="004D2AC8">
            <w:pPr>
              <w:jc w:val="right"/>
              <w:rPr>
                <w:rFonts w:ascii="Tahoma"/>
              </w:rPr>
            </w:pPr>
            <w:r>
              <w:rPr>
                <w:rFonts w:ascii="Tahoma"/>
              </w:rPr>
              <w:t>-460 216</w:t>
            </w:r>
          </w:p>
        </w:tc>
        <w:tc>
          <w:tcPr>
            <w:tcW w:w="1134" w:type="dxa"/>
          </w:tcPr>
          <w:p w:rsidR="006E43F9" w:rsidRDefault="004D2AC8">
            <w:pPr>
              <w:jc w:val="right"/>
              <w:rPr>
                <w:rFonts w:ascii="Tahoma"/>
              </w:rPr>
            </w:pPr>
            <w:r>
              <w:rPr>
                <w:rFonts w:ascii="Tahoma"/>
              </w:rPr>
              <w:t>-5,71 %</w:t>
            </w:r>
          </w:p>
        </w:tc>
      </w:tr>
      <w:tr w:rsidR="006E43F9">
        <w:tc>
          <w:tcPr>
            <w:tcW w:w="3402" w:type="dxa"/>
          </w:tcPr>
          <w:p w:rsidR="006E43F9" w:rsidRDefault="004D2AC8">
            <w:pPr>
              <w:rPr>
                <w:rFonts w:ascii="Tahoma" w:hAnsi="Tahoma"/>
              </w:rPr>
            </w:pPr>
            <w:r>
              <w:rPr>
                <w:rFonts w:ascii="Tahoma" w:hAnsi="Tahoma"/>
              </w:rPr>
              <w:t>Dettes fournisseurs et cpt.rattachés</w:t>
            </w:r>
          </w:p>
        </w:tc>
        <w:tc>
          <w:tcPr>
            <w:tcW w:w="1701" w:type="dxa"/>
          </w:tcPr>
          <w:p w:rsidR="006E43F9" w:rsidRDefault="004D2AC8">
            <w:pPr>
              <w:jc w:val="right"/>
              <w:rPr>
                <w:rFonts w:ascii="Tahoma"/>
              </w:rPr>
            </w:pPr>
            <w:r>
              <w:rPr>
                <w:rFonts w:ascii="Tahoma"/>
              </w:rPr>
              <w:t>5 579 370</w:t>
            </w:r>
          </w:p>
        </w:tc>
        <w:tc>
          <w:tcPr>
            <w:tcW w:w="1701" w:type="dxa"/>
          </w:tcPr>
          <w:p w:rsidR="006E43F9" w:rsidRDefault="004D2AC8">
            <w:pPr>
              <w:jc w:val="right"/>
              <w:rPr>
                <w:rFonts w:ascii="Tahoma"/>
              </w:rPr>
            </w:pPr>
            <w:r>
              <w:rPr>
                <w:rFonts w:ascii="Tahoma"/>
              </w:rPr>
              <w:t>4 629 279</w:t>
            </w:r>
          </w:p>
        </w:tc>
        <w:tc>
          <w:tcPr>
            <w:tcW w:w="1701" w:type="dxa"/>
          </w:tcPr>
          <w:p w:rsidR="006E43F9" w:rsidRDefault="004D2AC8">
            <w:pPr>
              <w:jc w:val="right"/>
              <w:rPr>
                <w:rFonts w:ascii="Tahoma"/>
              </w:rPr>
            </w:pPr>
            <w:r>
              <w:rPr>
                <w:rFonts w:ascii="Tahoma"/>
              </w:rPr>
              <w:t>950 091</w:t>
            </w:r>
          </w:p>
        </w:tc>
        <w:tc>
          <w:tcPr>
            <w:tcW w:w="1134" w:type="dxa"/>
          </w:tcPr>
          <w:p w:rsidR="006E43F9" w:rsidRDefault="004D2AC8">
            <w:pPr>
              <w:jc w:val="right"/>
              <w:rPr>
                <w:rFonts w:ascii="Tahoma"/>
              </w:rPr>
            </w:pPr>
            <w:r>
              <w:rPr>
                <w:rFonts w:ascii="Tahoma"/>
              </w:rPr>
              <w:t>20,52 %</w:t>
            </w:r>
          </w:p>
        </w:tc>
      </w:tr>
      <w:tr w:rsidR="006E43F9">
        <w:tc>
          <w:tcPr>
            <w:tcW w:w="3402" w:type="dxa"/>
          </w:tcPr>
          <w:p w:rsidR="006E43F9" w:rsidRDefault="004D2AC8">
            <w:pPr>
              <w:rPr>
                <w:rFonts w:ascii="Tahoma"/>
              </w:rPr>
            </w:pPr>
            <w:r>
              <w:rPr>
                <w:rFonts w:ascii="Tahoma"/>
              </w:rPr>
              <w:t>Dettes fiscales et sociales</w:t>
            </w:r>
          </w:p>
        </w:tc>
        <w:tc>
          <w:tcPr>
            <w:tcW w:w="1701" w:type="dxa"/>
          </w:tcPr>
          <w:p w:rsidR="006E43F9" w:rsidRDefault="004D2AC8">
            <w:pPr>
              <w:jc w:val="right"/>
              <w:rPr>
                <w:rFonts w:ascii="Tahoma"/>
              </w:rPr>
            </w:pPr>
            <w:r>
              <w:rPr>
                <w:rFonts w:ascii="Tahoma"/>
              </w:rPr>
              <w:t>3 526 545</w:t>
            </w:r>
          </w:p>
        </w:tc>
        <w:tc>
          <w:tcPr>
            <w:tcW w:w="1701" w:type="dxa"/>
          </w:tcPr>
          <w:p w:rsidR="006E43F9" w:rsidRDefault="004D2AC8">
            <w:pPr>
              <w:jc w:val="right"/>
              <w:rPr>
                <w:rFonts w:ascii="Tahoma"/>
              </w:rPr>
            </w:pPr>
            <w:r>
              <w:rPr>
                <w:rFonts w:ascii="Tahoma"/>
              </w:rPr>
              <w:t>5 494 026</w:t>
            </w:r>
          </w:p>
        </w:tc>
        <w:tc>
          <w:tcPr>
            <w:tcW w:w="1701" w:type="dxa"/>
          </w:tcPr>
          <w:p w:rsidR="006E43F9" w:rsidRDefault="004D2AC8">
            <w:pPr>
              <w:jc w:val="right"/>
              <w:rPr>
                <w:rFonts w:ascii="Tahoma"/>
              </w:rPr>
            </w:pPr>
            <w:r>
              <w:rPr>
                <w:rFonts w:ascii="Tahoma"/>
              </w:rPr>
              <w:t>-1 967 481</w:t>
            </w:r>
          </w:p>
        </w:tc>
        <w:tc>
          <w:tcPr>
            <w:tcW w:w="1134" w:type="dxa"/>
          </w:tcPr>
          <w:p w:rsidR="006E43F9" w:rsidRDefault="004D2AC8">
            <w:pPr>
              <w:jc w:val="right"/>
              <w:rPr>
                <w:rFonts w:ascii="Tahoma"/>
              </w:rPr>
            </w:pPr>
            <w:r>
              <w:rPr>
                <w:rFonts w:ascii="Tahoma"/>
              </w:rPr>
              <w:t>-35,81 %</w:t>
            </w:r>
          </w:p>
        </w:tc>
      </w:tr>
      <w:tr w:rsidR="006E43F9">
        <w:tc>
          <w:tcPr>
            <w:tcW w:w="3402" w:type="dxa"/>
          </w:tcPr>
          <w:p w:rsidR="006E43F9" w:rsidRDefault="004D2AC8">
            <w:pPr>
              <w:rPr>
                <w:rFonts w:ascii="Tahoma" w:hAnsi="Tahoma"/>
              </w:rPr>
            </w:pPr>
            <w:r>
              <w:rPr>
                <w:rFonts w:ascii="Tahoma" w:hAnsi="Tahoma"/>
              </w:rPr>
              <w:t>Dettes sur immo. et cpt.rattachés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rPr>
            </w:pPr>
            <w:r>
              <w:rPr>
                <w:rFonts w:ascii="Tahoma"/>
              </w:rPr>
              <w:t>Autres dettes</w:t>
            </w:r>
          </w:p>
        </w:tc>
        <w:tc>
          <w:tcPr>
            <w:tcW w:w="1701" w:type="dxa"/>
          </w:tcPr>
          <w:p w:rsidR="006E43F9" w:rsidRDefault="004D2AC8">
            <w:pPr>
              <w:jc w:val="right"/>
              <w:rPr>
                <w:rFonts w:ascii="Tahoma"/>
              </w:rPr>
            </w:pPr>
            <w:r>
              <w:rPr>
                <w:rFonts w:ascii="Tahoma"/>
              </w:rPr>
              <w:t>170 484</w:t>
            </w:r>
          </w:p>
        </w:tc>
        <w:tc>
          <w:tcPr>
            <w:tcW w:w="1701" w:type="dxa"/>
          </w:tcPr>
          <w:p w:rsidR="006E43F9" w:rsidRDefault="004D2AC8">
            <w:pPr>
              <w:jc w:val="right"/>
              <w:rPr>
                <w:rFonts w:ascii="Tahoma"/>
              </w:rPr>
            </w:pPr>
            <w:r>
              <w:rPr>
                <w:rFonts w:ascii="Tahoma"/>
              </w:rPr>
              <w:t>166 499</w:t>
            </w:r>
          </w:p>
        </w:tc>
        <w:tc>
          <w:tcPr>
            <w:tcW w:w="1701" w:type="dxa"/>
          </w:tcPr>
          <w:p w:rsidR="006E43F9" w:rsidRDefault="004D2AC8">
            <w:pPr>
              <w:jc w:val="right"/>
              <w:rPr>
                <w:rFonts w:ascii="Tahoma"/>
              </w:rPr>
            </w:pPr>
            <w:r>
              <w:rPr>
                <w:rFonts w:ascii="Tahoma"/>
              </w:rPr>
              <w:t>3 986</w:t>
            </w:r>
          </w:p>
        </w:tc>
        <w:tc>
          <w:tcPr>
            <w:tcW w:w="1134" w:type="dxa"/>
          </w:tcPr>
          <w:p w:rsidR="006E43F9" w:rsidRDefault="004D2AC8">
            <w:pPr>
              <w:jc w:val="right"/>
              <w:rPr>
                <w:rFonts w:ascii="Tahoma"/>
              </w:rPr>
            </w:pPr>
            <w:r>
              <w:rPr>
                <w:rFonts w:ascii="Tahoma"/>
              </w:rPr>
              <w:t>2,39 %</w:t>
            </w:r>
          </w:p>
        </w:tc>
      </w:tr>
      <w:tr w:rsidR="006E43F9">
        <w:tc>
          <w:tcPr>
            <w:tcW w:w="3402" w:type="dxa"/>
          </w:tcPr>
          <w:p w:rsidR="006E43F9" w:rsidRDefault="004D2AC8">
            <w:pPr>
              <w:rPr>
                <w:rFonts w:ascii="Tahoma" w:hAnsi="Tahoma"/>
              </w:rPr>
            </w:pPr>
            <w:r>
              <w:rPr>
                <w:rFonts w:ascii="Tahoma" w:hAnsi="Tahoma"/>
              </w:rPr>
              <w:t>Avances &amp; acomptes sur commandes reçus</w:t>
            </w:r>
          </w:p>
        </w:tc>
        <w:tc>
          <w:tcPr>
            <w:tcW w:w="1701" w:type="dxa"/>
          </w:tcPr>
          <w:p w:rsidR="006E43F9" w:rsidRDefault="004D2AC8">
            <w:pPr>
              <w:jc w:val="right"/>
              <w:rPr>
                <w:rFonts w:ascii="Tahoma"/>
              </w:rPr>
            </w:pPr>
            <w:r>
              <w:rPr>
                <w:rFonts w:ascii="Tahoma"/>
              </w:rPr>
              <w:t>160 725</w:t>
            </w:r>
          </w:p>
        </w:tc>
        <w:tc>
          <w:tcPr>
            <w:tcW w:w="1701" w:type="dxa"/>
          </w:tcPr>
          <w:p w:rsidR="006E43F9" w:rsidRDefault="004D2AC8">
            <w:pPr>
              <w:jc w:val="right"/>
              <w:rPr>
                <w:rFonts w:ascii="Tahoma"/>
              </w:rPr>
            </w:pPr>
            <w:r>
              <w:rPr>
                <w:rFonts w:ascii="Tahoma"/>
              </w:rPr>
              <w:t>262 237</w:t>
            </w:r>
          </w:p>
        </w:tc>
        <w:tc>
          <w:tcPr>
            <w:tcW w:w="1701" w:type="dxa"/>
          </w:tcPr>
          <w:p w:rsidR="006E43F9" w:rsidRDefault="004D2AC8">
            <w:pPr>
              <w:jc w:val="right"/>
              <w:rPr>
                <w:rFonts w:ascii="Tahoma"/>
              </w:rPr>
            </w:pPr>
            <w:r>
              <w:rPr>
                <w:rFonts w:ascii="Tahoma"/>
              </w:rPr>
              <w:t>-101 512</w:t>
            </w:r>
          </w:p>
        </w:tc>
        <w:tc>
          <w:tcPr>
            <w:tcW w:w="1134" w:type="dxa"/>
          </w:tcPr>
          <w:p w:rsidR="006E43F9" w:rsidRDefault="004D2AC8">
            <w:pPr>
              <w:jc w:val="right"/>
              <w:rPr>
                <w:rFonts w:ascii="Tahoma"/>
              </w:rPr>
            </w:pPr>
            <w:r>
              <w:rPr>
                <w:rFonts w:ascii="Tahoma"/>
              </w:rPr>
              <w:t>-38,71 %</w:t>
            </w:r>
          </w:p>
        </w:tc>
      </w:tr>
      <w:tr w:rsidR="006E43F9">
        <w:tc>
          <w:tcPr>
            <w:tcW w:w="3402" w:type="dxa"/>
          </w:tcPr>
          <w:p w:rsidR="006E43F9" w:rsidRDefault="004D2AC8">
            <w:pPr>
              <w:rPr>
                <w:rFonts w:ascii="Tahoma" w:hAnsi="Tahoma"/>
              </w:rPr>
            </w:pPr>
            <w:r>
              <w:rPr>
                <w:rFonts w:ascii="Tahoma" w:hAnsi="Tahoma"/>
              </w:rPr>
              <w:t>Comptes de régularisation passif</w:t>
            </w:r>
          </w:p>
        </w:tc>
        <w:tc>
          <w:tcPr>
            <w:tcW w:w="1701" w:type="dxa"/>
          </w:tcPr>
          <w:p w:rsidR="006E43F9" w:rsidRDefault="004D2AC8">
            <w:pPr>
              <w:jc w:val="right"/>
              <w:rPr>
                <w:rFonts w:ascii="Tahoma"/>
              </w:rPr>
            </w:pPr>
            <w:r>
              <w:rPr>
                <w:rFonts w:ascii="Tahoma"/>
              </w:rPr>
              <w:t>105</w:t>
            </w:r>
          </w:p>
        </w:tc>
        <w:tc>
          <w:tcPr>
            <w:tcW w:w="1701" w:type="dxa"/>
          </w:tcPr>
          <w:p w:rsidR="006E43F9" w:rsidRDefault="004D2AC8">
            <w:pPr>
              <w:jc w:val="right"/>
              <w:rPr>
                <w:rFonts w:ascii="Tahoma"/>
              </w:rPr>
            </w:pPr>
            <w:r>
              <w:rPr>
                <w:rFonts w:ascii="Tahoma"/>
              </w:rPr>
              <w:t>22 961</w:t>
            </w:r>
          </w:p>
        </w:tc>
        <w:tc>
          <w:tcPr>
            <w:tcW w:w="1701" w:type="dxa"/>
          </w:tcPr>
          <w:p w:rsidR="006E43F9" w:rsidRDefault="004D2AC8">
            <w:pPr>
              <w:jc w:val="right"/>
              <w:rPr>
                <w:rFonts w:ascii="Tahoma"/>
              </w:rPr>
            </w:pPr>
            <w:r>
              <w:rPr>
                <w:rFonts w:ascii="Tahoma"/>
              </w:rPr>
              <w:t>-22 855</w:t>
            </w:r>
          </w:p>
        </w:tc>
        <w:tc>
          <w:tcPr>
            <w:tcW w:w="1134" w:type="dxa"/>
          </w:tcPr>
          <w:p w:rsidR="006E43F9" w:rsidRDefault="004D2AC8">
            <w:pPr>
              <w:jc w:val="right"/>
              <w:rPr>
                <w:rFonts w:ascii="Tahoma"/>
              </w:rPr>
            </w:pPr>
            <w:r>
              <w:rPr>
                <w:rFonts w:ascii="Tahoma"/>
              </w:rPr>
              <w:t>-99,54 %</w:t>
            </w:r>
          </w:p>
        </w:tc>
      </w:tr>
      <w:tr w:rsidR="006E43F9">
        <w:tc>
          <w:tcPr>
            <w:tcW w:w="3402" w:type="dxa"/>
          </w:tcPr>
          <w:p w:rsidR="006E43F9" w:rsidRDefault="004D2AC8">
            <w:pPr>
              <w:rPr>
                <w:rFonts w:ascii="Tahoma"/>
              </w:rPr>
            </w:pPr>
            <w:r>
              <w:rPr>
                <w:rFonts w:ascii="Tahoma"/>
              </w:rPr>
              <w:t>TOTAL PASSIF</w:t>
            </w:r>
          </w:p>
        </w:tc>
        <w:tc>
          <w:tcPr>
            <w:tcW w:w="1701" w:type="dxa"/>
          </w:tcPr>
          <w:p w:rsidR="006E43F9" w:rsidRDefault="004D2AC8">
            <w:pPr>
              <w:jc w:val="right"/>
              <w:rPr>
                <w:rFonts w:ascii="Tahoma"/>
              </w:rPr>
            </w:pPr>
            <w:r>
              <w:rPr>
                <w:rFonts w:ascii="Tahoma"/>
              </w:rPr>
              <w:t>33 957 385</w:t>
            </w:r>
          </w:p>
        </w:tc>
        <w:tc>
          <w:tcPr>
            <w:tcW w:w="1701" w:type="dxa"/>
          </w:tcPr>
          <w:p w:rsidR="006E43F9" w:rsidRDefault="004D2AC8">
            <w:pPr>
              <w:jc w:val="right"/>
              <w:rPr>
                <w:rFonts w:ascii="Tahoma"/>
              </w:rPr>
            </w:pPr>
            <w:r>
              <w:rPr>
                <w:rFonts w:ascii="Tahoma"/>
              </w:rPr>
              <w:t>34 234 072</w:t>
            </w:r>
          </w:p>
        </w:tc>
        <w:tc>
          <w:tcPr>
            <w:tcW w:w="1701" w:type="dxa"/>
          </w:tcPr>
          <w:p w:rsidR="006E43F9" w:rsidRDefault="004D2AC8">
            <w:pPr>
              <w:jc w:val="right"/>
              <w:rPr>
                <w:rFonts w:ascii="Tahoma"/>
              </w:rPr>
            </w:pPr>
            <w:r>
              <w:rPr>
                <w:rFonts w:ascii="Tahoma"/>
              </w:rPr>
              <w:t>-276 687</w:t>
            </w:r>
          </w:p>
        </w:tc>
        <w:tc>
          <w:tcPr>
            <w:tcW w:w="1134" w:type="dxa"/>
          </w:tcPr>
          <w:p w:rsidR="006E43F9" w:rsidRDefault="004D2AC8">
            <w:pPr>
              <w:jc w:val="right"/>
              <w:rPr>
                <w:rFonts w:ascii="Tahoma"/>
              </w:rPr>
            </w:pPr>
            <w:r>
              <w:rPr>
                <w:rFonts w:ascii="Tahoma"/>
              </w:rPr>
              <w:t>-0,81 %</w:t>
            </w:r>
          </w:p>
        </w:tc>
      </w:tr>
    </w:tbl>
    <w:p w:rsidR="006E43F9" w:rsidRDefault="006E43F9"/>
    <w:p w:rsidR="006E43F9" w:rsidRDefault="006E43F9"/>
    <w:tbl>
      <w:tblPr>
        <w:tblStyle w:val="Grilledutableau"/>
        <w:tblW w:w="0" w:type="auto"/>
        <w:tblLook w:val="04A0" w:firstRow="1" w:lastRow="0" w:firstColumn="1" w:lastColumn="0" w:noHBand="0" w:noVBand="1"/>
      </w:tblPr>
      <w:tblGrid>
        <w:gridCol w:w="3101"/>
        <w:gridCol w:w="1656"/>
        <w:gridCol w:w="1656"/>
        <w:gridCol w:w="1515"/>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Produits d'exploitation</w:t>
            </w:r>
          </w:p>
        </w:tc>
        <w:tc>
          <w:tcPr>
            <w:tcW w:w="1701" w:type="dxa"/>
          </w:tcPr>
          <w:p w:rsidR="006E43F9" w:rsidRDefault="004D2AC8">
            <w:pPr>
              <w:jc w:val="right"/>
              <w:rPr>
                <w:rFonts w:ascii="Tahoma"/>
              </w:rPr>
            </w:pPr>
            <w:r>
              <w:rPr>
                <w:rFonts w:ascii="Tahoma"/>
              </w:rPr>
              <w:t>57 536 761</w:t>
            </w:r>
          </w:p>
        </w:tc>
        <w:tc>
          <w:tcPr>
            <w:tcW w:w="1701" w:type="dxa"/>
          </w:tcPr>
          <w:p w:rsidR="006E43F9" w:rsidRDefault="004D2AC8">
            <w:pPr>
              <w:jc w:val="right"/>
              <w:rPr>
                <w:rFonts w:ascii="Tahoma"/>
              </w:rPr>
            </w:pPr>
            <w:r>
              <w:rPr>
                <w:rFonts w:ascii="Tahoma"/>
              </w:rPr>
              <w:t>55 679 455</w:t>
            </w:r>
          </w:p>
        </w:tc>
        <w:tc>
          <w:tcPr>
            <w:tcW w:w="1701" w:type="dxa"/>
          </w:tcPr>
          <w:p w:rsidR="006E43F9" w:rsidRDefault="004D2AC8">
            <w:pPr>
              <w:jc w:val="right"/>
              <w:rPr>
                <w:rFonts w:ascii="Tahoma"/>
              </w:rPr>
            </w:pPr>
            <w:r>
              <w:rPr>
                <w:rFonts w:ascii="Tahoma"/>
              </w:rPr>
              <w:t>1 857 306</w:t>
            </w:r>
          </w:p>
        </w:tc>
        <w:tc>
          <w:tcPr>
            <w:tcW w:w="1134" w:type="dxa"/>
          </w:tcPr>
          <w:p w:rsidR="006E43F9" w:rsidRDefault="004D2AC8">
            <w:pPr>
              <w:jc w:val="right"/>
              <w:rPr>
                <w:rFonts w:ascii="Tahoma"/>
              </w:rPr>
            </w:pPr>
            <w:r>
              <w:rPr>
                <w:rFonts w:ascii="Tahoma"/>
              </w:rPr>
              <w:t>3,34 %</w:t>
            </w:r>
          </w:p>
        </w:tc>
      </w:tr>
      <w:tr w:rsidR="006E43F9">
        <w:tc>
          <w:tcPr>
            <w:tcW w:w="3402" w:type="dxa"/>
          </w:tcPr>
          <w:p w:rsidR="006E43F9" w:rsidRDefault="004D2AC8">
            <w:pPr>
              <w:rPr>
                <w:rFonts w:ascii="Tahoma"/>
              </w:rPr>
            </w:pPr>
            <w:r>
              <w:rPr>
                <w:rFonts w:ascii="Tahoma"/>
              </w:rPr>
              <w:t>Chiffre d'affaires</w:t>
            </w:r>
          </w:p>
        </w:tc>
        <w:tc>
          <w:tcPr>
            <w:tcW w:w="1701" w:type="dxa"/>
          </w:tcPr>
          <w:p w:rsidR="006E43F9" w:rsidRDefault="004D2AC8">
            <w:pPr>
              <w:jc w:val="right"/>
              <w:rPr>
                <w:rFonts w:ascii="Tahoma"/>
              </w:rPr>
            </w:pPr>
            <w:r>
              <w:rPr>
                <w:rFonts w:ascii="Tahoma"/>
              </w:rPr>
              <w:t>55 353 251</w:t>
            </w:r>
          </w:p>
        </w:tc>
        <w:tc>
          <w:tcPr>
            <w:tcW w:w="1701" w:type="dxa"/>
          </w:tcPr>
          <w:p w:rsidR="006E43F9" w:rsidRDefault="004D2AC8">
            <w:pPr>
              <w:jc w:val="right"/>
              <w:rPr>
                <w:rFonts w:ascii="Tahoma"/>
              </w:rPr>
            </w:pPr>
            <w:r>
              <w:rPr>
                <w:rFonts w:ascii="Tahoma"/>
              </w:rPr>
              <w:t>52 913 947</w:t>
            </w:r>
          </w:p>
        </w:tc>
        <w:tc>
          <w:tcPr>
            <w:tcW w:w="1701" w:type="dxa"/>
          </w:tcPr>
          <w:p w:rsidR="006E43F9" w:rsidRDefault="004D2AC8">
            <w:pPr>
              <w:jc w:val="right"/>
              <w:rPr>
                <w:rFonts w:ascii="Tahoma"/>
              </w:rPr>
            </w:pPr>
            <w:r>
              <w:rPr>
                <w:rFonts w:ascii="Tahoma"/>
              </w:rPr>
              <w:t>2 439 304</w:t>
            </w:r>
          </w:p>
        </w:tc>
        <w:tc>
          <w:tcPr>
            <w:tcW w:w="1134" w:type="dxa"/>
          </w:tcPr>
          <w:p w:rsidR="006E43F9" w:rsidRDefault="004D2AC8">
            <w:pPr>
              <w:jc w:val="right"/>
              <w:rPr>
                <w:rFonts w:ascii="Tahoma"/>
              </w:rPr>
            </w:pPr>
            <w:r>
              <w:rPr>
                <w:rFonts w:ascii="Tahoma"/>
              </w:rPr>
              <w:t>4,61 %</w:t>
            </w:r>
          </w:p>
        </w:tc>
      </w:tr>
      <w:tr w:rsidR="006E43F9">
        <w:tc>
          <w:tcPr>
            <w:tcW w:w="3402" w:type="dxa"/>
          </w:tcPr>
          <w:p w:rsidR="006E43F9" w:rsidRDefault="004D2AC8">
            <w:pPr>
              <w:rPr>
                <w:rFonts w:ascii="Tahoma" w:hAnsi="Tahoma"/>
              </w:rPr>
            </w:pPr>
            <w:r>
              <w:rPr>
                <w:rFonts w:ascii="Tahoma" w:hAnsi="Tahoma"/>
              </w:rPr>
              <w:t>Achats &amp; variat° stock marchandises</w:t>
            </w:r>
          </w:p>
        </w:tc>
        <w:tc>
          <w:tcPr>
            <w:tcW w:w="1701" w:type="dxa"/>
          </w:tcPr>
          <w:p w:rsidR="006E43F9" w:rsidRDefault="004D2AC8">
            <w:pPr>
              <w:jc w:val="right"/>
              <w:rPr>
                <w:rFonts w:ascii="Tahoma"/>
              </w:rPr>
            </w:pPr>
            <w:r>
              <w:rPr>
                <w:rFonts w:ascii="Tahoma"/>
              </w:rPr>
              <w:t>17 306 531</w:t>
            </w:r>
          </w:p>
        </w:tc>
        <w:tc>
          <w:tcPr>
            <w:tcW w:w="1701" w:type="dxa"/>
          </w:tcPr>
          <w:p w:rsidR="006E43F9" w:rsidRDefault="004D2AC8">
            <w:pPr>
              <w:jc w:val="right"/>
              <w:rPr>
                <w:rFonts w:ascii="Tahoma"/>
              </w:rPr>
            </w:pPr>
            <w:r>
              <w:rPr>
                <w:rFonts w:ascii="Tahoma"/>
              </w:rPr>
              <w:t>15 373 403</w:t>
            </w:r>
          </w:p>
        </w:tc>
        <w:tc>
          <w:tcPr>
            <w:tcW w:w="1701" w:type="dxa"/>
          </w:tcPr>
          <w:p w:rsidR="006E43F9" w:rsidRDefault="004D2AC8">
            <w:pPr>
              <w:jc w:val="right"/>
              <w:rPr>
                <w:rFonts w:ascii="Tahoma"/>
              </w:rPr>
            </w:pPr>
            <w:r>
              <w:rPr>
                <w:rFonts w:ascii="Tahoma"/>
              </w:rPr>
              <w:t>1 933 128</w:t>
            </w:r>
          </w:p>
        </w:tc>
        <w:tc>
          <w:tcPr>
            <w:tcW w:w="1134" w:type="dxa"/>
          </w:tcPr>
          <w:p w:rsidR="006E43F9" w:rsidRDefault="004D2AC8">
            <w:pPr>
              <w:jc w:val="right"/>
              <w:rPr>
                <w:rFonts w:ascii="Tahoma"/>
              </w:rPr>
            </w:pPr>
            <w:r>
              <w:rPr>
                <w:rFonts w:ascii="Tahoma"/>
              </w:rPr>
              <w:t>12,57 %</w:t>
            </w:r>
          </w:p>
        </w:tc>
      </w:tr>
      <w:tr w:rsidR="006E43F9">
        <w:tc>
          <w:tcPr>
            <w:tcW w:w="3402" w:type="dxa"/>
          </w:tcPr>
          <w:p w:rsidR="006E43F9" w:rsidRDefault="004D2AC8">
            <w:pPr>
              <w:rPr>
                <w:rFonts w:ascii="Tahoma" w:hAnsi="Tahoma"/>
              </w:rPr>
            </w:pPr>
            <w:r w:rsidRPr="002027F7">
              <w:rPr>
                <w:rFonts w:ascii="Tahoma" w:hAnsi="Tahoma"/>
                <w:lang w:val="en-US"/>
              </w:rPr>
              <w:lastRenderedPageBreak/>
              <w:t xml:space="preserve">Achats &amp; variat° stock mat. prem. </w:t>
            </w:r>
            <w:r>
              <w:rPr>
                <w:rFonts w:ascii="Tahoma" w:hAnsi="Tahoma"/>
              </w:rPr>
              <w:t>&amp; appro.</w:t>
            </w:r>
          </w:p>
        </w:tc>
        <w:tc>
          <w:tcPr>
            <w:tcW w:w="1701" w:type="dxa"/>
          </w:tcPr>
          <w:p w:rsidR="006E43F9" w:rsidRDefault="004D2AC8">
            <w:pPr>
              <w:jc w:val="right"/>
              <w:rPr>
                <w:rFonts w:ascii="Tahoma"/>
              </w:rPr>
            </w:pPr>
            <w:r>
              <w:rPr>
                <w:rFonts w:ascii="Tahoma"/>
              </w:rPr>
              <w:t>1 209</w:t>
            </w:r>
          </w:p>
        </w:tc>
        <w:tc>
          <w:tcPr>
            <w:tcW w:w="1701" w:type="dxa"/>
          </w:tcPr>
          <w:p w:rsidR="006E43F9" w:rsidRDefault="004D2AC8">
            <w:pPr>
              <w:jc w:val="right"/>
              <w:rPr>
                <w:rFonts w:ascii="Tahoma"/>
              </w:rPr>
            </w:pPr>
            <w:r>
              <w:rPr>
                <w:rFonts w:ascii="Tahoma"/>
              </w:rPr>
              <w:t>939</w:t>
            </w:r>
          </w:p>
        </w:tc>
        <w:tc>
          <w:tcPr>
            <w:tcW w:w="1701" w:type="dxa"/>
          </w:tcPr>
          <w:p w:rsidR="006E43F9" w:rsidRDefault="004D2AC8">
            <w:pPr>
              <w:jc w:val="right"/>
              <w:rPr>
                <w:rFonts w:ascii="Tahoma"/>
              </w:rPr>
            </w:pPr>
            <w:r>
              <w:rPr>
                <w:rFonts w:ascii="Tahoma"/>
              </w:rPr>
              <w:t>270</w:t>
            </w:r>
          </w:p>
        </w:tc>
        <w:tc>
          <w:tcPr>
            <w:tcW w:w="1134" w:type="dxa"/>
          </w:tcPr>
          <w:p w:rsidR="006E43F9" w:rsidRDefault="004D2AC8">
            <w:pPr>
              <w:jc w:val="right"/>
              <w:rPr>
                <w:rFonts w:ascii="Tahoma"/>
              </w:rPr>
            </w:pPr>
            <w:r>
              <w:rPr>
                <w:rFonts w:ascii="Tahoma"/>
              </w:rPr>
              <w:t>28,76 %</w:t>
            </w:r>
          </w:p>
        </w:tc>
      </w:tr>
      <w:tr w:rsidR="006E43F9">
        <w:tc>
          <w:tcPr>
            <w:tcW w:w="3402" w:type="dxa"/>
          </w:tcPr>
          <w:p w:rsidR="006E43F9" w:rsidRDefault="004D2AC8">
            <w:pPr>
              <w:rPr>
                <w:rFonts w:ascii="Tahoma"/>
              </w:rPr>
            </w:pPr>
            <w:r>
              <w:rPr>
                <w:rFonts w:ascii="Tahoma"/>
              </w:rPr>
              <w:t>Autres achats et charges externes</w:t>
            </w:r>
          </w:p>
        </w:tc>
        <w:tc>
          <w:tcPr>
            <w:tcW w:w="1701" w:type="dxa"/>
          </w:tcPr>
          <w:p w:rsidR="006E43F9" w:rsidRDefault="004D2AC8">
            <w:pPr>
              <w:jc w:val="right"/>
              <w:rPr>
                <w:rFonts w:ascii="Tahoma"/>
              </w:rPr>
            </w:pPr>
            <w:r>
              <w:rPr>
                <w:rFonts w:ascii="Tahoma"/>
              </w:rPr>
              <w:t>19 890 889</w:t>
            </w:r>
          </w:p>
        </w:tc>
        <w:tc>
          <w:tcPr>
            <w:tcW w:w="1701" w:type="dxa"/>
          </w:tcPr>
          <w:p w:rsidR="006E43F9" w:rsidRDefault="004D2AC8">
            <w:pPr>
              <w:jc w:val="right"/>
              <w:rPr>
                <w:rFonts w:ascii="Tahoma"/>
              </w:rPr>
            </w:pPr>
            <w:r>
              <w:rPr>
                <w:rFonts w:ascii="Tahoma"/>
              </w:rPr>
              <w:t>16 807 607</w:t>
            </w:r>
          </w:p>
        </w:tc>
        <w:tc>
          <w:tcPr>
            <w:tcW w:w="1701" w:type="dxa"/>
          </w:tcPr>
          <w:p w:rsidR="006E43F9" w:rsidRDefault="004D2AC8">
            <w:pPr>
              <w:jc w:val="right"/>
              <w:rPr>
                <w:rFonts w:ascii="Tahoma"/>
              </w:rPr>
            </w:pPr>
            <w:r>
              <w:rPr>
                <w:rFonts w:ascii="Tahoma"/>
              </w:rPr>
              <w:t>3 083 282</w:t>
            </w:r>
          </w:p>
        </w:tc>
        <w:tc>
          <w:tcPr>
            <w:tcW w:w="1134" w:type="dxa"/>
          </w:tcPr>
          <w:p w:rsidR="006E43F9" w:rsidRDefault="004D2AC8">
            <w:pPr>
              <w:jc w:val="right"/>
              <w:rPr>
                <w:rFonts w:ascii="Tahoma"/>
              </w:rPr>
            </w:pPr>
            <w:r>
              <w:rPr>
                <w:rFonts w:ascii="Tahoma"/>
              </w:rPr>
              <w:t>18,34 %</w:t>
            </w:r>
          </w:p>
        </w:tc>
      </w:tr>
      <w:tr w:rsidR="006E43F9">
        <w:tc>
          <w:tcPr>
            <w:tcW w:w="3402" w:type="dxa"/>
          </w:tcPr>
          <w:p w:rsidR="006E43F9" w:rsidRDefault="004D2AC8">
            <w:pPr>
              <w:rPr>
                <w:rFonts w:ascii="Tahoma" w:hAnsi="Tahoma"/>
              </w:rPr>
            </w:pPr>
            <w:r>
              <w:rPr>
                <w:rFonts w:ascii="Tahoma" w:hAnsi="Tahoma"/>
              </w:rPr>
              <w:t>Impôts taxes et versements assimilés</w:t>
            </w:r>
          </w:p>
        </w:tc>
        <w:tc>
          <w:tcPr>
            <w:tcW w:w="1701" w:type="dxa"/>
          </w:tcPr>
          <w:p w:rsidR="006E43F9" w:rsidRDefault="004D2AC8">
            <w:pPr>
              <w:jc w:val="right"/>
              <w:rPr>
                <w:rFonts w:ascii="Tahoma"/>
              </w:rPr>
            </w:pPr>
            <w:r>
              <w:rPr>
                <w:rFonts w:ascii="Tahoma"/>
              </w:rPr>
              <w:t>814 724</w:t>
            </w:r>
          </w:p>
        </w:tc>
        <w:tc>
          <w:tcPr>
            <w:tcW w:w="1701" w:type="dxa"/>
          </w:tcPr>
          <w:p w:rsidR="006E43F9" w:rsidRDefault="004D2AC8">
            <w:pPr>
              <w:jc w:val="right"/>
              <w:rPr>
                <w:rFonts w:ascii="Tahoma"/>
              </w:rPr>
            </w:pPr>
            <w:r>
              <w:rPr>
                <w:rFonts w:ascii="Tahoma"/>
              </w:rPr>
              <w:t>705 973</w:t>
            </w:r>
          </w:p>
        </w:tc>
        <w:tc>
          <w:tcPr>
            <w:tcW w:w="1701" w:type="dxa"/>
          </w:tcPr>
          <w:p w:rsidR="006E43F9" w:rsidRDefault="004D2AC8">
            <w:pPr>
              <w:jc w:val="right"/>
              <w:rPr>
                <w:rFonts w:ascii="Tahoma"/>
              </w:rPr>
            </w:pPr>
            <w:r>
              <w:rPr>
                <w:rFonts w:ascii="Tahoma"/>
              </w:rPr>
              <w:t>108 751</w:t>
            </w:r>
          </w:p>
        </w:tc>
        <w:tc>
          <w:tcPr>
            <w:tcW w:w="1134" w:type="dxa"/>
          </w:tcPr>
          <w:p w:rsidR="006E43F9" w:rsidRDefault="004D2AC8">
            <w:pPr>
              <w:jc w:val="right"/>
              <w:rPr>
                <w:rFonts w:ascii="Tahoma"/>
              </w:rPr>
            </w:pPr>
            <w:r>
              <w:rPr>
                <w:rFonts w:ascii="Tahoma"/>
              </w:rPr>
              <w:t>15,40 %</w:t>
            </w:r>
          </w:p>
        </w:tc>
      </w:tr>
      <w:tr w:rsidR="006E43F9">
        <w:tc>
          <w:tcPr>
            <w:tcW w:w="3402" w:type="dxa"/>
          </w:tcPr>
          <w:p w:rsidR="006E43F9" w:rsidRDefault="004D2AC8">
            <w:pPr>
              <w:rPr>
                <w:rFonts w:ascii="Tahoma"/>
              </w:rPr>
            </w:pPr>
            <w:r>
              <w:rPr>
                <w:rFonts w:ascii="Tahoma"/>
              </w:rPr>
              <w:t>Salaires et traitements</w:t>
            </w:r>
          </w:p>
        </w:tc>
        <w:tc>
          <w:tcPr>
            <w:tcW w:w="1701" w:type="dxa"/>
          </w:tcPr>
          <w:p w:rsidR="006E43F9" w:rsidRDefault="004D2AC8">
            <w:pPr>
              <w:jc w:val="right"/>
              <w:rPr>
                <w:rFonts w:ascii="Tahoma"/>
              </w:rPr>
            </w:pPr>
            <w:r>
              <w:rPr>
                <w:rFonts w:ascii="Tahoma"/>
              </w:rPr>
              <w:t>9 326 398</w:t>
            </w:r>
          </w:p>
        </w:tc>
        <w:tc>
          <w:tcPr>
            <w:tcW w:w="1701" w:type="dxa"/>
          </w:tcPr>
          <w:p w:rsidR="006E43F9" w:rsidRDefault="004D2AC8">
            <w:pPr>
              <w:jc w:val="right"/>
              <w:rPr>
                <w:rFonts w:ascii="Tahoma"/>
              </w:rPr>
            </w:pPr>
            <w:r>
              <w:rPr>
                <w:rFonts w:ascii="Tahoma"/>
              </w:rPr>
              <w:t>9 272 201</w:t>
            </w:r>
          </w:p>
        </w:tc>
        <w:tc>
          <w:tcPr>
            <w:tcW w:w="1701" w:type="dxa"/>
          </w:tcPr>
          <w:p w:rsidR="006E43F9" w:rsidRDefault="004D2AC8">
            <w:pPr>
              <w:jc w:val="right"/>
              <w:rPr>
                <w:rFonts w:ascii="Tahoma"/>
              </w:rPr>
            </w:pPr>
            <w:r>
              <w:rPr>
                <w:rFonts w:ascii="Tahoma"/>
              </w:rPr>
              <w:t>54 197</w:t>
            </w:r>
          </w:p>
        </w:tc>
        <w:tc>
          <w:tcPr>
            <w:tcW w:w="1134" w:type="dxa"/>
          </w:tcPr>
          <w:p w:rsidR="006E43F9" w:rsidRDefault="004D2AC8">
            <w:pPr>
              <w:jc w:val="right"/>
              <w:rPr>
                <w:rFonts w:ascii="Tahoma"/>
              </w:rPr>
            </w:pPr>
            <w:r>
              <w:rPr>
                <w:rFonts w:ascii="Tahoma"/>
              </w:rPr>
              <w:t>0,58 %</w:t>
            </w:r>
          </w:p>
        </w:tc>
      </w:tr>
      <w:tr w:rsidR="006E43F9">
        <w:tc>
          <w:tcPr>
            <w:tcW w:w="3402" w:type="dxa"/>
          </w:tcPr>
          <w:p w:rsidR="006E43F9" w:rsidRDefault="004D2AC8">
            <w:pPr>
              <w:rPr>
                <w:rFonts w:ascii="Tahoma"/>
              </w:rPr>
            </w:pPr>
            <w:r>
              <w:rPr>
                <w:rFonts w:ascii="Tahoma"/>
              </w:rPr>
              <w:t>Charges sociales</w:t>
            </w:r>
          </w:p>
        </w:tc>
        <w:tc>
          <w:tcPr>
            <w:tcW w:w="1701" w:type="dxa"/>
          </w:tcPr>
          <w:p w:rsidR="006E43F9" w:rsidRDefault="004D2AC8">
            <w:pPr>
              <w:jc w:val="right"/>
              <w:rPr>
                <w:rFonts w:ascii="Tahoma"/>
              </w:rPr>
            </w:pPr>
            <w:r>
              <w:rPr>
                <w:rFonts w:ascii="Tahoma"/>
              </w:rPr>
              <w:t>2 844 546</w:t>
            </w:r>
          </w:p>
        </w:tc>
        <w:tc>
          <w:tcPr>
            <w:tcW w:w="1701" w:type="dxa"/>
          </w:tcPr>
          <w:p w:rsidR="006E43F9" w:rsidRDefault="004D2AC8">
            <w:pPr>
              <w:jc w:val="right"/>
              <w:rPr>
                <w:rFonts w:ascii="Tahoma"/>
              </w:rPr>
            </w:pPr>
            <w:r>
              <w:rPr>
                <w:rFonts w:ascii="Tahoma"/>
              </w:rPr>
              <w:t>3 021 931</w:t>
            </w:r>
          </w:p>
        </w:tc>
        <w:tc>
          <w:tcPr>
            <w:tcW w:w="1701" w:type="dxa"/>
          </w:tcPr>
          <w:p w:rsidR="006E43F9" w:rsidRDefault="004D2AC8">
            <w:pPr>
              <w:jc w:val="right"/>
              <w:rPr>
                <w:rFonts w:ascii="Tahoma"/>
              </w:rPr>
            </w:pPr>
            <w:r>
              <w:rPr>
                <w:rFonts w:ascii="Tahoma"/>
              </w:rPr>
              <w:t>-177 385</w:t>
            </w:r>
          </w:p>
        </w:tc>
        <w:tc>
          <w:tcPr>
            <w:tcW w:w="1134" w:type="dxa"/>
          </w:tcPr>
          <w:p w:rsidR="006E43F9" w:rsidRDefault="004D2AC8">
            <w:pPr>
              <w:jc w:val="right"/>
              <w:rPr>
                <w:rFonts w:ascii="Tahoma"/>
              </w:rPr>
            </w:pPr>
            <w:r>
              <w:rPr>
                <w:rFonts w:ascii="Tahoma"/>
              </w:rPr>
              <w:t>-5,87 %</w:t>
            </w:r>
          </w:p>
        </w:tc>
      </w:tr>
      <w:tr w:rsidR="006E43F9">
        <w:tc>
          <w:tcPr>
            <w:tcW w:w="3402" w:type="dxa"/>
          </w:tcPr>
          <w:p w:rsidR="006E43F9" w:rsidRDefault="004D2AC8">
            <w:pPr>
              <w:rPr>
                <w:rFonts w:ascii="Tahoma"/>
              </w:rPr>
            </w:pPr>
            <w:r>
              <w:rPr>
                <w:rFonts w:ascii="Tahoma"/>
              </w:rPr>
              <w:t>Dotation amort. sur immobilisations</w:t>
            </w:r>
          </w:p>
        </w:tc>
        <w:tc>
          <w:tcPr>
            <w:tcW w:w="1701" w:type="dxa"/>
          </w:tcPr>
          <w:p w:rsidR="006E43F9" w:rsidRDefault="004D2AC8">
            <w:pPr>
              <w:jc w:val="right"/>
              <w:rPr>
                <w:rFonts w:ascii="Tahoma"/>
              </w:rPr>
            </w:pPr>
            <w:r>
              <w:rPr>
                <w:rFonts w:ascii="Tahoma"/>
              </w:rPr>
              <w:t>1 314 745</w:t>
            </w:r>
          </w:p>
        </w:tc>
        <w:tc>
          <w:tcPr>
            <w:tcW w:w="1701" w:type="dxa"/>
          </w:tcPr>
          <w:p w:rsidR="006E43F9" w:rsidRDefault="004D2AC8">
            <w:pPr>
              <w:jc w:val="right"/>
              <w:rPr>
                <w:rFonts w:ascii="Tahoma"/>
              </w:rPr>
            </w:pPr>
            <w:r>
              <w:rPr>
                <w:rFonts w:ascii="Tahoma"/>
              </w:rPr>
              <w:t>1 201 178</w:t>
            </w:r>
          </w:p>
        </w:tc>
        <w:tc>
          <w:tcPr>
            <w:tcW w:w="1701" w:type="dxa"/>
          </w:tcPr>
          <w:p w:rsidR="006E43F9" w:rsidRDefault="004D2AC8">
            <w:pPr>
              <w:jc w:val="right"/>
              <w:rPr>
                <w:rFonts w:ascii="Tahoma"/>
              </w:rPr>
            </w:pPr>
            <w:r>
              <w:rPr>
                <w:rFonts w:ascii="Tahoma"/>
              </w:rPr>
              <w:t>113 567</w:t>
            </w:r>
          </w:p>
        </w:tc>
        <w:tc>
          <w:tcPr>
            <w:tcW w:w="1134" w:type="dxa"/>
          </w:tcPr>
          <w:p w:rsidR="006E43F9" w:rsidRDefault="004D2AC8">
            <w:pPr>
              <w:jc w:val="right"/>
              <w:rPr>
                <w:rFonts w:ascii="Tahoma"/>
              </w:rPr>
            </w:pPr>
            <w:r>
              <w:rPr>
                <w:rFonts w:ascii="Tahoma"/>
              </w:rPr>
              <w:t>9,45 %</w:t>
            </w:r>
          </w:p>
        </w:tc>
      </w:tr>
      <w:tr w:rsidR="006E43F9">
        <w:tc>
          <w:tcPr>
            <w:tcW w:w="3402" w:type="dxa"/>
          </w:tcPr>
          <w:p w:rsidR="006E43F9" w:rsidRDefault="004D2AC8">
            <w:pPr>
              <w:rPr>
                <w:rFonts w:ascii="Tahoma"/>
              </w:rPr>
            </w:pPr>
            <w:r>
              <w:rPr>
                <w:rFonts w:ascii="Tahoma"/>
              </w:rPr>
              <w:t>Dotations aux provisions</w:t>
            </w:r>
          </w:p>
        </w:tc>
        <w:tc>
          <w:tcPr>
            <w:tcW w:w="1701" w:type="dxa"/>
          </w:tcPr>
          <w:p w:rsidR="006E43F9" w:rsidRDefault="004D2AC8">
            <w:pPr>
              <w:jc w:val="right"/>
              <w:rPr>
                <w:rFonts w:ascii="Tahoma"/>
              </w:rPr>
            </w:pPr>
            <w:r>
              <w:rPr>
                <w:rFonts w:ascii="Tahoma"/>
              </w:rPr>
              <w:t>421 758</w:t>
            </w:r>
          </w:p>
        </w:tc>
        <w:tc>
          <w:tcPr>
            <w:tcW w:w="1701" w:type="dxa"/>
          </w:tcPr>
          <w:p w:rsidR="006E43F9" w:rsidRDefault="004D2AC8">
            <w:pPr>
              <w:jc w:val="right"/>
              <w:rPr>
                <w:rFonts w:ascii="Tahoma"/>
              </w:rPr>
            </w:pPr>
            <w:r>
              <w:rPr>
                <w:rFonts w:ascii="Tahoma"/>
              </w:rPr>
              <w:t>665 563</w:t>
            </w:r>
          </w:p>
        </w:tc>
        <w:tc>
          <w:tcPr>
            <w:tcW w:w="1701" w:type="dxa"/>
          </w:tcPr>
          <w:p w:rsidR="006E43F9" w:rsidRDefault="004D2AC8">
            <w:pPr>
              <w:jc w:val="right"/>
              <w:rPr>
                <w:rFonts w:ascii="Tahoma"/>
              </w:rPr>
            </w:pPr>
            <w:r>
              <w:rPr>
                <w:rFonts w:ascii="Tahoma"/>
              </w:rPr>
              <w:t>-243 805</w:t>
            </w:r>
          </w:p>
        </w:tc>
        <w:tc>
          <w:tcPr>
            <w:tcW w:w="1134" w:type="dxa"/>
          </w:tcPr>
          <w:p w:rsidR="006E43F9" w:rsidRDefault="004D2AC8">
            <w:pPr>
              <w:jc w:val="right"/>
              <w:rPr>
                <w:rFonts w:ascii="Tahoma"/>
              </w:rPr>
            </w:pPr>
            <w:r>
              <w:rPr>
                <w:rFonts w:ascii="Tahoma"/>
              </w:rPr>
              <w:t>-36,63 %</w:t>
            </w:r>
          </w:p>
        </w:tc>
      </w:tr>
      <w:tr w:rsidR="006E43F9">
        <w:tc>
          <w:tcPr>
            <w:tcW w:w="3402" w:type="dxa"/>
          </w:tcPr>
          <w:p w:rsidR="006E43F9" w:rsidRDefault="004D2AC8">
            <w:pPr>
              <w:rPr>
                <w:rFonts w:ascii="Tahoma"/>
              </w:rPr>
            </w:pPr>
            <w:r>
              <w:rPr>
                <w:rFonts w:ascii="Tahoma"/>
              </w:rPr>
              <w:t>Autres charges</w:t>
            </w:r>
          </w:p>
        </w:tc>
        <w:tc>
          <w:tcPr>
            <w:tcW w:w="1701" w:type="dxa"/>
          </w:tcPr>
          <w:p w:rsidR="006E43F9" w:rsidRDefault="004D2AC8">
            <w:pPr>
              <w:jc w:val="right"/>
              <w:rPr>
                <w:rFonts w:ascii="Tahoma"/>
              </w:rPr>
            </w:pPr>
            <w:r>
              <w:rPr>
                <w:rFonts w:ascii="Tahoma"/>
              </w:rPr>
              <w:t>477 950</w:t>
            </w:r>
          </w:p>
        </w:tc>
        <w:tc>
          <w:tcPr>
            <w:tcW w:w="1701" w:type="dxa"/>
          </w:tcPr>
          <w:p w:rsidR="006E43F9" w:rsidRDefault="004D2AC8">
            <w:pPr>
              <w:jc w:val="right"/>
              <w:rPr>
                <w:rFonts w:ascii="Tahoma"/>
              </w:rPr>
            </w:pPr>
            <w:r>
              <w:rPr>
                <w:rFonts w:ascii="Tahoma"/>
              </w:rPr>
              <w:t>1 423 019</w:t>
            </w:r>
          </w:p>
        </w:tc>
        <w:tc>
          <w:tcPr>
            <w:tcW w:w="1701" w:type="dxa"/>
          </w:tcPr>
          <w:p w:rsidR="006E43F9" w:rsidRDefault="004D2AC8">
            <w:pPr>
              <w:jc w:val="right"/>
              <w:rPr>
                <w:rFonts w:ascii="Tahoma"/>
              </w:rPr>
            </w:pPr>
            <w:r>
              <w:rPr>
                <w:rFonts w:ascii="Tahoma"/>
              </w:rPr>
              <w:t>-945 068</w:t>
            </w:r>
          </w:p>
        </w:tc>
        <w:tc>
          <w:tcPr>
            <w:tcW w:w="1134" w:type="dxa"/>
          </w:tcPr>
          <w:p w:rsidR="006E43F9" w:rsidRDefault="004D2AC8">
            <w:pPr>
              <w:jc w:val="right"/>
              <w:rPr>
                <w:rFonts w:ascii="Tahoma"/>
              </w:rPr>
            </w:pPr>
            <w:r>
              <w:rPr>
                <w:rFonts w:ascii="Tahoma"/>
              </w:rPr>
              <w:t>-66,41 %</w:t>
            </w:r>
          </w:p>
        </w:tc>
      </w:tr>
      <w:tr w:rsidR="006E43F9">
        <w:tc>
          <w:tcPr>
            <w:tcW w:w="3402" w:type="dxa"/>
          </w:tcPr>
          <w:p w:rsidR="006E43F9" w:rsidRDefault="004D2AC8">
            <w:pPr>
              <w:rPr>
                <w:rFonts w:ascii="Tahoma"/>
              </w:rPr>
            </w:pPr>
            <w:r>
              <w:rPr>
                <w:rFonts w:ascii="Tahoma"/>
              </w:rPr>
              <w:t>Charges d'exploitation</w:t>
            </w:r>
          </w:p>
        </w:tc>
        <w:tc>
          <w:tcPr>
            <w:tcW w:w="1701" w:type="dxa"/>
          </w:tcPr>
          <w:p w:rsidR="006E43F9" w:rsidRDefault="004D2AC8">
            <w:pPr>
              <w:jc w:val="right"/>
              <w:rPr>
                <w:rFonts w:ascii="Tahoma"/>
              </w:rPr>
            </w:pPr>
            <w:r>
              <w:rPr>
                <w:rFonts w:ascii="Tahoma"/>
              </w:rPr>
              <w:t>52 398 749</w:t>
            </w:r>
          </w:p>
        </w:tc>
        <w:tc>
          <w:tcPr>
            <w:tcW w:w="1701" w:type="dxa"/>
          </w:tcPr>
          <w:p w:rsidR="006E43F9" w:rsidRDefault="004D2AC8">
            <w:pPr>
              <w:jc w:val="right"/>
              <w:rPr>
                <w:rFonts w:ascii="Tahoma"/>
              </w:rPr>
            </w:pPr>
            <w:r>
              <w:rPr>
                <w:rFonts w:ascii="Tahoma"/>
              </w:rPr>
              <w:t>48 471 813</w:t>
            </w:r>
          </w:p>
        </w:tc>
        <w:tc>
          <w:tcPr>
            <w:tcW w:w="1701" w:type="dxa"/>
          </w:tcPr>
          <w:p w:rsidR="006E43F9" w:rsidRDefault="004D2AC8">
            <w:pPr>
              <w:jc w:val="right"/>
              <w:rPr>
                <w:rFonts w:ascii="Tahoma"/>
              </w:rPr>
            </w:pPr>
            <w:r>
              <w:rPr>
                <w:rFonts w:ascii="Tahoma"/>
              </w:rPr>
              <w:t>3 926 936</w:t>
            </w:r>
          </w:p>
        </w:tc>
        <w:tc>
          <w:tcPr>
            <w:tcW w:w="1134" w:type="dxa"/>
          </w:tcPr>
          <w:p w:rsidR="006E43F9" w:rsidRDefault="004D2AC8">
            <w:pPr>
              <w:jc w:val="right"/>
              <w:rPr>
                <w:rFonts w:ascii="Tahoma"/>
              </w:rPr>
            </w:pPr>
            <w:r>
              <w:rPr>
                <w:rFonts w:ascii="Tahoma"/>
              </w:rPr>
              <w:t>8,10 %</w:t>
            </w:r>
          </w:p>
        </w:tc>
      </w:tr>
      <w:tr w:rsidR="006E43F9">
        <w:tc>
          <w:tcPr>
            <w:tcW w:w="3402" w:type="dxa"/>
          </w:tcPr>
          <w:p w:rsidR="006E43F9" w:rsidRDefault="004D2AC8">
            <w:pPr>
              <w:rPr>
                <w:rFonts w:ascii="Tahoma" w:hAnsi="Tahoma"/>
              </w:rPr>
            </w:pPr>
            <w:r>
              <w:rPr>
                <w:rFonts w:ascii="Tahoma" w:hAnsi="Tahoma"/>
              </w:rPr>
              <w:t>Résultat d'exploitation</w:t>
            </w:r>
          </w:p>
        </w:tc>
        <w:tc>
          <w:tcPr>
            <w:tcW w:w="1701" w:type="dxa"/>
          </w:tcPr>
          <w:p w:rsidR="006E43F9" w:rsidRDefault="004D2AC8">
            <w:pPr>
              <w:jc w:val="right"/>
              <w:rPr>
                <w:rFonts w:ascii="Tahoma"/>
              </w:rPr>
            </w:pPr>
            <w:r>
              <w:rPr>
                <w:rFonts w:ascii="Tahoma"/>
              </w:rPr>
              <w:t>5 138 012</w:t>
            </w:r>
          </w:p>
        </w:tc>
        <w:tc>
          <w:tcPr>
            <w:tcW w:w="1701" w:type="dxa"/>
          </w:tcPr>
          <w:p w:rsidR="006E43F9" w:rsidRDefault="004D2AC8">
            <w:pPr>
              <w:jc w:val="right"/>
              <w:rPr>
                <w:rFonts w:ascii="Tahoma"/>
              </w:rPr>
            </w:pPr>
            <w:r>
              <w:rPr>
                <w:rFonts w:ascii="Tahoma"/>
              </w:rPr>
              <w:t>7 207 641</w:t>
            </w:r>
          </w:p>
        </w:tc>
        <w:tc>
          <w:tcPr>
            <w:tcW w:w="1701" w:type="dxa"/>
          </w:tcPr>
          <w:p w:rsidR="006E43F9" w:rsidRDefault="004D2AC8">
            <w:pPr>
              <w:jc w:val="right"/>
              <w:rPr>
                <w:rFonts w:ascii="Tahoma"/>
              </w:rPr>
            </w:pPr>
            <w:r>
              <w:rPr>
                <w:rFonts w:ascii="Tahoma"/>
              </w:rPr>
              <w:t>-2 069 630</w:t>
            </w:r>
          </w:p>
        </w:tc>
        <w:tc>
          <w:tcPr>
            <w:tcW w:w="1134" w:type="dxa"/>
          </w:tcPr>
          <w:p w:rsidR="006E43F9" w:rsidRDefault="004D2AC8">
            <w:pPr>
              <w:jc w:val="right"/>
              <w:rPr>
                <w:rFonts w:ascii="Tahoma"/>
              </w:rPr>
            </w:pPr>
            <w:r>
              <w:rPr>
                <w:rFonts w:ascii="Tahoma"/>
              </w:rPr>
              <w:t>-28,71 %</w:t>
            </w:r>
          </w:p>
        </w:tc>
      </w:tr>
      <w:tr w:rsidR="006E43F9">
        <w:tc>
          <w:tcPr>
            <w:tcW w:w="3402" w:type="dxa"/>
          </w:tcPr>
          <w:p w:rsidR="006E43F9" w:rsidRDefault="004D2AC8">
            <w:pPr>
              <w:rPr>
                <w:rFonts w:ascii="Tahoma" w:hAnsi="Tahoma"/>
              </w:rPr>
            </w:pPr>
            <w:r>
              <w:rPr>
                <w:rFonts w:ascii="Tahoma" w:hAnsi="Tahoma"/>
              </w:rPr>
              <w:t>Perte attribuée ou bénéfice transféré</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rPr>
            </w:pPr>
            <w:r>
              <w:rPr>
                <w:rFonts w:ascii="Tahoma"/>
              </w:rPr>
              <w:t>Produits financiers</w:t>
            </w:r>
          </w:p>
        </w:tc>
        <w:tc>
          <w:tcPr>
            <w:tcW w:w="1701" w:type="dxa"/>
          </w:tcPr>
          <w:p w:rsidR="006E43F9" w:rsidRDefault="004D2AC8">
            <w:pPr>
              <w:jc w:val="right"/>
              <w:rPr>
                <w:rFonts w:ascii="Tahoma"/>
              </w:rPr>
            </w:pPr>
            <w:r>
              <w:rPr>
                <w:rFonts w:ascii="Tahoma"/>
              </w:rPr>
              <w:t>29 671</w:t>
            </w:r>
          </w:p>
        </w:tc>
        <w:tc>
          <w:tcPr>
            <w:tcW w:w="1701" w:type="dxa"/>
          </w:tcPr>
          <w:p w:rsidR="006E43F9" w:rsidRDefault="004D2AC8">
            <w:pPr>
              <w:jc w:val="right"/>
              <w:rPr>
                <w:rFonts w:ascii="Tahoma"/>
              </w:rPr>
            </w:pPr>
            <w:r>
              <w:rPr>
                <w:rFonts w:ascii="Tahoma"/>
              </w:rPr>
              <w:t>539 912</w:t>
            </w:r>
          </w:p>
        </w:tc>
        <w:tc>
          <w:tcPr>
            <w:tcW w:w="1701" w:type="dxa"/>
          </w:tcPr>
          <w:p w:rsidR="006E43F9" w:rsidRDefault="004D2AC8">
            <w:pPr>
              <w:jc w:val="right"/>
              <w:rPr>
                <w:rFonts w:ascii="Tahoma"/>
              </w:rPr>
            </w:pPr>
            <w:r>
              <w:rPr>
                <w:rFonts w:ascii="Tahoma"/>
              </w:rPr>
              <w:t>-510 241</w:t>
            </w:r>
          </w:p>
        </w:tc>
        <w:tc>
          <w:tcPr>
            <w:tcW w:w="1134" w:type="dxa"/>
          </w:tcPr>
          <w:p w:rsidR="006E43F9" w:rsidRDefault="004D2AC8">
            <w:pPr>
              <w:jc w:val="right"/>
              <w:rPr>
                <w:rFonts w:ascii="Tahoma"/>
              </w:rPr>
            </w:pPr>
            <w:r>
              <w:rPr>
                <w:rFonts w:ascii="Tahoma"/>
              </w:rPr>
              <w:t>-94,50 %</w:t>
            </w:r>
          </w:p>
        </w:tc>
      </w:tr>
      <w:tr w:rsidR="006E43F9">
        <w:tc>
          <w:tcPr>
            <w:tcW w:w="3402" w:type="dxa"/>
          </w:tcPr>
          <w:p w:rsidR="006E43F9" w:rsidRDefault="004D2AC8">
            <w:pPr>
              <w:rPr>
                <w:rFonts w:ascii="Tahoma" w:hAnsi="Tahoma"/>
              </w:rPr>
            </w:pPr>
            <w:r>
              <w:rPr>
                <w:rFonts w:ascii="Tahoma" w:hAnsi="Tahoma"/>
              </w:rPr>
              <w:t>Charges financières</w:t>
            </w:r>
          </w:p>
        </w:tc>
        <w:tc>
          <w:tcPr>
            <w:tcW w:w="1701" w:type="dxa"/>
          </w:tcPr>
          <w:p w:rsidR="006E43F9" w:rsidRDefault="004D2AC8">
            <w:pPr>
              <w:jc w:val="right"/>
              <w:rPr>
                <w:rFonts w:ascii="Tahoma"/>
              </w:rPr>
            </w:pPr>
            <w:r>
              <w:rPr>
                <w:rFonts w:ascii="Tahoma"/>
              </w:rPr>
              <w:t>270 267</w:t>
            </w:r>
          </w:p>
        </w:tc>
        <w:tc>
          <w:tcPr>
            <w:tcW w:w="1701" w:type="dxa"/>
          </w:tcPr>
          <w:p w:rsidR="006E43F9" w:rsidRDefault="004D2AC8">
            <w:pPr>
              <w:jc w:val="right"/>
              <w:rPr>
                <w:rFonts w:ascii="Tahoma"/>
              </w:rPr>
            </w:pPr>
            <w:r>
              <w:rPr>
                <w:rFonts w:ascii="Tahoma"/>
              </w:rPr>
              <w:t>676 069</w:t>
            </w:r>
          </w:p>
        </w:tc>
        <w:tc>
          <w:tcPr>
            <w:tcW w:w="1701" w:type="dxa"/>
          </w:tcPr>
          <w:p w:rsidR="006E43F9" w:rsidRDefault="004D2AC8">
            <w:pPr>
              <w:jc w:val="right"/>
              <w:rPr>
                <w:rFonts w:ascii="Tahoma"/>
              </w:rPr>
            </w:pPr>
            <w:r>
              <w:rPr>
                <w:rFonts w:ascii="Tahoma"/>
              </w:rPr>
              <w:t>-405 802</w:t>
            </w:r>
          </w:p>
        </w:tc>
        <w:tc>
          <w:tcPr>
            <w:tcW w:w="1134" w:type="dxa"/>
          </w:tcPr>
          <w:p w:rsidR="006E43F9" w:rsidRDefault="004D2AC8">
            <w:pPr>
              <w:jc w:val="right"/>
              <w:rPr>
                <w:rFonts w:ascii="Tahoma"/>
              </w:rPr>
            </w:pPr>
            <w:r>
              <w:rPr>
                <w:rFonts w:ascii="Tahoma"/>
              </w:rPr>
              <w:t>-60,02 %</w:t>
            </w:r>
          </w:p>
        </w:tc>
      </w:tr>
      <w:tr w:rsidR="006E43F9">
        <w:tc>
          <w:tcPr>
            <w:tcW w:w="3402" w:type="dxa"/>
          </w:tcPr>
          <w:p w:rsidR="006E43F9" w:rsidRDefault="004D2AC8">
            <w:pPr>
              <w:rPr>
                <w:rFonts w:ascii="Tahoma" w:hAnsi="Tahoma"/>
              </w:rPr>
            </w:pPr>
            <w:r>
              <w:rPr>
                <w:rFonts w:ascii="Tahoma" w:hAnsi="Tahoma"/>
              </w:rPr>
              <w:t>Résultat Courant</w:t>
            </w:r>
          </w:p>
        </w:tc>
        <w:tc>
          <w:tcPr>
            <w:tcW w:w="1701" w:type="dxa"/>
          </w:tcPr>
          <w:p w:rsidR="006E43F9" w:rsidRDefault="004D2AC8">
            <w:pPr>
              <w:jc w:val="right"/>
              <w:rPr>
                <w:rFonts w:ascii="Tahoma"/>
              </w:rPr>
            </w:pPr>
            <w:r>
              <w:rPr>
                <w:rFonts w:ascii="Tahoma"/>
              </w:rPr>
              <w:t>4 897 415</w:t>
            </w:r>
          </w:p>
        </w:tc>
        <w:tc>
          <w:tcPr>
            <w:tcW w:w="1701" w:type="dxa"/>
          </w:tcPr>
          <w:p w:rsidR="006E43F9" w:rsidRDefault="004D2AC8">
            <w:pPr>
              <w:jc w:val="right"/>
              <w:rPr>
                <w:rFonts w:ascii="Tahoma"/>
              </w:rPr>
            </w:pPr>
            <w:r>
              <w:rPr>
                <w:rFonts w:ascii="Tahoma"/>
              </w:rPr>
              <w:t>7 071 484</w:t>
            </w:r>
          </w:p>
        </w:tc>
        <w:tc>
          <w:tcPr>
            <w:tcW w:w="1701" w:type="dxa"/>
          </w:tcPr>
          <w:p w:rsidR="006E43F9" w:rsidRDefault="004D2AC8">
            <w:pPr>
              <w:jc w:val="right"/>
              <w:rPr>
                <w:rFonts w:ascii="Tahoma"/>
              </w:rPr>
            </w:pPr>
            <w:r>
              <w:rPr>
                <w:rFonts w:ascii="Tahoma"/>
              </w:rPr>
              <w:t>-2 174 069</w:t>
            </w:r>
          </w:p>
        </w:tc>
        <w:tc>
          <w:tcPr>
            <w:tcW w:w="1134" w:type="dxa"/>
          </w:tcPr>
          <w:p w:rsidR="006E43F9" w:rsidRDefault="004D2AC8">
            <w:pPr>
              <w:jc w:val="right"/>
              <w:rPr>
                <w:rFonts w:ascii="Tahoma"/>
              </w:rPr>
            </w:pPr>
            <w:r>
              <w:rPr>
                <w:rFonts w:ascii="Tahoma"/>
              </w:rPr>
              <w:t>-30,74 %</w:t>
            </w:r>
          </w:p>
        </w:tc>
      </w:tr>
      <w:tr w:rsidR="006E43F9">
        <w:tc>
          <w:tcPr>
            <w:tcW w:w="3402" w:type="dxa"/>
          </w:tcPr>
          <w:p w:rsidR="006E43F9" w:rsidRDefault="004D2AC8">
            <w:pPr>
              <w:rPr>
                <w:rFonts w:ascii="Tahoma"/>
              </w:rPr>
            </w:pPr>
            <w:r>
              <w:rPr>
                <w:rFonts w:ascii="Tahoma"/>
              </w:rPr>
              <w:t>Produits exceptionnels</w:t>
            </w:r>
          </w:p>
        </w:tc>
        <w:tc>
          <w:tcPr>
            <w:tcW w:w="1701" w:type="dxa"/>
          </w:tcPr>
          <w:p w:rsidR="006E43F9" w:rsidRDefault="004D2AC8">
            <w:pPr>
              <w:jc w:val="right"/>
              <w:rPr>
                <w:rFonts w:ascii="Tahoma"/>
              </w:rPr>
            </w:pPr>
            <w:r>
              <w:rPr>
                <w:rFonts w:ascii="Tahoma"/>
              </w:rPr>
              <w:t>596 999</w:t>
            </w:r>
          </w:p>
        </w:tc>
        <w:tc>
          <w:tcPr>
            <w:tcW w:w="1701" w:type="dxa"/>
          </w:tcPr>
          <w:p w:rsidR="006E43F9" w:rsidRDefault="004D2AC8">
            <w:pPr>
              <w:jc w:val="right"/>
              <w:rPr>
                <w:rFonts w:ascii="Tahoma"/>
              </w:rPr>
            </w:pPr>
            <w:r>
              <w:rPr>
                <w:rFonts w:ascii="Tahoma"/>
              </w:rPr>
              <w:t>595 082</w:t>
            </w:r>
          </w:p>
        </w:tc>
        <w:tc>
          <w:tcPr>
            <w:tcW w:w="1701" w:type="dxa"/>
          </w:tcPr>
          <w:p w:rsidR="006E43F9" w:rsidRDefault="004D2AC8">
            <w:pPr>
              <w:jc w:val="right"/>
              <w:rPr>
                <w:rFonts w:ascii="Tahoma"/>
              </w:rPr>
            </w:pPr>
            <w:r>
              <w:rPr>
                <w:rFonts w:ascii="Tahoma"/>
              </w:rPr>
              <w:t>1 917</w:t>
            </w:r>
          </w:p>
        </w:tc>
        <w:tc>
          <w:tcPr>
            <w:tcW w:w="1134" w:type="dxa"/>
          </w:tcPr>
          <w:p w:rsidR="006E43F9" w:rsidRDefault="004D2AC8">
            <w:pPr>
              <w:jc w:val="right"/>
              <w:rPr>
                <w:rFonts w:ascii="Tahoma"/>
              </w:rPr>
            </w:pPr>
            <w:r>
              <w:rPr>
                <w:rFonts w:ascii="Tahoma"/>
              </w:rPr>
              <w:t>0,32 %</w:t>
            </w:r>
          </w:p>
        </w:tc>
      </w:tr>
      <w:tr w:rsidR="006E43F9">
        <w:tc>
          <w:tcPr>
            <w:tcW w:w="3402" w:type="dxa"/>
          </w:tcPr>
          <w:p w:rsidR="006E43F9" w:rsidRDefault="004D2AC8">
            <w:pPr>
              <w:rPr>
                <w:rFonts w:ascii="Tahoma"/>
              </w:rPr>
            </w:pPr>
            <w:r>
              <w:rPr>
                <w:rFonts w:ascii="Tahoma"/>
              </w:rPr>
              <w:t>Charges exceptionnelles</w:t>
            </w:r>
          </w:p>
        </w:tc>
        <w:tc>
          <w:tcPr>
            <w:tcW w:w="1701" w:type="dxa"/>
          </w:tcPr>
          <w:p w:rsidR="006E43F9" w:rsidRDefault="004D2AC8">
            <w:pPr>
              <w:jc w:val="right"/>
              <w:rPr>
                <w:rFonts w:ascii="Tahoma"/>
              </w:rPr>
            </w:pPr>
            <w:r>
              <w:rPr>
                <w:rFonts w:ascii="Tahoma"/>
              </w:rPr>
              <w:t>1 146 751</w:t>
            </w:r>
          </w:p>
        </w:tc>
        <w:tc>
          <w:tcPr>
            <w:tcW w:w="1701" w:type="dxa"/>
          </w:tcPr>
          <w:p w:rsidR="006E43F9" w:rsidRDefault="004D2AC8">
            <w:pPr>
              <w:jc w:val="right"/>
              <w:rPr>
                <w:rFonts w:ascii="Tahoma"/>
              </w:rPr>
            </w:pPr>
            <w:r>
              <w:rPr>
                <w:rFonts w:ascii="Tahoma"/>
              </w:rPr>
              <w:t>1 829 485</w:t>
            </w:r>
          </w:p>
        </w:tc>
        <w:tc>
          <w:tcPr>
            <w:tcW w:w="1701" w:type="dxa"/>
          </w:tcPr>
          <w:p w:rsidR="006E43F9" w:rsidRDefault="004D2AC8">
            <w:pPr>
              <w:jc w:val="right"/>
              <w:rPr>
                <w:rFonts w:ascii="Tahoma"/>
              </w:rPr>
            </w:pPr>
            <w:r>
              <w:rPr>
                <w:rFonts w:ascii="Tahoma"/>
              </w:rPr>
              <w:t>-682 734</w:t>
            </w:r>
          </w:p>
        </w:tc>
        <w:tc>
          <w:tcPr>
            <w:tcW w:w="1134" w:type="dxa"/>
          </w:tcPr>
          <w:p w:rsidR="006E43F9" w:rsidRDefault="004D2AC8">
            <w:pPr>
              <w:jc w:val="right"/>
              <w:rPr>
                <w:rFonts w:ascii="Tahoma"/>
              </w:rPr>
            </w:pPr>
            <w:r>
              <w:rPr>
                <w:rFonts w:ascii="Tahoma"/>
              </w:rPr>
              <w:t>-37,32 %</w:t>
            </w:r>
          </w:p>
        </w:tc>
      </w:tr>
      <w:tr w:rsidR="006E43F9">
        <w:tc>
          <w:tcPr>
            <w:tcW w:w="3402" w:type="dxa"/>
          </w:tcPr>
          <w:p w:rsidR="006E43F9" w:rsidRDefault="004D2AC8">
            <w:pPr>
              <w:rPr>
                <w:rFonts w:ascii="Tahoma" w:hAnsi="Tahoma"/>
              </w:rPr>
            </w:pPr>
            <w:r>
              <w:rPr>
                <w:rFonts w:ascii="Tahoma" w:hAnsi="Tahoma"/>
              </w:rPr>
              <w:t>Participation des salariés</w:t>
            </w:r>
          </w:p>
        </w:tc>
        <w:tc>
          <w:tcPr>
            <w:tcW w:w="1701" w:type="dxa"/>
          </w:tcPr>
          <w:p w:rsidR="006E43F9" w:rsidRDefault="004D2AC8">
            <w:pPr>
              <w:jc w:val="right"/>
              <w:rPr>
                <w:rFonts w:ascii="Tahoma"/>
              </w:rPr>
            </w:pPr>
            <w:r>
              <w:rPr>
                <w:rFonts w:ascii="Tahoma"/>
              </w:rPr>
              <w:t>494 705</w:t>
            </w:r>
          </w:p>
        </w:tc>
        <w:tc>
          <w:tcPr>
            <w:tcW w:w="1701" w:type="dxa"/>
          </w:tcPr>
          <w:p w:rsidR="006E43F9" w:rsidRDefault="004D2AC8">
            <w:pPr>
              <w:jc w:val="right"/>
              <w:rPr>
                <w:rFonts w:ascii="Tahoma"/>
              </w:rPr>
            </w:pPr>
            <w:r>
              <w:rPr>
                <w:rFonts w:ascii="Tahoma"/>
              </w:rPr>
              <w:t>752 712</w:t>
            </w:r>
          </w:p>
        </w:tc>
        <w:tc>
          <w:tcPr>
            <w:tcW w:w="1701" w:type="dxa"/>
          </w:tcPr>
          <w:p w:rsidR="006E43F9" w:rsidRDefault="004D2AC8">
            <w:pPr>
              <w:jc w:val="right"/>
              <w:rPr>
                <w:rFonts w:ascii="Tahoma"/>
              </w:rPr>
            </w:pPr>
            <w:r>
              <w:rPr>
                <w:rFonts w:ascii="Tahoma"/>
              </w:rPr>
              <w:t>-258 007</w:t>
            </w:r>
          </w:p>
        </w:tc>
        <w:tc>
          <w:tcPr>
            <w:tcW w:w="1134" w:type="dxa"/>
          </w:tcPr>
          <w:p w:rsidR="006E43F9" w:rsidRDefault="004D2AC8">
            <w:pPr>
              <w:jc w:val="right"/>
              <w:rPr>
                <w:rFonts w:ascii="Tahoma"/>
              </w:rPr>
            </w:pPr>
            <w:r>
              <w:rPr>
                <w:rFonts w:ascii="Tahoma"/>
              </w:rPr>
              <w:t>-34,28 %</w:t>
            </w:r>
          </w:p>
        </w:tc>
      </w:tr>
      <w:tr w:rsidR="006E43F9">
        <w:tc>
          <w:tcPr>
            <w:tcW w:w="3402" w:type="dxa"/>
          </w:tcPr>
          <w:p w:rsidR="006E43F9" w:rsidRDefault="004D2AC8">
            <w:pPr>
              <w:rPr>
                <w:rFonts w:ascii="Tahoma" w:hAnsi="Tahoma"/>
              </w:rPr>
            </w:pPr>
            <w:r>
              <w:rPr>
                <w:rFonts w:ascii="Tahoma" w:hAnsi="Tahoma"/>
              </w:rPr>
              <w:t>Impôt sur les bénéfices</w:t>
            </w:r>
          </w:p>
        </w:tc>
        <w:tc>
          <w:tcPr>
            <w:tcW w:w="1701" w:type="dxa"/>
          </w:tcPr>
          <w:p w:rsidR="006E43F9" w:rsidRDefault="004D2AC8">
            <w:pPr>
              <w:jc w:val="right"/>
              <w:rPr>
                <w:rFonts w:ascii="Tahoma"/>
              </w:rPr>
            </w:pPr>
            <w:r>
              <w:rPr>
                <w:rFonts w:ascii="Tahoma"/>
              </w:rPr>
              <w:t>910 138</w:t>
            </w:r>
          </w:p>
        </w:tc>
        <w:tc>
          <w:tcPr>
            <w:tcW w:w="1701" w:type="dxa"/>
          </w:tcPr>
          <w:p w:rsidR="006E43F9" w:rsidRDefault="004D2AC8">
            <w:pPr>
              <w:jc w:val="right"/>
              <w:rPr>
                <w:rFonts w:ascii="Tahoma"/>
              </w:rPr>
            </w:pPr>
            <w:r>
              <w:rPr>
                <w:rFonts w:ascii="Tahoma"/>
              </w:rPr>
              <w:t>1 427 693</w:t>
            </w:r>
          </w:p>
        </w:tc>
        <w:tc>
          <w:tcPr>
            <w:tcW w:w="1701" w:type="dxa"/>
          </w:tcPr>
          <w:p w:rsidR="006E43F9" w:rsidRDefault="004D2AC8">
            <w:pPr>
              <w:jc w:val="right"/>
              <w:rPr>
                <w:rFonts w:ascii="Tahoma"/>
              </w:rPr>
            </w:pPr>
            <w:r>
              <w:rPr>
                <w:rFonts w:ascii="Tahoma"/>
              </w:rPr>
              <w:t>-517 555</w:t>
            </w:r>
          </w:p>
        </w:tc>
        <w:tc>
          <w:tcPr>
            <w:tcW w:w="1134" w:type="dxa"/>
          </w:tcPr>
          <w:p w:rsidR="006E43F9" w:rsidRDefault="004D2AC8">
            <w:pPr>
              <w:jc w:val="right"/>
              <w:rPr>
                <w:rFonts w:ascii="Tahoma"/>
              </w:rPr>
            </w:pPr>
            <w:r>
              <w:rPr>
                <w:rFonts w:ascii="Tahoma"/>
              </w:rPr>
              <w:t>-36,25 %</w:t>
            </w:r>
          </w:p>
        </w:tc>
      </w:tr>
      <w:tr w:rsidR="006E43F9">
        <w:tc>
          <w:tcPr>
            <w:tcW w:w="3402" w:type="dxa"/>
          </w:tcPr>
          <w:p w:rsidR="006E43F9" w:rsidRDefault="004D2AC8">
            <w:pPr>
              <w:rPr>
                <w:rFonts w:ascii="Tahoma" w:hAnsi="Tahoma"/>
              </w:rPr>
            </w:pPr>
            <w:r>
              <w:rPr>
                <w:rFonts w:ascii="Tahoma" w:hAnsi="Tahoma"/>
              </w:rPr>
              <w:t>Résultat de l'exercice</w:t>
            </w:r>
          </w:p>
        </w:tc>
        <w:tc>
          <w:tcPr>
            <w:tcW w:w="1701" w:type="dxa"/>
          </w:tcPr>
          <w:p w:rsidR="006E43F9" w:rsidRDefault="004D2AC8">
            <w:pPr>
              <w:jc w:val="right"/>
              <w:rPr>
                <w:rFonts w:ascii="Tahoma"/>
              </w:rPr>
            </w:pPr>
            <w:r>
              <w:rPr>
                <w:rFonts w:ascii="Tahoma"/>
              </w:rPr>
              <w:t>2 942 820</w:t>
            </w:r>
          </w:p>
        </w:tc>
        <w:tc>
          <w:tcPr>
            <w:tcW w:w="1701" w:type="dxa"/>
          </w:tcPr>
          <w:p w:rsidR="006E43F9" w:rsidRDefault="004D2AC8">
            <w:pPr>
              <w:jc w:val="right"/>
              <w:rPr>
                <w:rFonts w:ascii="Tahoma"/>
              </w:rPr>
            </w:pPr>
            <w:r>
              <w:rPr>
                <w:rFonts w:ascii="Tahoma"/>
              </w:rPr>
              <w:t>3 656 676</w:t>
            </w:r>
          </w:p>
        </w:tc>
        <w:tc>
          <w:tcPr>
            <w:tcW w:w="1701" w:type="dxa"/>
          </w:tcPr>
          <w:p w:rsidR="006E43F9" w:rsidRDefault="004D2AC8">
            <w:pPr>
              <w:jc w:val="right"/>
              <w:rPr>
                <w:rFonts w:ascii="Tahoma"/>
              </w:rPr>
            </w:pPr>
            <w:r>
              <w:rPr>
                <w:rFonts w:ascii="Tahoma"/>
              </w:rPr>
              <w:t>-713 856</w:t>
            </w:r>
          </w:p>
        </w:tc>
        <w:tc>
          <w:tcPr>
            <w:tcW w:w="1134" w:type="dxa"/>
          </w:tcPr>
          <w:p w:rsidR="006E43F9" w:rsidRDefault="004D2AC8">
            <w:pPr>
              <w:jc w:val="right"/>
              <w:rPr>
                <w:rFonts w:ascii="Tahoma"/>
              </w:rPr>
            </w:pPr>
            <w:r>
              <w:rPr>
                <w:rFonts w:ascii="Tahoma"/>
              </w:rPr>
              <w:t>-19,52 %</w:t>
            </w:r>
          </w:p>
        </w:tc>
      </w:tr>
      <w:tr w:rsidR="006E43F9">
        <w:tc>
          <w:tcPr>
            <w:tcW w:w="3402" w:type="dxa"/>
          </w:tcPr>
          <w:p w:rsidR="006E43F9" w:rsidRDefault="004D2AC8">
            <w:pPr>
              <w:rPr>
                <w:rFonts w:ascii="Tahoma" w:hAnsi="Tahoma"/>
              </w:rPr>
            </w:pPr>
            <w:r>
              <w:rPr>
                <w:rFonts w:ascii="Tahoma" w:hAnsi="Tahoma"/>
              </w:rPr>
              <w:t>Capacité d'autofinancement</w:t>
            </w:r>
          </w:p>
        </w:tc>
        <w:tc>
          <w:tcPr>
            <w:tcW w:w="1701" w:type="dxa"/>
          </w:tcPr>
          <w:p w:rsidR="006E43F9" w:rsidRDefault="004D2AC8">
            <w:pPr>
              <w:jc w:val="right"/>
              <w:rPr>
                <w:rFonts w:ascii="Tahoma"/>
              </w:rPr>
            </w:pPr>
            <w:r>
              <w:rPr>
                <w:rFonts w:ascii="Tahoma"/>
              </w:rPr>
              <w:t>4 137 162</w:t>
            </w:r>
          </w:p>
        </w:tc>
        <w:tc>
          <w:tcPr>
            <w:tcW w:w="1701" w:type="dxa"/>
          </w:tcPr>
          <w:p w:rsidR="006E43F9" w:rsidRDefault="004D2AC8">
            <w:pPr>
              <w:jc w:val="right"/>
              <w:rPr>
                <w:rFonts w:ascii="Tahoma"/>
              </w:rPr>
            </w:pPr>
            <w:r>
              <w:rPr>
                <w:rFonts w:ascii="Tahoma"/>
              </w:rPr>
              <w:t>4 438 116</w:t>
            </w:r>
          </w:p>
        </w:tc>
        <w:tc>
          <w:tcPr>
            <w:tcW w:w="1701" w:type="dxa"/>
          </w:tcPr>
          <w:p w:rsidR="006E43F9" w:rsidRDefault="004D2AC8">
            <w:pPr>
              <w:jc w:val="right"/>
              <w:rPr>
                <w:rFonts w:ascii="Tahoma"/>
              </w:rPr>
            </w:pPr>
            <w:r>
              <w:rPr>
                <w:rFonts w:ascii="Tahoma"/>
              </w:rPr>
              <w:t>-300 954</w:t>
            </w:r>
          </w:p>
        </w:tc>
        <w:tc>
          <w:tcPr>
            <w:tcW w:w="1134" w:type="dxa"/>
          </w:tcPr>
          <w:p w:rsidR="006E43F9" w:rsidRDefault="004D2AC8">
            <w:pPr>
              <w:jc w:val="right"/>
              <w:rPr>
                <w:rFonts w:ascii="Tahoma"/>
              </w:rPr>
            </w:pPr>
            <w:r>
              <w:rPr>
                <w:rFonts w:ascii="Tahoma"/>
              </w:rPr>
              <w:t>-6,78 %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FdR</w:t>
            </w:r>
          </w:p>
        </w:tc>
        <w:tc>
          <w:tcPr>
            <w:tcW w:w="1984" w:type="dxa"/>
          </w:tcPr>
          <w:p w:rsidR="006E43F9" w:rsidRDefault="004D2AC8">
            <w:pPr>
              <w:jc w:val="right"/>
              <w:rPr>
                <w:rFonts w:ascii="Tahoma" w:hAnsi="Tahoma"/>
              </w:rPr>
            </w:pPr>
            <w:r>
              <w:rPr>
                <w:rFonts w:ascii="Tahoma" w:hAnsi="Tahoma"/>
              </w:rPr>
              <w:t xml:space="preserve"> 2 857 708 €</w:t>
            </w:r>
          </w:p>
        </w:tc>
        <w:tc>
          <w:tcPr>
            <w:tcW w:w="1984" w:type="dxa"/>
          </w:tcPr>
          <w:p w:rsidR="006E43F9" w:rsidRDefault="004D2AC8">
            <w:pPr>
              <w:jc w:val="right"/>
              <w:rPr>
                <w:rFonts w:ascii="Tahoma" w:hAnsi="Tahoma"/>
              </w:rPr>
            </w:pPr>
            <w:r>
              <w:rPr>
                <w:rFonts w:ascii="Tahoma" w:hAnsi="Tahoma"/>
              </w:rPr>
              <w:t xml:space="preserve"> 4 819 555 €</w:t>
            </w:r>
          </w:p>
        </w:tc>
        <w:tc>
          <w:tcPr>
            <w:tcW w:w="1984" w:type="dxa"/>
          </w:tcPr>
          <w:p w:rsidR="006E43F9" w:rsidRDefault="004D2AC8">
            <w:pPr>
              <w:jc w:val="right"/>
              <w:rPr>
                <w:rFonts w:ascii="Tahoma" w:hAnsi="Tahoma"/>
              </w:rPr>
            </w:pPr>
            <w:r>
              <w:rPr>
                <w:rFonts w:ascii="Tahoma" w:hAnsi="Tahoma"/>
              </w:rPr>
              <w:t>-1 961 847 €</w:t>
            </w:r>
          </w:p>
        </w:tc>
      </w:tr>
      <w:tr w:rsidR="006E43F9">
        <w:tc>
          <w:tcPr>
            <w:tcW w:w="2551" w:type="dxa"/>
          </w:tcPr>
          <w:p w:rsidR="006E43F9" w:rsidRDefault="004D2AC8">
            <w:pPr>
              <w:rPr>
                <w:rFonts w:ascii="Tahoma"/>
              </w:rPr>
            </w:pPr>
            <w:r>
              <w:rPr>
                <w:rFonts w:ascii="Tahoma"/>
              </w:rPr>
              <w:t>BFR</w:t>
            </w:r>
          </w:p>
        </w:tc>
        <w:tc>
          <w:tcPr>
            <w:tcW w:w="1984" w:type="dxa"/>
          </w:tcPr>
          <w:p w:rsidR="006E43F9" w:rsidRDefault="004D2AC8">
            <w:pPr>
              <w:jc w:val="right"/>
              <w:rPr>
                <w:rFonts w:ascii="Tahoma" w:hAnsi="Tahoma"/>
              </w:rPr>
            </w:pPr>
            <w:r>
              <w:rPr>
                <w:rFonts w:ascii="Tahoma" w:hAnsi="Tahoma"/>
              </w:rPr>
              <w:t xml:space="preserve"> 3 521 067 €</w:t>
            </w:r>
          </w:p>
        </w:tc>
        <w:tc>
          <w:tcPr>
            <w:tcW w:w="1984" w:type="dxa"/>
          </w:tcPr>
          <w:p w:rsidR="006E43F9" w:rsidRDefault="004D2AC8">
            <w:pPr>
              <w:jc w:val="right"/>
              <w:rPr>
                <w:rFonts w:ascii="Tahoma" w:hAnsi="Tahoma"/>
              </w:rPr>
            </w:pPr>
            <w:r>
              <w:rPr>
                <w:rFonts w:ascii="Tahoma" w:hAnsi="Tahoma"/>
              </w:rPr>
              <w:t xml:space="preserve">   225 511 €</w:t>
            </w:r>
          </w:p>
        </w:tc>
        <w:tc>
          <w:tcPr>
            <w:tcW w:w="1984" w:type="dxa"/>
          </w:tcPr>
          <w:p w:rsidR="006E43F9" w:rsidRDefault="004D2AC8">
            <w:pPr>
              <w:jc w:val="right"/>
              <w:rPr>
                <w:rFonts w:ascii="Tahoma" w:hAnsi="Tahoma"/>
              </w:rPr>
            </w:pPr>
            <w:r>
              <w:rPr>
                <w:rFonts w:ascii="Tahoma" w:hAnsi="Tahoma"/>
              </w:rPr>
              <w:t xml:space="preserve"> 3 295 556 €</w:t>
            </w:r>
          </w:p>
        </w:tc>
      </w:tr>
      <w:tr w:rsidR="006E43F9">
        <w:tc>
          <w:tcPr>
            <w:tcW w:w="2551" w:type="dxa"/>
          </w:tcPr>
          <w:p w:rsidR="006E43F9" w:rsidRDefault="004D2AC8">
            <w:pPr>
              <w:rPr>
                <w:rFonts w:ascii="Tahoma" w:hAnsi="Tahoma"/>
              </w:rPr>
            </w:pPr>
            <w:r>
              <w:rPr>
                <w:rFonts w:ascii="Tahoma" w:hAnsi="Tahoma"/>
              </w:rPr>
              <w:t>Autonomie financière</w:t>
            </w:r>
          </w:p>
        </w:tc>
        <w:tc>
          <w:tcPr>
            <w:tcW w:w="1984" w:type="dxa"/>
          </w:tcPr>
          <w:p w:rsidR="006E43F9" w:rsidRDefault="004D2AC8">
            <w:pPr>
              <w:jc w:val="right"/>
              <w:rPr>
                <w:rFonts w:ascii="Tahoma"/>
              </w:rPr>
            </w:pPr>
            <w:r>
              <w:rPr>
                <w:rFonts w:ascii="Tahoma"/>
              </w:rPr>
              <w:t xml:space="preserve">    238,53 %</w:t>
            </w:r>
          </w:p>
        </w:tc>
        <w:tc>
          <w:tcPr>
            <w:tcW w:w="1984" w:type="dxa"/>
          </w:tcPr>
          <w:p w:rsidR="006E43F9" w:rsidRDefault="004D2AC8">
            <w:pPr>
              <w:jc w:val="right"/>
              <w:rPr>
                <w:rFonts w:ascii="Tahoma"/>
              </w:rPr>
            </w:pPr>
            <w:r>
              <w:rPr>
                <w:rFonts w:ascii="Tahoma"/>
              </w:rPr>
              <w:t xml:space="preserve">    131,99 %</w:t>
            </w:r>
          </w:p>
        </w:tc>
        <w:tc>
          <w:tcPr>
            <w:tcW w:w="1984" w:type="dxa"/>
          </w:tcPr>
          <w:p w:rsidR="006E43F9" w:rsidRDefault="004D2AC8">
            <w:pPr>
              <w:jc w:val="right"/>
              <w:rPr>
                <w:rFonts w:ascii="Tahoma"/>
              </w:rPr>
            </w:pPr>
            <w:r>
              <w:rPr>
                <w:rFonts w:ascii="Tahoma"/>
              </w:rPr>
              <w:t xml:space="preserve">    106,53 %</w:t>
            </w:r>
          </w:p>
        </w:tc>
      </w:tr>
      <w:tr w:rsidR="006E43F9">
        <w:tc>
          <w:tcPr>
            <w:tcW w:w="2551" w:type="dxa"/>
          </w:tcPr>
          <w:p w:rsidR="006E43F9" w:rsidRDefault="004D2AC8">
            <w:pPr>
              <w:rPr>
                <w:rFonts w:ascii="Tahoma" w:hAnsi="Tahoma"/>
              </w:rPr>
            </w:pPr>
            <w:r>
              <w:rPr>
                <w:rFonts w:ascii="Tahoma" w:hAnsi="Tahoma"/>
              </w:rPr>
              <w:t>Capacité remboursement</w:t>
            </w:r>
          </w:p>
        </w:tc>
        <w:tc>
          <w:tcPr>
            <w:tcW w:w="1984" w:type="dxa"/>
          </w:tcPr>
          <w:p w:rsidR="006E43F9" w:rsidRDefault="004D2AC8">
            <w:pPr>
              <w:jc w:val="right"/>
              <w:rPr>
                <w:rFonts w:ascii="Tahoma"/>
              </w:rPr>
            </w:pPr>
            <w:r>
              <w:rPr>
                <w:rFonts w:ascii="Tahoma"/>
              </w:rPr>
              <w:t xml:space="preserve">      0,00 %</w:t>
            </w:r>
          </w:p>
        </w:tc>
        <w:tc>
          <w:tcPr>
            <w:tcW w:w="1984" w:type="dxa"/>
          </w:tcPr>
          <w:p w:rsidR="006E43F9" w:rsidRDefault="004D2AC8">
            <w:pPr>
              <w:jc w:val="right"/>
              <w:rPr>
                <w:rFonts w:ascii="Tahoma"/>
              </w:rPr>
            </w:pPr>
            <w:r>
              <w:rPr>
                <w:rFonts w:ascii="Tahoma"/>
              </w:rPr>
              <w:t xml:space="preserve">      0,00 %</w:t>
            </w:r>
          </w:p>
        </w:tc>
        <w:tc>
          <w:tcPr>
            <w:tcW w:w="1984" w:type="dxa"/>
          </w:tcPr>
          <w:p w:rsidR="006E43F9" w:rsidRDefault="004D2AC8">
            <w:pPr>
              <w:jc w:val="right"/>
              <w:rPr>
                <w:rFonts w:ascii="Tahoma"/>
              </w:rPr>
            </w:pPr>
            <w:r>
              <w:rPr>
                <w:rFonts w:ascii="Tahoma"/>
              </w:rPr>
              <w:t xml:space="preserve">      0,00 %</w:t>
            </w:r>
          </w:p>
        </w:tc>
      </w:tr>
      <w:tr w:rsidR="006E43F9">
        <w:tc>
          <w:tcPr>
            <w:tcW w:w="2551" w:type="dxa"/>
          </w:tcPr>
          <w:p w:rsidR="006E43F9" w:rsidRDefault="004D2AC8">
            <w:pPr>
              <w:rPr>
                <w:rFonts w:ascii="Tahoma"/>
              </w:rPr>
            </w:pPr>
            <w:r>
              <w:rPr>
                <w:rFonts w:ascii="Tahoma"/>
              </w:rPr>
              <w:t>Couverture frais financiers</w:t>
            </w:r>
          </w:p>
        </w:tc>
        <w:tc>
          <w:tcPr>
            <w:tcW w:w="1984" w:type="dxa"/>
          </w:tcPr>
          <w:p w:rsidR="006E43F9" w:rsidRDefault="004D2AC8">
            <w:pPr>
              <w:jc w:val="right"/>
              <w:rPr>
                <w:rFonts w:ascii="Tahoma"/>
              </w:rPr>
            </w:pPr>
            <w:r>
              <w:rPr>
                <w:rFonts w:ascii="Tahoma"/>
              </w:rPr>
              <w:t xml:space="preserve">      4,33 %</w:t>
            </w:r>
          </w:p>
        </w:tc>
        <w:tc>
          <w:tcPr>
            <w:tcW w:w="1984" w:type="dxa"/>
          </w:tcPr>
          <w:p w:rsidR="006E43F9" w:rsidRDefault="004D2AC8">
            <w:pPr>
              <w:jc w:val="right"/>
              <w:rPr>
                <w:rFonts w:ascii="Tahoma"/>
              </w:rPr>
            </w:pPr>
            <w:r>
              <w:rPr>
                <w:rFonts w:ascii="Tahoma"/>
              </w:rPr>
              <w:t xml:space="preserve">      8,45 %</w:t>
            </w:r>
          </w:p>
        </w:tc>
        <w:tc>
          <w:tcPr>
            <w:tcW w:w="1984" w:type="dxa"/>
          </w:tcPr>
          <w:p w:rsidR="006E43F9" w:rsidRDefault="004D2AC8">
            <w:pPr>
              <w:jc w:val="right"/>
              <w:rPr>
                <w:rFonts w:ascii="Tahoma"/>
              </w:rPr>
            </w:pPr>
            <w:r>
              <w:rPr>
                <w:rFonts w:ascii="Tahoma"/>
              </w:rPr>
              <w:t xml:space="preserve">     -4,13 %</w:t>
            </w:r>
          </w:p>
        </w:tc>
      </w:tr>
      <w:tr w:rsidR="006E43F9">
        <w:tc>
          <w:tcPr>
            <w:tcW w:w="2551" w:type="dxa"/>
          </w:tcPr>
          <w:p w:rsidR="006E43F9" w:rsidRDefault="004D2AC8">
            <w:pPr>
              <w:rPr>
                <w:rFonts w:ascii="Tahoma"/>
              </w:rPr>
            </w:pPr>
            <w:r>
              <w:rPr>
                <w:rFonts w:ascii="Tahoma"/>
              </w:rPr>
              <w:t>Taux de Productivite</w:t>
            </w:r>
          </w:p>
        </w:tc>
        <w:tc>
          <w:tcPr>
            <w:tcW w:w="1984" w:type="dxa"/>
          </w:tcPr>
          <w:p w:rsidR="006E43F9" w:rsidRDefault="004D2AC8">
            <w:pPr>
              <w:jc w:val="right"/>
              <w:rPr>
                <w:rFonts w:ascii="Tahoma"/>
              </w:rPr>
            </w:pPr>
            <w:r>
              <w:rPr>
                <w:rFonts w:ascii="Tahoma"/>
              </w:rPr>
              <w:t xml:space="preserve">    454,80 %</w:t>
            </w:r>
          </w:p>
        </w:tc>
        <w:tc>
          <w:tcPr>
            <w:tcW w:w="1984" w:type="dxa"/>
          </w:tcPr>
          <w:p w:rsidR="006E43F9" w:rsidRDefault="004D2AC8">
            <w:pPr>
              <w:jc w:val="right"/>
              <w:rPr>
                <w:rFonts w:ascii="Tahoma"/>
              </w:rPr>
            </w:pPr>
            <w:r>
              <w:rPr>
                <w:rFonts w:ascii="Tahoma"/>
              </w:rPr>
              <w:t xml:space="preserve">    430,40 %</w:t>
            </w:r>
          </w:p>
        </w:tc>
        <w:tc>
          <w:tcPr>
            <w:tcW w:w="1984" w:type="dxa"/>
          </w:tcPr>
          <w:p w:rsidR="006E43F9" w:rsidRDefault="004D2AC8">
            <w:pPr>
              <w:jc w:val="right"/>
              <w:rPr>
                <w:rFonts w:ascii="Tahoma"/>
              </w:rPr>
            </w:pPr>
            <w:r>
              <w:rPr>
                <w:rFonts w:ascii="Tahoma"/>
              </w:rPr>
              <w:t xml:space="preserve">     24,40 %</w:t>
            </w:r>
          </w:p>
        </w:tc>
      </w:tr>
    </w:tbl>
    <w:p w:rsidR="006E43F9" w:rsidRDefault="006E43F9"/>
    <w:p w:rsidR="006E43F9" w:rsidRDefault="006E43F9"/>
    <w:p w:rsidR="006E43F9" w:rsidRDefault="006E43F9"/>
    <w:p w:rsidR="006E43F9" w:rsidRDefault="00437D00">
      <w:r>
        <w:rPr>
          <w:rFonts w:ascii="Tahoma"/>
          <w:u w:val="single"/>
        </w:rPr>
        <w:t>Commentaires</w:t>
      </w:r>
      <w:r w:rsidR="004D2AC8">
        <w:rPr>
          <w:rFonts w:ascii="Tahoma"/>
          <w:u w:val="single"/>
        </w:rPr>
        <w:t xml:space="preserve"> :</w:t>
      </w:r>
    </w:p>
    <w:p w:rsidR="006E43F9" w:rsidRDefault="006E43F9"/>
    <w:p w:rsidR="006E43F9" w:rsidRDefault="006E43F9"/>
    <w:p w:rsidR="006E43F9" w:rsidRDefault="00437D00">
      <w:r>
        <w:rPr>
          <w:rFonts w:ascii="Tahoma" w:hAnsi="Tahoma"/>
        </w:rPr>
        <w:t>L'évolution des résultats de la société s’explique par les variations suivantes :</w:t>
      </w:r>
    </w:p>
    <w:p w:rsidR="006E43F9" w:rsidRDefault="00437D00">
      <w:r w:rsidRPr="006F451D">
        <w:rPr>
          <w:noProof/>
        </w:rPr>
        <w:lastRenderedPageBreak/>
        <w:drawing>
          <wp:inline distT="0" distB="0" distL="0" distR="0" wp14:anchorId="12D39146" wp14:editId="5978D7AF">
            <wp:extent cx="5580380" cy="6581643"/>
            <wp:effectExtent l="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380" cy="6581643"/>
                    </a:xfrm>
                    <a:prstGeom prst="rect">
                      <a:avLst/>
                    </a:prstGeom>
                    <a:noFill/>
                    <a:ln>
                      <a:noFill/>
                    </a:ln>
                  </pic:spPr>
                </pic:pic>
              </a:graphicData>
            </a:graphic>
          </wp:inline>
        </w:drawing>
      </w:r>
    </w:p>
    <w:p w:rsidR="006E43F9" w:rsidRDefault="006E43F9"/>
    <w:p w:rsidR="006E43F9" w:rsidRDefault="004D2AC8">
      <w:r>
        <w:rPr>
          <w:rFonts w:ascii="Tahoma"/>
          <w:b/>
        </w:rPr>
        <w:t>A.  CLIENTS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46"/>
        <w:gridCol w:w="1665"/>
        <w:gridCol w:w="1665"/>
        <w:gridCol w:w="1552"/>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Clients et comptes rattachés (Brut)</w:t>
            </w:r>
          </w:p>
        </w:tc>
        <w:tc>
          <w:tcPr>
            <w:tcW w:w="1701" w:type="dxa"/>
          </w:tcPr>
          <w:p w:rsidR="006E43F9" w:rsidRDefault="004D2AC8">
            <w:pPr>
              <w:jc w:val="right"/>
              <w:rPr>
                <w:rFonts w:ascii="Tahoma"/>
              </w:rPr>
            </w:pPr>
            <w:r>
              <w:rPr>
                <w:rFonts w:ascii="Tahoma"/>
              </w:rPr>
              <w:t>1 815 315</w:t>
            </w:r>
          </w:p>
        </w:tc>
        <w:tc>
          <w:tcPr>
            <w:tcW w:w="1701" w:type="dxa"/>
          </w:tcPr>
          <w:p w:rsidR="006E43F9" w:rsidRDefault="004D2AC8">
            <w:pPr>
              <w:jc w:val="right"/>
              <w:rPr>
                <w:rFonts w:ascii="Tahoma"/>
              </w:rPr>
            </w:pPr>
            <w:r>
              <w:rPr>
                <w:rFonts w:ascii="Tahoma"/>
              </w:rPr>
              <w:t>2 380 461</w:t>
            </w:r>
          </w:p>
        </w:tc>
        <w:tc>
          <w:tcPr>
            <w:tcW w:w="1701" w:type="dxa"/>
          </w:tcPr>
          <w:p w:rsidR="006E43F9" w:rsidRDefault="004D2AC8">
            <w:pPr>
              <w:jc w:val="right"/>
              <w:rPr>
                <w:rFonts w:ascii="Tahoma"/>
              </w:rPr>
            </w:pPr>
            <w:r>
              <w:rPr>
                <w:rFonts w:ascii="Tahoma"/>
              </w:rPr>
              <w:t>-565 146</w:t>
            </w:r>
          </w:p>
        </w:tc>
        <w:tc>
          <w:tcPr>
            <w:tcW w:w="1134" w:type="dxa"/>
          </w:tcPr>
          <w:p w:rsidR="006E43F9" w:rsidRDefault="004D2AC8">
            <w:pPr>
              <w:jc w:val="right"/>
              <w:rPr>
                <w:rFonts w:ascii="Tahoma"/>
              </w:rPr>
            </w:pPr>
            <w:r>
              <w:rPr>
                <w:rFonts w:ascii="Tahoma"/>
              </w:rPr>
              <w:t>-23,74 %</w:t>
            </w:r>
          </w:p>
        </w:tc>
      </w:tr>
      <w:tr w:rsidR="006E43F9">
        <w:tc>
          <w:tcPr>
            <w:tcW w:w="3402" w:type="dxa"/>
          </w:tcPr>
          <w:p w:rsidR="006E43F9" w:rsidRDefault="004D2AC8">
            <w:pPr>
              <w:rPr>
                <w:rFonts w:ascii="Tahoma" w:hAnsi="Tahoma"/>
              </w:rPr>
            </w:pPr>
            <w:r>
              <w:rPr>
                <w:rFonts w:ascii="Tahoma" w:hAnsi="Tahoma"/>
              </w:rPr>
              <w:t>Clients et comptes rattachés (A. &amp; P)</w:t>
            </w:r>
          </w:p>
        </w:tc>
        <w:tc>
          <w:tcPr>
            <w:tcW w:w="1701" w:type="dxa"/>
          </w:tcPr>
          <w:p w:rsidR="006E43F9" w:rsidRDefault="004D2AC8">
            <w:pPr>
              <w:jc w:val="right"/>
              <w:rPr>
                <w:rFonts w:ascii="Tahoma"/>
              </w:rPr>
            </w:pPr>
            <w:r>
              <w:rPr>
                <w:rFonts w:ascii="Tahoma"/>
              </w:rPr>
              <w:t>425 265</w:t>
            </w:r>
          </w:p>
        </w:tc>
        <w:tc>
          <w:tcPr>
            <w:tcW w:w="1701" w:type="dxa"/>
          </w:tcPr>
          <w:p w:rsidR="006E43F9" w:rsidRDefault="004D2AC8">
            <w:pPr>
              <w:jc w:val="right"/>
              <w:rPr>
                <w:rFonts w:ascii="Tahoma"/>
              </w:rPr>
            </w:pPr>
            <w:r>
              <w:rPr>
                <w:rFonts w:ascii="Tahoma"/>
              </w:rPr>
              <w:t>470 265</w:t>
            </w:r>
          </w:p>
        </w:tc>
        <w:tc>
          <w:tcPr>
            <w:tcW w:w="1701" w:type="dxa"/>
          </w:tcPr>
          <w:p w:rsidR="006E43F9" w:rsidRDefault="004D2AC8">
            <w:pPr>
              <w:jc w:val="right"/>
              <w:rPr>
                <w:rFonts w:ascii="Tahoma"/>
              </w:rPr>
            </w:pPr>
            <w:r>
              <w:rPr>
                <w:rFonts w:ascii="Tahoma"/>
              </w:rPr>
              <w:t>-45 000</w:t>
            </w:r>
          </w:p>
        </w:tc>
        <w:tc>
          <w:tcPr>
            <w:tcW w:w="1134" w:type="dxa"/>
          </w:tcPr>
          <w:p w:rsidR="006E43F9" w:rsidRDefault="004D2AC8">
            <w:pPr>
              <w:jc w:val="right"/>
              <w:rPr>
                <w:rFonts w:ascii="Tahoma"/>
              </w:rPr>
            </w:pPr>
            <w:r>
              <w:rPr>
                <w:rFonts w:ascii="Tahoma"/>
              </w:rPr>
              <w:t>-9,57 %</w:t>
            </w:r>
          </w:p>
        </w:tc>
      </w:tr>
      <w:tr w:rsidR="006E43F9">
        <w:tc>
          <w:tcPr>
            <w:tcW w:w="3402" w:type="dxa"/>
          </w:tcPr>
          <w:p w:rsidR="006E43F9" w:rsidRDefault="004D2AC8">
            <w:pPr>
              <w:rPr>
                <w:rFonts w:ascii="Tahoma" w:hAnsi="Tahoma"/>
              </w:rPr>
            </w:pPr>
            <w:r>
              <w:rPr>
                <w:rFonts w:ascii="Tahoma" w:hAnsi="Tahoma"/>
              </w:rPr>
              <w:t>Clients et comptes rattachés</w:t>
            </w:r>
          </w:p>
        </w:tc>
        <w:tc>
          <w:tcPr>
            <w:tcW w:w="1701" w:type="dxa"/>
          </w:tcPr>
          <w:p w:rsidR="006E43F9" w:rsidRDefault="004D2AC8">
            <w:pPr>
              <w:jc w:val="right"/>
              <w:rPr>
                <w:rFonts w:ascii="Tahoma"/>
              </w:rPr>
            </w:pPr>
            <w:r>
              <w:rPr>
                <w:rFonts w:ascii="Tahoma"/>
              </w:rPr>
              <w:t>1 390 050</w:t>
            </w:r>
          </w:p>
        </w:tc>
        <w:tc>
          <w:tcPr>
            <w:tcW w:w="1701" w:type="dxa"/>
          </w:tcPr>
          <w:p w:rsidR="006E43F9" w:rsidRDefault="004D2AC8">
            <w:pPr>
              <w:jc w:val="right"/>
              <w:rPr>
                <w:rFonts w:ascii="Tahoma"/>
              </w:rPr>
            </w:pPr>
            <w:r>
              <w:rPr>
                <w:rFonts w:ascii="Tahoma"/>
              </w:rPr>
              <w:t>1 910 196</w:t>
            </w:r>
          </w:p>
        </w:tc>
        <w:tc>
          <w:tcPr>
            <w:tcW w:w="1701" w:type="dxa"/>
          </w:tcPr>
          <w:p w:rsidR="006E43F9" w:rsidRDefault="004D2AC8">
            <w:pPr>
              <w:jc w:val="right"/>
              <w:rPr>
                <w:rFonts w:ascii="Tahoma"/>
              </w:rPr>
            </w:pPr>
            <w:r>
              <w:rPr>
                <w:rFonts w:ascii="Tahoma"/>
              </w:rPr>
              <w:t>-520 145</w:t>
            </w:r>
          </w:p>
        </w:tc>
        <w:tc>
          <w:tcPr>
            <w:tcW w:w="1134" w:type="dxa"/>
          </w:tcPr>
          <w:p w:rsidR="006E43F9" w:rsidRDefault="004D2AC8">
            <w:pPr>
              <w:jc w:val="right"/>
              <w:rPr>
                <w:rFonts w:ascii="Tahoma"/>
              </w:rPr>
            </w:pPr>
            <w:r>
              <w:rPr>
                <w:rFonts w:ascii="Tahoma"/>
              </w:rPr>
              <w:t>-27,23 %</w:t>
            </w:r>
          </w:p>
        </w:tc>
      </w:tr>
      <w:tr w:rsidR="006E43F9">
        <w:tc>
          <w:tcPr>
            <w:tcW w:w="3402" w:type="dxa"/>
          </w:tcPr>
          <w:p w:rsidR="006E43F9" w:rsidRDefault="004D2AC8">
            <w:pPr>
              <w:rPr>
                <w:rFonts w:ascii="Tahoma" w:hAnsi="Tahoma"/>
              </w:rPr>
            </w:pPr>
            <w:r>
              <w:rPr>
                <w:rFonts w:ascii="Tahoma" w:hAnsi="Tahoma"/>
              </w:rPr>
              <w:t>Produits constatés d'avance</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Clients créditeurs et acomptes</w:t>
            </w:r>
          </w:p>
        </w:tc>
        <w:tc>
          <w:tcPr>
            <w:tcW w:w="1701" w:type="dxa"/>
          </w:tcPr>
          <w:p w:rsidR="006E43F9" w:rsidRDefault="004D2AC8">
            <w:pPr>
              <w:jc w:val="right"/>
              <w:rPr>
                <w:rFonts w:ascii="Tahoma"/>
              </w:rPr>
            </w:pPr>
            <w:r>
              <w:rPr>
                <w:rFonts w:ascii="Tahoma"/>
              </w:rPr>
              <w:t>331 209</w:t>
            </w:r>
          </w:p>
        </w:tc>
        <w:tc>
          <w:tcPr>
            <w:tcW w:w="1701" w:type="dxa"/>
          </w:tcPr>
          <w:p w:rsidR="006E43F9" w:rsidRDefault="004D2AC8">
            <w:pPr>
              <w:jc w:val="right"/>
              <w:rPr>
                <w:rFonts w:ascii="Tahoma"/>
              </w:rPr>
            </w:pPr>
            <w:r>
              <w:rPr>
                <w:rFonts w:ascii="Tahoma"/>
              </w:rPr>
              <w:t>428 736</w:t>
            </w:r>
          </w:p>
        </w:tc>
        <w:tc>
          <w:tcPr>
            <w:tcW w:w="1701" w:type="dxa"/>
          </w:tcPr>
          <w:p w:rsidR="006E43F9" w:rsidRDefault="004D2AC8">
            <w:pPr>
              <w:jc w:val="right"/>
              <w:rPr>
                <w:rFonts w:ascii="Tahoma"/>
              </w:rPr>
            </w:pPr>
            <w:r>
              <w:rPr>
                <w:rFonts w:ascii="Tahoma"/>
              </w:rPr>
              <w:t>-97 527</w:t>
            </w:r>
          </w:p>
        </w:tc>
        <w:tc>
          <w:tcPr>
            <w:tcW w:w="1134" w:type="dxa"/>
          </w:tcPr>
          <w:p w:rsidR="006E43F9" w:rsidRDefault="004D2AC8">
            <w:pPr>
              <w:jc w:val="right"/>
              <w:rPr>
                <w:rFonts w:ascii="Tahoma"/>
              </w:rPr>
            </w:pPr>
            <w:r>
              <w:rPr>
                <w:rFonts w:ascii="Tahoma"/>
              </w:rPr>
              <w:t>-22,75 %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68"/>
        <w:gridCol w:w="1661"/>
        <w:gridCol w:w="1661"/>
        <w:gridCol w:w="1538"/>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Ventes de marchandises</w:t>
            </w:r>
          </w:p>
        </w:tc>
        <w:tc>
          <w:tcPr>
            <w:tcW w:w="1701" w:type="dxa"/>
          </w:tcPr>
          <w:p w:rsidR="006E43F9" w:rsidRDefault="004D2AC8">
            <w:pPr>
              <w:jc w:val="right"/>
              <w:rPr>
                <w:rFonts w:ascii="Tahoma"/>
              </w:rPr>
            </w:pPr>
            <w:r>
              <w:rPr>
                <w:rFonts w:ascii="Tahoma"/>
              </w:rPr>
              <w:t>51 574 615</w:t>
            </w:r>
          </w:p>
        </w:tc>
        <w:tc>
          <w:tcPr>
            <w:tcW w:w="1701" w:type="dxa"/>
          </w:tcPr>
          <w:p w:rsidR="006E43F9" w:rsidRDefault="004D2AC8">
            <w:pPr>
              <w:jc w:val="right"/>
              <w:rPr>
                <w:rFonts w:ascii="Tahoma"/>
              </w:rPr>
            </w:pPr>
            <w:r>
              <w:rPr>
                <w:rFonts w:ascii="Tahoma"/>
              </w:rPr>
              <w:t>48 096 446</w:t>
            </w:r>
          </w:p>
        </w:tc>
        <w:tc>
          <w:tcPr>
            <w:tcW w:w="1701" w:type="dxa"/>
          </w:tcPr>
          <w:p w:rsidR="006E43F9" w:rsidRDefault="004D2AC8">
            <w:pPr>
              <w:jc w:val="right"/>
              <w:rPr>
                <w:rFonts w:ascii="Tahoma"/>
              </w:rPr>
            </w:pPr>
            <w:r>
              <w:rPr>
                <w:rFonts w:ascii="Tahoma"/>
              </w:rPr>
              <w:t>3 478 169</w:t>
            </w:r>
          </w:p>
        </w:tc>
        <w:tc>
          <w:tcPr>
            <w:tcW w:w="1134" w:type="dxa"/>
          </w:tcPr>
          <w:p w:rsidR="006E43F9" w:rsidRDefault="004D2AC8">
            <w:pPr>
              <w:jc w:val="right"/>
              <w:rPr>
                <w:rFonts w:ascii="Tahoma"/>
              </w:rPr>
            </w:pPr>
            <w:r>
              <w:rPr>
                <w:rFonts w:ascii="Tahoma"/>
              </w:rPr>
              <w:t>7,23 %</w:t>
            </w:r>
          </w:p>
        </w:tc>
      </w:tr>
      <w:tr w:rsidR="006E43F9">
        <w:tc>
          <w:tcPr>
            <w:tcW w:w="3402" w:type="dxa"/>
          </w:tcPr>
          <w:p w:rsidR="006E43F9" w:rsidRDefault="004D2AC8">
            <w:pPr>
              <w:rPr>
                <w:rFonts w:ascii="Tahoma"/>
              </w:rPr>
            </w:pPr>
            <w:r>
              <w:rPr>
                <w:rFonts w:ascii="Tahoma"/>
              </w:rPr>
              <w:t>Production vendue</w:t>
            </w:r>
          </w:p>
        </w:tc>
        <w:tc>
          <w:tcPr>
            <w:tcW w:w="1701" w:type="dxa"/>
          </w:tcPr>
          <w:p w:rsidR="006E43F9" w:rsidRDefault="004D2AC8">
            <w:pPr>
              <w:jc w:val="right"/>
              <w:rPr>
                <w:rFonts w:ascii="Tahoma"/>
              </w:rPr>
            </w:pPr>
            <w:r>
              <w:rPr>
                <w:rFonts w:ascii="Tahoma"/>
              </w:rPr>
              <w:t>3 778 637</w:t>
            </w:r>
          </w:p>
        </w:tc>
        <w:tc>
          <w:tcPr>
            <w:tcW w:w="1701" w:type="dxa"/>
          </w:tcPr>
          <w:p w:rsidR="006E43F9" w:rsidRDefault="004D2AC8">
            <w:pPr>
              <w:jc w:val="right"/>
              <w:rPr>
                <w:rFonts w:ascii="Tahoma"/>
              </w:rPr>
            </w:pPr>
            <w:r>
              <w:rPr>
                <w:rFonts w:ascii="Tahoma"/>
              </w:rPr>
              <w:t>4 817 501</w:t>
            </w:r>
          </w:p>
        </w:tc>
        <w:tc>
          <w:tcPr>
            <w:tcW w:w="1701" w:type="dxa"/>
          </w:tcPr>
          <w:p w:rsidR="006E43F9" w:rsidRDefault="004D2AC8">
            <w:pPr>
              <w:jc w:val="right"/>
              <w:rPr>
                <w:rFonts w:ascii="Tahoma"/>
              </w:rPr>
            </w:pPr>
            <w:r>
              <w:rPr>
                <w:rFonts w:ascii="Tahoma"/>
              </w:rPr>
              <w:t>-1 038 864</w:t>
            </w:r>
          </w:p>
        </w:tc>
        <w:tc>
          <w:tcPr>
            <w:tcW w:w="1134" w:type="dxa"/>
          </w:tcPr>
          <w:p w:rsidR="006E43F9" w:rsidRDefault="004D2AC8">
            <w:pPr>
              <w:jc w:val="right"/>
              <w:rPr>
                <w:rFonts w:ascii="Tahoma"/>
              </w:rPr>
            </w:pPr>
            <w:r>
              <w:rPr>
                <w:rFonts w:ascii="Tahoma"/>
              </w:rPr>
              <w:t>-21,56 %</w:t>
            </w:r>
          </w:p>
        </w:tc>
      </w:tr>
      <w:tr w:rsidR="006E43F9">
        <w:tc>
          <w:tcPr>
            <w:tcW w:w="3402" w:type="dxa"/>
          </w:tcPr>
          <w:p w:rsidR="006E43F9" w:rsidRDefault="004D2AC8">
            <w:pPr>
              <w:rPr>
                <w:rFonts w:ascii="Tahoma" w:hAnsi="Tahoma"/>
              </w:rPr>
            </w:pPr>
            <w:r>
              <w:rPr>
                <w:rFonts w:ascii="Tahoma" w:hAnsi="Tahoma"/>
              </w:rPr>
              <w:t>Production stockée</w:t>
            </w:r>
          </w:p>
        </w:tc>
        <w:tc>
          <w:tcPr>
            <w:tcW w:w="1701" w:type="dxa"/>
          </w:tcPr>
          <w:p w:rsidR="006E43F9" w:rsidRDefault="004D2AC8">
            <w:pPr>
              <w:jc w:val="right"/>
              <w:rPr>
                <w:rFonts w:ascii="Tahoma"/>
              </w:rPr>
            </w:pPr>
            <w:r>
              <w:rPr>
                <w:rFonts w:ascii="Tahoma"/>
              </w:rPr>
              <w:t>1 074 332</w:t>
            </w:r>
          </w:p>
        </w:tc>
        <w:tc>
          <w:tcPr>
            <w:tcW w:w="1701" w:type="dxa"/>
          </w:tcPr>
          <w:p w:rsidR="006E43F9" w:rsidRDefault="004D2AC8">
            <w:pPr>
              <w:jc w:val="right"/>
              <w:rPr>
                <w:rFonts w:ascii="Tahoma"/>
              </w:rPr>
            </w:pPr>
            <w:r>
              <w:rPr>
                <w:rFonts w:ascii="Tahoma"/>
              </w:rPr>
              <w:t>264 760</w:t>
            </w:r>
          </w:p>
        </w:tc>
        <w:tc>
          <w:tcPr>
            <w:tcW w:w="1701" w:type="dxa"/>
          </w:tcPr>
          <w:p w:rsidR="006E43F9" w:rsidRDefault="004D2AC8">
            <w:pPr>
              <w:jc w:val="right"/>
              <w:rPr>
                <w:rFonts w:ascii="Tahoma"/>
              </w:rPr>
            </w:pPr>
            <w:r>
              <w:rPr>
                <w:rFonts w:ascii="Tahoma"/>
              </w:rPr>
              <w:t>809 572</w:t>
            </w:r>
          </w:p>
        </w:tc>
        <w:tc>
          <w:tcPr>
            <w:tcW w:w="1134" w:type="dxa"/>
          </w:tcPr>
          <w:p w:rsidR="006E43F9" w:rsidRDefault="004D2AC8">
            <w:pPr>
              <w:jc w:val="right"/>
              <w:rPr>
                <w:rFonts w:ascii="Tahoma"/>
              </w:rPr>
            </w:pPr>
            <w:r>
              <w:rPr>
                <w:rFonts w:ascii="Tahoma"/>
              </w:rPr>
              <w:t>305,78 %</w:t>
            </w:r>
          </w:p>
        </w:tc>
      </w:tr>
      <w:tr w:rsidR="006E43F9">
        <w:tc>
          <w:tcPr>
            <w:tcW w:w="3402" w:type="dxa"/>
          </w:tcPr>
          <w:p w:rsidR="006E43F9" w:rsidRDefault="004D2AC8">
            <w:pPr>
              <w:rPr>
                <w:rFonts w:ascii="Tahoma" w:hAnsi="Tahoma"/>
              </w:rPr>
            </w:pPr>
            <w:r>
              <w:rPr>
                <w:rFonts w:ascii="Tahoma" w:hAnsi="Tahoma"/>
              </w:rPr>
              <w:t>Production immobilisée</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lastRenderedPageBreak/>
              <w:t>Dotations dépréciations clients</w:t>
            </w:r>
          </w:p>
        </w:tc>
        <w:tc>
          <w:tcPr>
            <w:tcW w:w="1701" w:type="dxa"/>
          </w:tcPr>
          <w:p w:rsidR="006E43F9" w:rsidRDefault="004D2AC8">
            <w:pPr>
              <w:jc w:val="right"/>
              <w:rPr>
                <w:rFonts w:ascii="Tahoma"/>
              </w:rPr>
            </w:pPr>
            <w:r>
              <w:rPr>
                <w:rFonts w:ascii="Tahoma"/>
              </w:rPr>
              <w:t>42 286</w:t>
            </w:r>
          </w:p>
        </w:tc>
        <w:tc>
          <w:tcPr>
            <w:tcW w:w="1701" w:type="dxa"/>
          </w:tcPr>
          <w:p w:rsidR="006E43F9" w:rsidRDefault="004D2AC8">
            <w:pPr>
              <w:jc w:val="right"/>
              <w:rPr>
                <w:rFonts w:ascii="Tahoma"/>
              </w:rPr>
            </w:pPr>
            <w:r>
              <w:rPr>
                <w:rFonts w:ascii="Tahoma"/>
              </w:rPr>
              <w:t>53 692</w:t>
            </w:r>
          </w:p>
        </w:tc>
        <w:tc>
          <w:tcPr>
            <w:tcW w:w="1701" w:type="dxa"/>
          </w:tcPr>
          <w:p w:rsidR="006E43F9" w:rsidRDefault="004D2AC8">
            <w:pPr>
              <w:jc w:val="right"/>
              <w:rPr>
                <w:rFonts w:ascii="Tahoma"/>
              </w:rPr>
            </w:pPr>
            <w:r>
              <w:rPr>
                <w:rFonts w:ascii="Tahoma"/>
              </w:rPr>
              <w:t>-11 406</w:t>
            </w:r>
          </w:p>
        </w:tc>
        <w:tc>
          <w:tcPr>
            <w:tcW w:w="1134" w:type="dxa"/>
          </w:tcPr>
          <w:p w:rsidR="006E43F9" w:rsidRDefault="004D2AC8">
            <w:pPr>
              <w:jc w:val="right"/>
              <w:rPr>
                <w:rFonts w:ascii="Tahoma"/>
              </w:rPr>
            </w:pPr>
            <w:r>
              <w:rPr>
                <w:rFonts w:ascii="Tahoma"/>
              </w:rPr>
              <w:t>-21,24 %</w:t>
            </w:r>
          </w:p>
        </w:tc>
      </w:tr>
      <w:tr w:rsidR="006E43F9">
        <w:tc>
          <w:tcPr>
            <w:tcW w:w="3402" w:type="dxa"/>
          </w:tcPr>
          <w:p w:rsidR="006E43F9" w:rsidRDefault="004D2AC8">
            <w:pPr>
              <w:rPr>
                <w:rFonts w:ascii="Tahoma" w:hAnsi="Tahoma"/>
              </w:rPr>
            </w:pPr>
            <w:r>
              <w:rPr>
                <w:rFonts w:ascii="Tahoma" w:hAnsi="Tahoma"/>
              </w:rPr>
              <w:t>Reprises dépréciations clients</w:t>
            </w:r>
          </w:p>
        </w:tc>
        <w:tc>
          <w:tcPr>
            <w:tcW w:w="1701" w:type="dxa"/>
          </w:tcPr>
          <w:p w:rsidR="006E43F9" w:rsidRDefault="004D2AC8">
            <w:pPr>
              <w:jc w:val="right"/>
              <w:rPr>
                <w:rFonts w:ascii="Tahoma"/>
              </w:rPr>
            </w:pPr>
            <w:r>
              <w:rPr>
                <w:rFonts w:ascii="Tahoma"/>
              </w:rPr>
              <w:t>87 286</w:t>
            </w:r>
          </w:p>
        </w:tc>
        <w:tc>
          <w:tcPr>
            <w:tcW w:w="1701" w:type="dxa"/>
          </w:tcPr>
          <w:p w:rsidR="006E43F9" w:rsidRDefault="004D2AC8">
            <w:pPr>
              <w:jc w:val="right"/>
              <w:rPr>
                <w:rFonts w:ascii="Tahoma"/>
              </w:rPr>
            </w:pPr>
            <w:r>
              <w:rPr>
                <w:rFonts w:ascii="Tahoma"/>
              </w:rPr>
              <w:t>1 181 456</w:t>
            </w:r>
          </w:p>
        </w:tc>
        <w:tc>
          <w:tcPr>
            <w:tcW w:w="1701" w:type="dxa"/>
          </w:tcPr>
          <w:p w:rsidR="006E43F9" w:rsidRDefault="004D2AC8">
            <w:pPr>
              <w:jc w:val="right"/>
              <w:rPr>
                <w:rFonts w:ascii="Tahoma"/>
              </w:rPr>
            </w:pPr>
            <w:r>
              <w:rPr>
                <w:rFonts w:ascii="Tahoma"/>
              </w:rPr>
              <w:t>-1 094 170</w:t>
            </w:r>
          </w:p>
        </w:tc>
        <w:tc>
          <w:tcPr>
            <w:tcW w:w="1134" w:type="dxa"/>
          </w:tcPr>
          <w:p w:rsidR="006E43F9" w:rsidRDefault="004D2AC8">
            <w:pPr>
              <w:jc w:val="right"/>
              <w:rPr>
                <w:rFonts w:ascii="Tahoma"/>
              </w:rPr>
            </w:pPr>
            <w:r>
              <w:rPr>
                <w:rFonts w:ascii="Tahoma"/>
              </w:rPr>
              <w:t>-92,61 %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hAnsi="Tahoma"/>
              </w:rPr>
            </w:pPr>
            <w:r>
              <w:rPr>
                <w:rFonts w:ascii="Tahoma" w:hAnsi="Tahoma"/>
              </w:rPr>
              <w:t>Créances clients</w:t>
            </w:r>
          </w:p>
        </w:tc>
        <w:tc>
          <w:tcPr>
            <w:tcW w:w="1984" w:type="dxa"/>
          </w:tcPr>
          <w:p w:rsidR="006E43F9" w:rsidRDefault="004D2AC8">
            <w:pPr>
              <w:jc w:val="right"/>
              <w:rPr>
                <w:rFonts w:ascii="Tahoma" w:hAnsi="Tahoma"/>
              </w:rPr>
            </w:pPr>
            <w:r>
              <w:rPr>
                <w:rFonts w:ascii="Tahoma" w:hAnsi="Tahoma"/>
              </w:rPr>
              <w:t xml:space="preserve"> 1 484 106 €</w:t>
            </w:r>
          </w:p>
        </w:tc>
        <w:tc>
          <w:tcPr>
            <w:tcW w:w="1984" w:type="dxa"/>
          </w:tcPr>
          <w:p w:rsidR="006E43F9" w:rsidRDefault="004D2AC8">
            <w:pPr>
              <w:jc w:val="right"/>
              <w:rPr>
                <w:rFonts w:ascii="Tahoma" w:hAnsi="Tahoma"/>
              </w:rPr>
            </w:pPr>
            <w:r>
              <w:rPr>
                <w:rFonts w:ascii="Tahoma" w:hAnsi="Tahoma"/>
              </w:rPr>
              <w:t xml:space="preserve"> 1 951 725 €</w:t>
            </w:r>
          </w:p>
        </w:tc>
        <w:tc>
          <w:tcPr>
            <w:tcW w:w="1984" w:type="dxa"/>
          </w:tcPr>
          <w:p w:rsidR="006E43F9" w:rsidRDefault="004D2AC8">
            <w:pPr>
              <w:jc w:val="right"/>
              <w:rPr>
                <w:rFonts w:ascii="Tahoma" w:hAnsi="Tahoma"/>
              </w:rPr>
            </w:pPr>
            <w:r>
              <w:rPr>
                <w:rFonts w:ascii="Tahoma" w:hAnsi="Tahoma"/>
              </w:rPr>
              <w:t xml:space="preserve">  -467 619 €</w:t>
            </w:r>
          </w:p>
        </w:tc>
      </w:tr>
      <w:tr w:rsidR="006E43F9">
        <w:tc>
          <w:tcPr>
            <w:tcW w:w="2551" w:type="dxa"/>
          </w:tcPr>
          <w:p w:rsidR="006E43F9" w:rsidRDefault="004D2AC8">
            <w:pPr>
              <w:rPr>
                <w:rFonts w:ascii="Tahoma"/>
              </w:rPr>
            </w:pPr>
            <w:r>
              <w:rPr>
                <w:rFonts w:ascii="Tahoma"/>
              </w:rPr>
              <w:t>Chiffre d'affaires HT</w:t>
            </w:r>
          </w:p>
        </w:tc>
        <w:tc>
          <w:tcPr>
            <w:tcW w:w="1984" w:type="dxa"/>
          </w:tcPr>
          <w:p w:rsidR="006E43F9" w:rsidRDefault="004D2AC8">
            <w:pPr>
              <w:jc w:val="right"/>
              <w:rPr>
                <w:rFonts w:ascii="Tahoma" w:hAnsi="Tahoma"/>
              </w:rPr>
            </w:pPr>
            <w:r>
              <w:rPr>
                <w:rFonts w:ascii="Tahoma" w:hAnsi="Tahoma"/>
              </w:rPr>
              <w:t>55 353 251 €</w:t>
            </w:r>
          </w:p>
        </w:tc>
        <w:tc>
          <w:tcPr>
            <w:tcW w:w="1984" w:type="dxa"/>
          </w:tcPr>
          <w:p w:rsidR="006E43F9" w:rsidRDefault="004D2AC8">
            <w:pPr>
              <w:jc w:val="right"/>
              <w:rPr>
                <w:rFonts w:ascii="Tahoma" w:hAnsi="Tahoma"/>
              </w:rPr>
            </w:pPr>
            <w:r>
              <w:rPr>
                <w:rFonts w:ascii="Tahoma" w:hAnsi="Tahoma"/>
              </w:rPr>
              <w:t>52 913 947 €</w:t>
            </w:r>
          </w:p>
        </w:tc>
        <w:tc>
          <w:tcPr>
            <w:tcW w:w="1984" w:type="dxa"/>
          </w:tcPr>
          <w:p w:rsidR="006E43F9" w:rsidRDefault="004D2AC8">
            <w:pPr>
              <w:jc w:val="right"/>
              <w:rPr>
                <w:rFonts w:ascii="Tahoma" w:hAnsi="Tahoma"/>
              </w:rPr>
            </w:pPr>
            <w:r>
              <w:rPr>
                <w:rFonts w:ascii="Tahoma" w:hAnsi="Tahoma"/>
              </w:rPr>
              <w:t xml:space="preserve"> 2 439 304 €</w:t>
            </w:r>
          </w:p>
        </w:tc>
      </w:tr>
      <w:tr w:rsidR="006E43F9">
        <w:tc>
          <w:tcPr>
            <w:tcW w:w="2551" w:type="dxa"/>
          </w:tcPr>
          <w:p w:rsidR="006E43F9" w:rsidRDefault="004D2AC8">
            <w:pPr>
              <w:rPr>
                <w:rFonts w:ascii="Tahoma"/>
              </w:rPr>
            </w:pPr>
            <w:r>
              <w:rPr>
                <w:rFonts w:ascii="Tahoma"/>
              </w:rPr>
              <w:t>Rotation clients (J)</w:t>
            </w:r>
          </w:p>
        </w:tc>
        <w:tc>
          <w:tcPr>
            <w:tcW w:w="1984" w:type="dxa"/>
          </w:tcPr>
          <w:p w:rsidR="006E43F9" w:rsidRDefault="004D2AC8">
            <w:pPr>
              <w:jc w:val="right"/>
              <w:rPr>
                <w:rFonts w:ascii="Tahoma"/>
              </w:rPr>
            </w:pPr>
            <w:r>
              <w:rPr>
                <w:rFonts w:ascii="Tahoma"/>
              </w:rPr>
              <w:t xml:space="preserve">         8 J</w:t>
            </w:r>
          </w:p>
        </w:tc>
        <w:tc>
          <w:tcPr>
            <w:tcW w:w="1984" w:type="dxa"/>
          </w:tcPr>
          <w:p w:rsidR="006E43F9" w:rsidRDefault="004D2AC8">
            <w:pPr>
              <w:jc w:val="right"/>
              <w:rPr>
                <w:rFonts w:ascii="Tahoma"/>
              </w:rPr>
            </w:pPr>
            <w:r>
              <w:rPr>
                <w:rFonts w:ascii="Tahoma"/>
              </w:rPr>
              <w:t xml:space="preserve">        11 J</w:t>
            </w:r>
          </w:p>
        </w:tc>
        <w:tc>
          <w:tcPr>
            <w:tcW w:w="1984" w:type="dxa"/>
          </w:tcPr>
          <w:p w:rsidR="006E43F9" w:rsidRDefault="004D2AC8">
            <w:pPr>
              <w:jc w:val="right"/>
              <w:rPr>
                <w:rFonts w:ascii="Tahoma"/>
              </w:rPr>
            </w:pPr>
            <w:r>
              <w:rPr>
                <w:rFonts w:ascii="Tahoma"/>
              </w:rPr>
              <w:t xml:space="preserve">        -3 J</w:t>
            </w:r>
          </w:p>
        </w:tc>
      </w:tr>
      <w:tr w:rsidR="006E43F9">
        <w:tc>
          <w:tcPr>
            <w:tcW w:w="2551" w:type="dxa"/>
          </w:tcPr>
          <w:p w:rsidR="006E43F9" w:rsidRDefault="004D2AC8">
            <w:pPr>
              <w:rPr>
                <w:rFonts w:ascii="Tahoma"/>
              </w:rPr>
            </w:pPr>
            <w:r>
              <w:rPr>
                <w:rFonts w:ascii="Tahoma"/>
              </w:rPr>
              <w:t>Taux de dotation des douteux</w:t>
            </w:r>
          </w:p>
        </w:tc>
        <w:tc>
          <w:tcPr>
            <w:tcW w:w="1984" w:type="dxa"/>
          </w:tcPr>
          <w:p w:rsidR="006E43F9" w:rsidRDefault="004D2AC8">
            <w:pPr>
              <w:jc w:val="right"/>
              <w:rPr>
                <w:rFonts w:ascii="Tahoma"/>
              </w:rPr>
            </w:pPr>
            <w:r>
              <w:rPr>
                <w:rFonts w:ascii="Tahoma"/>
              </w:rPr>
              <w:t xml:space="preserve">      0,08 %</w:t>
            </w:r>
          </w:p>
        </w:tc>
        <w:tc>
          <w:tcPr>
            <w:tcW w:w="1984" w:type="dxa"/>
          </w:tcPr>
          <w:p w:rsidR="006E43F9" w:rsidRDefault="004D2AC8">
            <w:pPr>
              <w:jc w:val="right"/>
              <w:rPr>
                <w:rFonts w:ascii="Tahoma"/>
              </w:rPr>
            </w:pPr>
            <w:r>
              <w:rPr>
                <w:rFonts w:ascii="Tahoma"/>
              </w:rPr>
              <w:t xml:space="preserve">      0,10 %</w:t>
            </w:r>
          </w:p>
        </w:tc>
        <w:tc>
          <w:tcPr>
            <w:tcW w:w="1984" w:type="dxa"/>
          </w:tcPr>
          <w:p w:rsidR="006E43F9" w:rsidRDefault="004D2AC8">
            <w:pPr>
              <w:jc w:val="right"/>
              <w:rPr>
                <w:rFonts w:ascii="Tahoma"/>
              </w:rPr>
            </w:pPr>
            <w:r>
              <w:rPr>
                <w:rFonts w:ascii="Tahoma"/>
              </w:rPr>
              <w:t xml:space="preserve">     -0,03 %</w:t>
            </w:r>
          </w:p>
        </w:tc>
      </w:tr>
      <w:tr w:rsidR="006E43F9">
        <w:tc>
          <w:tcPr>
            <w:tcW w:w="2551" w:type="dxa"/>
          </w:tcPr>
          <w:p w:rsidR="006E43F9" w:rsidRDefault="004D2AC8">
            <w:pPr>
              <w:rPr>
                <w:rFonts w:ascii="Tahoma"/>
              </w:rPr>
            </w:pPr>
            <w:r>
              <w:rPr>
                <w:rFonts w:ascii="Tahoma"/>
              </w:rPr>
              <w:t>Taux de provision des douteux</w:t>
            </w:r>
          </w:p>
        </w:tc>
        <w:tc>
          <w:tcPr>
            <w:tcW w:w="1984" w:type="dxa"/>
          </w:tcPr>
          <w:p w:rsidR="006E43F9" w:rsidRDefault="004D2AC8">
            <w:pPr>
              <w:jc w:val="right"/>
              <w:rPr>
                <w:rFonts w:ascii="Tahoma"/>
              </w:rPr>
            </w:pPr>
            <w:r>
              <w:rPr>
                <w:rFonts w:ascii="Tahoma"/>
              </w:rPr>
              <w:t xml:space="preserve">     28,65 %</w:t>
            </w:r>
          </w:p>
        </w:tc>
        <w:tc>
          <w:tcPr>
            <w:tcW w:w="1984" w:type="dxa"/>
          </w:tcPr>
          <w:p w:rsidR="006E43F9" w:rsidRDefault="004D2AC8">
            <w:pPr>
              <w:jc w:val="right"/>
              <w:rPr>
                <w:rFonts w:ascii="Tahoma"/>
              </w:rPr>
            </w:pPr>
            <w:r>
              <w:rPr>
                <w:rFonts w:ascii="Tahoma"/>
              </w:rPr>
              <w:t xml:space="preserve">     24,09 %</w:t>
            </w:r>
          </w:p>
        </w:tc>
        <w:tc>
          <w:tcPr>
            <w:tcW w:w="1984" w:type="dxa"/>
          </w:tcPr>
          <w:p w:rsidR="006E43F9" w:rsidRDefault="004D2AC8">
            <w:pPr>
              <w:jc w:val="right"/>
              <w:rPr>
                <w:rFonts w:ascii="Tahoma"/>
              </w:rPr>
            </w:pPr>
            <w:r>
              <w:rPr>
                <w:rFonts w:ascii="Tahoma"/>
              </w:rPr>
              <w:t xml:space="preserve">      4,56 %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437D00" w:rsidRDefault="00437D00" w:rsidP="00437D00">
      <w:pPr>
        <w:jc w:val="both"/>
      </w:pPr>
      <w:r>
        <w:rPr>
          <w:rFonts w:ascii="Tahoma" w:hAnsi="Tahoma"/>
        </w:rPr>
        <w:t>Au niveau de l’activité, 6 nouvelles succursales se sont ouvertes (Bordeaux-Dijeaux, Megève, Nancy, St Dizier, St Etienne, Sète, Vannes), 5 nouveaux affiliés encaissés (Aubenas, Charleville-Mézières, Paray, St Raphael, Tassin). Les fermetures sont au nombre de 8 dont 4 fermetures concernent des succursales Clermont (centre commercial JAUDE), Nancy, Castres et Vélizy 2) ,2 Usines (Franconville et Roubaix), 2 affiliés (affilié encaissé à Béthune, Affilié à Pau).</w:t>
      </w:r>
    </w:p>
    <w:p w:rsidR="006E43F9" w:rsidRDefault="004D2AC8">
      <w:r>
        <w:rPr>
          <w:rFonts w:ascii="Tahoma" w:hAnsi="Tahoma"/>
        </w:rPr>
        <w:t>Les créances clients représentent 1 484 k€ soit diminution de 24% par rapport à l'encour</w:t>
      </w:r>
      <w:r w:rsidR="00437D00">
        <w:rPr>
          <w:rFonts w:ascii="Tahoma" w:hAnsi="Tahoma"/>
        </w:rPr>
        <w:t>s</w:t>
      </w:r>
      <w:r>
        <w:rPr>
          <w:rFonts w:ascii="Tahoma" w:hAnsi="Tahoma"/>
        </w:rPr>
        <w:t xml:space="preserve"> au 31/01/2023.</w:t>
      </w:r>
    </w:p>
    <w:p w:rsidR="006E43F9" w:rsidRDefault="006E43F9"/>
    <w:p w:rsidR="006E43F9" w:rsidRDefault="006E43F9"/>
    <w:p w:rsidR="006E43F9" w:rsidRDefault="006E43F9"/>
    <w:p w:rsidR="006E43F9" w:rsidRDefault="006E43F9"/>
    <w:p w:rsidR="006E43F9" w:rsidRDefault="004D2AC8">
      <w:r>
        <w:rPr>
          <w:rFonts w:ascii="Tahoma"/>
          <w:b/>
        </w:rPr>
        <w:t>B.  STOCKS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46"/>
        <w:gridCol w:w="1665"/>
        <w:gridCol w:w="1665"/>
        <w:gridCol w:w="1552"/>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Stocks bruts</w:t>
            </w:r>
          </w:p>
        </w:tc>
        <w:tc>
          <w:tcPr>
            <w:tcW w:w="1701" w:type="dxa"/>
          </w:tcPr>
          <w:p w:rsidR="006E43F9" w:rsidRDefault="004D2AC8">
            <w:pPr>
              <w:jc w:val="right"/>
              <w:rPr>
                <w:rFonts w:ascii="Tahoma"/>
              </w:rPr>
            </w:pPr>
            <w:r>
              <w:rPr>
                <w:rFonts w:ascii="Tahoma"/>
              </w:rPr>
              <w:t>9 145 228</w:t>
            </w:r>
          </w:p>
        </w:tc>
        <w:tc>
          <w:tcPr>
            <w:tcW w:w="1701" w:type="dxa"/>
          </w:tcPr>
          <w:p w:rsidR="006E43F9" w:rsidRDefault="004D2AC8">
            <w:pPr>
              <w:jc w:val="right"/>
              <w:rPr>
                <w:rFonts w:ascii="Tahoma"/>
              </w:rPr>
            </w:pPr>
            <w:r>
              <w:rPr>
                <w:rFonts w:ascii="Tahoma"/>
              </w:rPr>
              <w:t>8 070 896</w:t>
            </w:r>
          </w:p>
        </w:tc>
        <w:tc>
          <w:tcPr>
            <w:tcW w:w="1701" w:type="dxa"/>
          </w:tcPr>
          <w:p w:rsidR="006E43F9" w:rsidRDefault="004D2AC8">
            <w:pPr>
              <w:jc w:val="right"/>
              <w:rPr>
                <w:rFonts w:ascii="Tahoma"/>
              </w:rPr>
            </w:pPr>
            <w:r>
              <w:rPr>
                <w:rFonts w:ascii="Tahoma"/>
              </w:rPr>
              <w:t>1 074 332</w:t>
            </w:r>
          </w:p>
        </w:tc>
        <w:tc>
          <w:tcPr>
            <w:tcW w:w="1134" w:type="dxa"/>
          </w:tcPr>
          <w:p w:rsidR="006E43F9" w:rsidRDefault="004D2AC8">
            <w:pPr>
              <w:jc w:val="right"/>
              <w:rPr>
                <w:rFonts w:ascii="Tahoma"/>
              </w:rPr>
            </w:pPr>
            <w:r>
              <w:rPr>
                <w:rFonts w:ascii="Tahoma"/>
              </w:rPr>
              <w:t>13,31 %</w:t>
            </w:r>
          </w:p>
        </w:tc>
      </w:tr>
      <w:tr w:rsidR="006E43F9">
        <w:tc>
          <w:tcPr>
            <w:tcW w:w="3402" w:type="dxa"/>
          </w:tcPr>
          <w:p w:rsidR="006E43F9" w:rsidRDefault="004D2AC8">
            <w:pPr>
              <w:rPr>
                <w:rFonts w:ascii="Tahoma"/>
              </w:rPr>
            </w:pPr>
            <w:r>
              <w:rPr>
                <w:rFonts w:ascii="Tahoma"/>
              </w:rPr>
              <w:t>Provisions sur stocks</w:t>
            </w:r>
          </w:p>
        </w:tc>
        <w:tc>
          <w:tcPr>
            <w:tcW w:w="1701" w:type="dxa"/>
          </w:tcPr>
          <w:p w:rsidR="006E43F9" w:rsidRDefault="004D2AC8">
            <w:pPr>
              <w:jc w:val="right"/>
              <w:rPr>
                <w:rFonts w:ascii="Tahoma"/>
              </w:rPr>
            </w:pPr>
            <w:r>
              <w:rPr>
                <w:rFonts w:ascii="Tahoma"/>
              </w:rPr>
              <w:t>342 423</w:t>
            </w:r>
          </w:p>
        </w:tc>
        <w:tc>
          <w:tcPr>
            <w:tcW w:w="1701" w:type="dxa"/>
          </w:tcPr>
          <w:p w:rsidR="006E43F9" w:rsidRDefault="004D2AC8">
            <w:pPr>
              <w:jc w:val="right"/>
              <w:rPr>
                <w:rFonts w:ascii="Tahoma"/>
              </w:rPr>
            </w:pPr>
            <w:r>
              <w:rPr>
                <w:rFonts w:ascii="Tahoma"/>
              </w:rPr>
              <w:t>563 046</w:t>
            </w:r>
          </w:p>
        </w:tc>
        <w:tc>
          <w:tcPr>
            <w:tcW w:w="1701" w:type="dxa"/>
          </w:tcPr>
          <w:p w:rsidR="006E43F9" w:rsidRDefault="004D2AC8">
            <w:pPr>
              <w:jc w:val="right"/>
              <w:rPr>
                <w:rFonts w:ascii="Tahoma"/>
              </w:rPr>
            </w:pPr>
            <w:r>
              <w:rPr>
                <w:rFonts w:ascii="Tahoma"/>
              </w:rPr>
              <w:t>-220 623</w:t>
            </w:r>
          </w:p>
        </w:tc>
        <w:tc>
          <w:tcPr>
            <w:tcW w:w="1134" w:type="dxa"/>
          </w:tcPr>
          <w:p w:rsidR="006E43F9" w:rsidRDefault="004D2AC8">
            <w:pPr>
              <w:jc w:val="right"/>
              <w:rPr>
                <w:rFonts w:ascii="Tahoma"/>
              </w:rPr>
            </w:pPr>
            <w:r>
              <w:rPr>
                <w:rFonts w:ascii="Tahoma"/>
              </w:rPr>
              <w:t>-39,18 %</w:t>
            </w:r>
          </w:p>
        </w:tc>
      </w:tr>
      <w:tr w:rsidR="006E43F9">
        <w:tc>
          <w:tcPr>
            <w:tcW w:w="3402" w:type="dxa"/>
          </w:tcPr>
          <w:p w:rsidR="006E43F9" w:rsidRDefault="004D2AC8">
            <w:pPr>
              <w:rPr>
                <w:rFonts w:ascii="Tahoma"/>
              </w:rPr>
            </w:pPr>
            <w:r>
              <w:rPr>
                <w:rFonts w:ascii="Tahoma"/>
              </w:rPr>
              <w:t>Stocks</w:t>
            </w:r>
          </w:p>
        </w:tc>
        <w:tc>
          <w:tcPr>
            <w:tcW w:w="1701" w:type="dxa"/>
          </w:tcPr>
          <w:p w:rsidR="006E43F9" w:rsidRDefault="004D2AC8">
            <w:pPr>
              <w:jc w:val="right"/>
              <w:rPr>
                <w:rFonts w:ascii="Tahoma"/>
              </w:rPr>
            </w:pPr>
            <w:r>
              <w:rPr>
                <w:rFonts w:ascii="Tahoma"/>
              </w:rPr>
              <w:t>8 802 805</w:t>
            </w:r>
          </w:p>
        </w:tc>
        <w:tc>
          <w:tcPr>
            <w:tcW w:w="1701" w:type="dxa"/>
          </w:tcPr>
          <w:p w:rsidR="006E43F9" w:rsidRDefault="004D2AC8">
            <w:pPr>
              <w:jc w:val="right"/>
              <w:rPr>
                <w:rFonts w:ascii="Tahoma"/>
              </w:rPr>
            </w:pPr>
            <w:r>
              <w:rPr>
                <w:rFonts w:ascii="Tahoma"/>
              </w:rPr>
              <w:t>7 507 850</w:t>
            </w:r>
          </w:p>
        </w:tc>
        <w:tc>
          <w:tcPr>
            <w:tcW w:w="1701" w:type="dxa"/>
          </w:tcPr>
          <w:p w:rsidR="006E43F9" w:rsidRDefault="004D2AC8">
            <w:pPr>
              <w:jc w:val="right"/>
              <w:rPr>
                <w:rFonts w:ascii="Tahoma"/>
              </w:rPr>
            </w:pPr>
            <w:r>
              <w:rPr>
                <w:rFonts w:ascii="Tahoma"/>
              </w:rPr>
              <w:t>1 294 955</w:t>
            </w:r>
          </w:p>
        </w:tc>
        <w:tc>
          <w:tcPr>
            <w:tcW w:w="1134" w:type="dxa"/>
          </w:tcPr>
          <w:p w:rsidR="006E43F9" w:rsidRDefault="004D2AC8">
            <w:pPr>
              <w:jc w:val="right"/>
              <w:rPr>
                <w:rFonts w:ascii="Tahoma"/>
              </w:rPr>
            </w:pPr>
            <w:r>
              <w:rPr>
                <w:rFonts w:ascii="Tahoma"/>
              </w:rPr>
              <w:t>17,25 %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64"/>
        <w:gridCol w:w="1662"/>
        <w:gridCol w:w="1662"/>
        <w:gridCol w:w="1540"/>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Dotations dépréciations stocks</w:t>
            </w:r>
          </w:p>
        </w:tc>
        <w:tc>
          <w:tcPr>
            <w:tcW w:w="1701" w:type="dxa"/>
          </w:tcPr>
          <w:p w:rsidR="006E43F9" w:rsidRDefault="004D2AC8">
            <w:pPr>
              <w:jc w:val="right"/>
              <w:rPr>
                <w:rFonts w:ascii="Tahoma"/>
              </w:rPr>
            </w:pPr>
            <w:r>
              <w:rPr>
                <w:rFonts w:ascii="Tahoma"/>
              </w:rPr>
              <w:t>342 423</w:t>
            </w:r>
          </w:p>
        </w:tc>
        <w:tc>
          <w:tcPr>
            <w:tcW w:w="1701" w:type="dxa"/>
          </w:tcPr>
          <w:p w:rsidR="006E43F9" w:rsidRDefault="004D2AC8">
            <w:pPr>
              <w:jc w:val="right"/>
              <w:rPr>
                <w:rFonts w:ascii="Tahoma"/>
              </w:rPr>
            </w:pPr>
            <w:r>
              <w:rPr>
                <w:rFonts w:ascii="Tahoma"/>
              </w:rPr>
              <w:t>563 046</w:t>
            </w:r>
          </w:p>
        </w:tc>
        <w:tc>
          <w:tcPr>
            <w:tcW w:w="1701" w:type="dxa"/>
          </w:tcPr>
          <w:p w:rsidR="006E43F9" w:rsidRDefault="004D2AC8">
            <w:pPr>
              <w:jc w:val="right"/>
              <w:rPr>
                <w:rFonts w:ascii="Tahoma"/>
              </w:rPr>
            </w:pPr>
            <w:r>
              <w:rPr>
                <w:rFonts w:ascii="Tahoma"/>
              </w:rPr>
              <w:t>-220 623</w:t>
            </w:r>
          </w:p>
        </w:tc>
        <w:tc>
          <w:tcPr>
            <w:tcW w:w="1134" w:type="dxa"/>
          </w:tcPr>
          <w:p w:rsidR="006E43F9" w:rsidRDefault="004D2AC8">
            <w:pPr>
              <w:jc w:val="right"/>
              <w:rPr>
                <w:rFonts w:ascii="Tahoma"/>
              </w:rPr>
            </w:pPr>
            <w:r>
              <w:rPr>
                <w:rFonts w:ascii="Tahoma"/>
              </w:rPr>
              <w:t>-39,18 %</w:t>
            </w:r>
          </w:p>
        </w:tc>
      </w:tr>
      <w:tr w:rsidR="006E43F9">
        <w:tc>
          <w:tcPr>
            <w:tcW w:w="3402" w:type="dxa"/>
          </w:tcPr>
          <w:p w:rsidR="006E43F9" w:rsidRDefault="004D2AC8">
            <w:pPr>
              <w:rPr>
                <w:rFonts w:ascii="Tahoma" w:hAnsi="Tahoma"/>
              </w:rPr>
            </w:pPr>
            <w:r>
              <w:rPr>
                <w:rFonts w:ascii="Tahoma" w:hAnsi="Tahoma"/>
              </w:rPr>
              <w:t>Reprises dépréciations stocks</w:t>
            </w:r>
          </w:p>
        </w:tc>
        <w:tc>
          <w:tcPr>
            <w:tcW w:w="1701" w:type="dxa"/>
          </w:tcPr>
          <w:p w:rsidR="006E43F9" w:rsidRDefault="004D2AC8">
            <w:pPr>
              <w:jc w:val="right"/>
              <w:rPr>
                <w:rFonts w:ascii="Tahoma"/>
              </w:rPr>
            </w:pPr>
            <w:r>
              <w:rPr>
                <w:rFonts w:ascii="Tahoma"/>
              </w:rPr>
              <w:t>563 046</w:t>
            </w:r>
          </w:p>
        </w:tc>
        <w:tc>
          <w:tcPr>
            <w:tcW w:w="1701" w:type="dxa"/>
          </w:tcPr>
          <w:p w:rsidR="006E43F9" w:rsidRDefault="004D2AC8">
            <w:pPr>
              <w:jc w:val="right"/>
              <w:rPr>
                <w:rFonts w:ascii="Tahoma"/>
              </w:rPr>
            </w:pPr>
            <w:r>
              <w:rPr>
                <w:rFonts w:ascii="Tahoma"/>
              </w:rPr>
              <w:t>325 976</w:t>
            </w:r>
          </w:p>
        </w:tc>
        <w:tc>
          <w:tcPr>
            <w:tcW w:w="1701" w:type="dxa"/>
          </w:tcPr>
          <w:p w:rsidR="006E43F9" w:rsidRDefault="004D2AC8">
            <w:pPr>
              <w:jc w:val="right"/>
              <w:rPr>
                <w:rFonts w:ascii="Tahoma"/>
              </w:rPr>
            </w:pPr>
            <w:r>
              <w:rPr>
                <w:rFonts w:ascii="Tahoma"/>
              </w:rPr>
              <w:t>237 070</w:t>
            </w:r>
          </w:p>
        </w:tc>
        <w:tc>
          <w:tcPr>
            <w:tcW w:w="1134" w:type="dxa"/>
          </w:tcPr>
          <w:p w:rsidR="006E43F9" w:rsidRDefault="004D2AC8">
            <w:pPr>
              <w:jc w:val="right"/>
              <w:rPr>
                <w:rFonts w:ascii="Tahoma"/>
              </w:rPr>
            </w:pPr>
            <w:r>
              <w:rPr>
                <w:rFonts w:ascii="Tahoma"/>
              </w:rPr>
              <w:t>72,73 %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Etat des stocks</w:t>
            </w:r>
          </w:p>
        </w:tc>
        <w:tc>
          <w:tcPr>
            <w:tcW w:w="1984" w:type="dxa"/>
          </w:tcPr>
          <w:p w:rsidR="006E43F9" w:rsidRDefault="004D2AC8">
            <w:pPr>
              <w:jc w:val="right"/>
              <w:rPr>
                <w:rFonts w:ascii="Tahoma" w:hAnsi="Tahoma"/>
              </w:rPr>
            </w:pPr>
            <w:r>
              <w:rPr>
                <w:rFonts w:ascii="Tahoma" w:hAnsi="Tahoma"/>
              </w:rPr>
              <w:t xml:space="preserve"> 9 145 228 €</w:t>
            </w:r>
          </w:p>
        </w:tc>
        <w:tc>
          <w:tcPr>
            <w:tcW w:w="1984" w:type="dxa"/>
          </w:tcPr>
          <w:p w:rsidR="006E43F9" w:rsidRDefault="004D2AC8">
            <w:pPr>
              <w:jc w:val="right"/>
              <w:rPr>
                <w:rFonts w:ascii="Tahoma" w:hAnsi="Tahoma"/>
              </w:rPr>
            </w:pPr>
            <w:r>
              <w:rPr>
                <w:rFonts w:ascii="Tahoma" w:hAnsi="Tahoma"/>
              </w:rPr>
              <w:t xml:space="preserve"> 8 070 896 €</w:t>
            </w:r>
          </w:p>
        </w:tc>
        <w:tc>
          <w:tcPr>
            <w:tcW w:w="1984" w:type="dxa"/>
          </w:tcPr>
          <w:p w:rsidR="006E43F9" w:rsidRDefault="004D2AC8">
            <w:pPr>
              <w:jc w:val="right"/>
              <w:rPr>
                <w:rFonts w:ascii="Tahoma" w:hAnsi="Tahoma"/>
              </w:rPr>
            </w:pPr>
            <w:r>
              <w:rPr>
                <w:rFonts w:ascii="Tahoma" w:hAnsi="Tahoma"/>
              </w:rPr>
              <w:t xml:space="preserve"> 1 074 332 €</w:t>
            </w:r>
          </w:p>
        </w:tc>
      </w:tr>
      <w:tr w:rsidR="006E43F9">
        <w:tc>
          <w:tcPr>
            <w:tcW w:w="2551" w:type="dxa"/>
          </w:tcPr>
          <w:p w:rsidR="006E43F9" w:rsidRDefault="004D2AC8">
            <w:pPr>
              <w:rPr>
                <w:rFonts w:ascii="Tahoma"/>
              </w:rPr>
            </w:pPr>
            <w:r>
              <w:rPr>
                <w:rFonts w:ascii="Tahoma"/>
              </w:rPr>
              <w:t>Achats</w:t>
            </w:r>
          </w:p>
        </w:tc>
        <w:tc>
          <w:tcPr>
            <w:tcW w:w="1984" w:type="dxa"/>
          </w:tcPr>
          <w:p w:rsidR="006E43F9" w:rsidRDefault="004D2AC8">
            <w:pPr>
              <w:jc w:val="right"/>
              <w:rPr>
                <w:rFonts w:ascii="Tahoma" w:hAnsi="Tahoma"/>
              </w:rPr>
            </w:pPr>
            <w:r>
              <w:rPr>
                <w:rFonts w:ascii="Tahoma" w:hAnsi="Tahoma"/>
              </w:rPr>
              <w:t>17 307 740 €</w:t>
            </w:r>
          </w:p>
        </w:tc>
        <w:tc>
          <w:tcPr>
            <w:tcW w:w="1984" w:type="dxa"/>
          </w:tcPr>
          <w:p w:rsidR="006E43F9" w:rsidRDefault="004D2AC8">
            <w:pPr>
              <w:jc w:val="right"/>
              <w:rPr>
                <w:rFonts w:ascii="Tahoma" w:hAnsi="Tahoma"/>
              </w:rPr>
            </w:pPr>
            <w:r>
              <w:rPr>
                <w:rFonts w:ascii="Tahoma" w:hAnsi="Tahoma"/>
              </w:rPr>
              <w:t>15 374 342 €</w:t>
            </w:r>
          </w:p>
        </w:tc>
        <w:tc>
          <w:tcPr>
            <w:tcW w:w="1984" w:type="dxa"/>
          </w:tcPr>
          <w:p w:rsidR="006E43F9" w:rsidRDefault="004D2AC8">
            <w:pPr>
              <w:jc w:val="right"/>
              <w:rPr>
                <w:rFonts w:ascii="Tahoma" w:hAnsi="Tahoma"/>
              </w:rPr>
            </w:pPr>
            <w:r>
              <w:rPr>
                <w:rFonts w:ascii="Tahoma" w:hAnsi="Tahoma"/>
              </w:rPr>
              <w:t xml:space="preserve"> 1 933 398 €</w:t>
            </w:r>
          </w:p>
        </w:tc>
      </w:tr>
      <w:tr w:rsidR="006E43F9">
        <w:tc>
          <w:tcPr>
            <w:tcW w:w="2551" w:type="dxa"/>
          </w:tcPr>
          <w:p w:rsidR="006E43F9" w:rsidRDefault="004D2AC8">
            <w:pPr>
              <w:rPr>
                <w:rFonts w:ascii="Tahoma"/>
              </w:rPr>
            </w:pPr>
            <w:r>
              <w:rPr>
                <w:rFonts w:ascii="Tahoma"/>
              </w:rPr>
              <w:t>Marge commerciale</w:t>
            </w:r>
          </w:p>
        </w:tc>
        <w:tc>
          <w:tcPr>
            <w:tcW w:w="1984" w:type="dxa"/>
          </w:tcPr>
          <w:p w:rsidR="006E43F9" w:rsidRDefault="004D2AC8">
            <w:pPr>
              <w:jc w:val="right"/>
              <w:rPr>
                <w:rFonts w:ascii="Tahoma"/>
              </w:rPr>
            </w:pPr>
            <w:r>
              <w:rPr>
                <w:rFonts w:ascii="Tahoma"/>
              </w:rPr>
              <w:t xml:space="preserve">    298,01 %</w:t>
            </w:r>
          </w:p>
        </w:tc>
        <w:tc>
          <w:tcPr>
            <w:tcW w:w="1984" w:type="dxa"/>
          </w:tcPr>
          <w:p w:rsidR="006E43F9" w:rsidRDefault="004D2AC8">
            <w:pPr>
              <w:jc w:val="right"/>
              <w:rPr>
                <w:rFonts w:ascii="Tahoma"/>
              </w:rPr>
            </w:pPr>
            <w:r>
              <w:rPr>
                <w:rFonts w:ascii="Tahoma"/>
              </w:rPr>
              <w:t xml:space="preserve">    312,85 %</w:t>
            </w:r>
          </w:p>
        </w:tc>
        <w:tc>
          <w:tcPr>
            <w:tcW w:w="1984" w:type="dxa"/>
          </w:tcPr>
          <w:p w:rsidR="006E43F9" w:rsidRDefault="004D2AC8">
            <w:pPr>
              <w:jc w:val="right"/>
              <w:rPr>
                <w:rFonts w:ascii="Tahoma"/>
              </w:rPr>
            </w:pPr>
            <w:r>
              <w:rPr>
                <w:rFonts w:ascii="Tahoma"/>
              </w:rPr>
              <w:t xml:space="preserve">    -14,85 %</w:t>
            </w:r>
          </w:p>
        </w:tc>
      </w:tr>
      <w:tr w:rsidR="006E43F9">
        <w:tc>
          <w:tcPr>
            <w:tcW w:w="2551" w:type="dxa"/>
          </w:tcPr>
          <w:p w:rsidR="006E43F9" w:rsidRDefault="004D2AC8">
            <w:pPr>
              <w:rPr>
                <w:rFonts w:ascii="Tahoma"/>
              </w:rPr>
            </w:pPr>
            <w:r>
              <w:rPr>
                <w:rFonts w:ascii="Tahoma"/>
              </w:rPr>
              <w:t>Rotation stocks</w:t>
            </w:r>
          </w:p>
        </w:tc>
        <w:tc>
          <w:tcPr>
            <w:tcW w:w="1984" w:type="dxa"/>
          </w:tcPr>
          <w:p w:rsidR="006E43F9" w:rsidRDefault="004D2AC8">
            <w:pPr>
              <w:jc w:val="right"/>
              <w:rPr>
                <w:rFonts w:ascii="Tahoma"/>
              </w:rPr>
            </w:pPr>
            <w:r>
              <w:rPr>
                <w:rFonts w:ascii="Tahoma"/>
              </w:rPr>
              <w:t xml:space="preserve">       180 J</w:t>
            </w:r>
          </w:p>
        </w:tc>
        <w:tc>
          <w:tcPr>
            <w:tcW w:w="1984" w:type="dxa"/>
          </w:tcPr>
          <w:p w:rsidR="006E43F9" w:rsidRDefault="004D2AC8">
            <w:pPr>
              <w:jc w:val="right"/>
              <w:rPr>
                <w:rFonts w:ascii="Tahoma"/>
              </w:rPr>
            </w:pPr>
            <w:r>
              <w:rPr>
                <w:rFonts w:ascii="Tahoma"/>
              </w:rPr>
              <w:t xml:space="preserve">       178 J</w:t>
            </w:r>
          </w:p>
        </w:tc>
        <w:tc>
          <w:tcPr>
            <w:tcW w:w="1984" w:type="dxa"/>
          </w:tcPr>
          <w:p w:rsidR="006E43F9" w:rsidRDefault="004D2AC8">
            <w:pPr>
              <w:jc w:val="right"/>
              <w:rPr>
                <w:rFonts w:ascii="Tahoma"/>
              </w:rPr>
            </w:pPr>
            <w:r>
              <w:rPr>
                <w:rFonts w:ascii="Tahoma"/>
              </w:rPr>
              <w:t xml:space="preserve">         2 J</w:t>
            </w:r>
          </w:p>
        </w:tc>
      </w:tr>
    </w:tbl>
    <w:p w:rsidR="006E43F9" w:rsidRDefault="006E43F9"/>
    <w:p w:rsidR="006E43F9" w:rsidRPr="000F1DA7" w:rsidRDefault="00437D00">
      <w:pPr>
        <w:rPr>
          <w:rFonts w:ascii="Tahoma" w:hAnsi="Tahoma" w:cs="Tahoma"/>
        </w:rPr>
      </w:pPr>
      <w:r w:rsidRPr="000F1DA7">
        <w:rPr>
          <w:rFonts w:ascii="Tahoma" w:hAnsi="Tahoma" w:cs="Tahoma"/>
        </w:rPr>
        <w:t>Les stocks bruts progressent de 13% soit + K€ 1 074 ; ces derniers avaient progressé de K€ 264 entre 03/2022 et 03/2023 soit +3.3%. Les dépréciations baissent de K€ 220 et reviennent à un niveau comparable à 03/2022. Les ratios de rotation des stocks sont relativement stables à 180 jours.</w:t>
      </w:r>
    </w:p>
    <w:p w:rsidR="00437D00" w:rsidRDefault="00437D00"/>
    <w:p w:rsidR="00437D00" w:rsidRDefault="00437D00"/>
    <w:p w:rsidR="006E43F9" w:rsidRDefault="006E43F9"/>
    <w:p w:rsidR="006E43F9" w:rsidRDefault="004D2AC8">
      <w:r>
        <w:rPr>
          <w:rFonts w:ascii="Tahoma"/>
          <w:b/>
        </w:rPr>
        <w:lastRenderedPageBreak/>
        <w:t>C.  IMMOBILISATIONS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81"/>
        <w:gridCol w:w="1659"/>
        <w:gridCol w:w="1659"/>
        <w:gridCol w:w="1529"/>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Immobilisations incorporelles brutes</w:t>
            </w:r>
          </w:p>
        </w:tc>
        <w:tc>
          <w:tcPr>
            <w:tcW w:w="1701" w:type="dxa"/>
          </w:tcPr>
          <w:p w:rsidR="006E43F9" w:rsidRDefault="004D2AC8">
            <w:pPr>
              <w:jc w:val="right"/>
              <w:rPr>
                <w:rFonts w:ascii="Tahoma"/>
              </w:rPr>
            </w:pPr>
            <w:r>
              <w:rPr>
                <w:rFonts w:ascii="Tahoma"/>
              </w:rPr>
              <w:t>16 211 506</w:t>
            </w:r>
          </w:p>
        </w:tc>
        <w:tc>
          <w:tcPr>
            <w:tcW w:w="1701" w:type="dxa"/>
          </w:tcPr>
          <w:p w:rsidR="006E43F9" w:rsidRDefault="004D2AC8">
            <w:pPr>
              <w:jc w:val="right"/>
              <w:rPr>
                <w:rFonts w:ascii="Tahoma"/>
              </w:rPr>
            </w:pPr>
            <w:r>
              <w:rPr>
                <w:rFonts w:ascii="Tahoma"/>
              </w:rPr>
              <w:t>15 671 283</w:t>
            </w:r>
          </w:p>
        </w:tc>
        <w:tc>
          <w:tcPr>
            <w:tcW w:w="1701" w:type="dxa"/>
          </w:tcPr>
          <w:p w:rsidR="006E43F9" w:rsidRDefault="004D2AC8">
            <w:pPr>
              <w:jc w:val="right"/>
              <w:rPr>
                <w:rFonts w:ascii="Tahoma"/>
              </w:rPr>
            </w:pPr>
            <w:r>
              <w:rPr>
                <w:rFonts w:ascii="Tahoma"/>
              </w:rPr>
              <w:t>540 223</w:t>
            </w:r>
          </w:p>
        </w:tc>
        <w:tc>
          <w:tcPr>
            <w:tcW w:w="1134" w:type="dxa"/>
          </w:tcPr>
          <w:p w:rsidR="006E43F9" w:rsidRDefault="004D2AC8">
            <w:pPr>
              <w:jc w:val="right"/>
              <w:rPr>
                <w:rFonts w:ascii="Tahoma"/>
              </w:rPr>
            </w:pPr>
            <w:r>
              <w:rPr>
                <w:rFonts w:ascii="Tahoma"/>
              </w:rPr>
              <w:t>3,45 %</w:t>
            </w:r>
          </w:p>
        </w:tc>
      </w:tr>
      <w:tr w:rsidR="006E43F9">
        <w:tc>
          <w:tcPr>
            <w:tcW w:w="3402" w:type="dxa"/>
          </w:tcPr>
          <w:p w:rsidR="006E43F9" w:rsidRDefault="004D2AC8">
            <w:pPr>
              <w:rPr>
                <w:rFonts w:ascii="Tahoma" w:hAnsi="Tahoma"/>
              </w:rPr>
            </w:pPr>
            <w:r>
              <w:rPr>
                <w:rFonts w:ascii="Tahoma" w:hAnsi="Tahoma"/>
              </w:rPr>
              <w:t>Amortissement des immob° incorporelles</w:t>
            </w:r>
          </w:p>
        </w:tc>
        <w:tc>
          <w:tcPr>
            <w:tcW w:w="1701" w:type="dxa"/>
          </w:tcPr>
          <w:p w:rsidR="006E43F9" w:rsidRDefault="004D2AC8">
            <w:pPr>
              <w:jc w:val="right"/>
              <w:rPr>
                <w:rFonts w:ascii="Tahoma"/>
              </w:rPr>
            </w:pPr>
            <w:r>
              <w:rPr>
                <w:rFonts w:ascii="Tahoma"/>
              </w:rPr>
              <w:t>1 542 685</w:t>
            </w:r>
          </w:p>
        </w:tc>
        <w:tc>
          <w:tcPr>
            <w:tcW w:w="1701" w:type="dxa"/>
          </w:tcPr>
          <w:p w:rsidR="006E43F9" w:rsidRDefault="004D2AC8">
            <w:pPr>
              <w:jc w:val="right"/>
              <w:rPr>
                <w:rFonts w:ascii="Tahoma"/>
              </w:rPr>
            </w:pPr>
            <w:r>
              <w:rPr>
                <w:rFonts w:ascii="Tahoma"/>
              </w:rPr>
              <w:t>1 229 918</w:t>
            </w:r>
          </w:p>
        </w:tc>
        <w:tc>
          <w:tcPr>
            <w:tcW w:w="1701" w:type="dxa"/>
          </w:tcPr>
          <w:p w:rsidR="006E43F9" w:rsidRDefault="004D2AC8">
            <w:pPr>
              <w:jc w:val="right"/>
              <w:rPr>
                <w:rFonts w:ascii="Tahoma"/>
              </w:rPr>
            </w:pPr>
            <w:r>
              <w:rPr>
                <w:rFonts w:ascii="Tahoma"/>
              </w:rPr>
              <w:t>312 767</w:t>
            </w:r>
          </w:p>
        </w:tc>
        <w:tc>
          <w:tcPr>
            <w:tcW w:w="1134" w:type="dxa"/>
          </w:tcPr>
          <w:p w:rsidR="006E43F9" w:rsidRDefault="004D2AC8">
            <w:pPr>
              <w:jc w:val="right"/>
              <w:rPr>
                <w:rFonts w:ascii="Tahoma"/>
              </w:rPr>
            </w:pPr>
            <w:r>
              <w:rPr>
                <w:rFonts w:ascii="Tahoma"/>
              </w:rPr>
              <w:t>25,43 %</w:t>
            </w:r>
          </w:p>
        </w:tc>
      </w:tr>
      <w:tr w:rsidR="006E43F9">
        <w:tc>
          <w:tcPr>
            <w:tcW w:w="3402" w:type="dxa"/>
          </w:tcPr>
          <w:p w:rsidR="006E43F9" w:rsidRDefault="004D2AC8">
            <w:pPr>
              <w:rPr>
                <w:rFonts w:ascii="Tahoma"/>
              </w:rPr>
            </w:pPr>
            <w:r>
              <w:rPr>
                <w:rFonts w:ascii="Tahoma"/>
              </w:rPr>
              <w:t>Immobilisations incorporelles</w:t>
            </w:r>
          </w:p>
        </w:tc>
        <w:tc>
          <w:tcPr>
            <w:tcW w:w="1701" w:type="dxa"/>
          </w:tcPr>
          <w:p w:rsidR="006E43F9" w:rsidRDefault="004D2AC8">
            <w:pPr>
              <w:jc w:val="right"/>
              <w:rPr>
                <w:rFonts w:ascii="Tahoma"/>
              </w:rPr>
            </w:pPr>
            <w:r>
              <w:rPr>
                <w:rFonts w:ascii="Tahoma"/>
              </w:rPr>
              <w:t>14 668 821</w:t>
            </w:r>
          </w:p>
        </w:tc>
        <w:tc>
          <w:tcPr>
            <w:tcW w:w="1701" w:type="dxa"/>
          </w:tcPr>
          <w:p w:rsidR="006E43F9" w:rsidRDefault="004D2AC8">
            <w:pPr>
              <w:jc w:val="right"/>
              <w:rPr>
                <w:rFonts w:ascii="Tahoma"/>
              </w:rPr>
            </w:pPr>
            <w:r>
              <w:rPr>
                <w:rFonts w:ascii="Tahoma"/>
              </w:rPr>
              <w:t>14 441 365</w:t>
            </w:r>
          </w:p>
        </w:tc>
        <w:tc>
          <w:tcPr>
            <w:tcW w:w="1701" w:type="dxa"/>
          </w:tcPr>
          <w:p w:rsidR="006E43F9" w:rsidRDefault="004D2AC8">
            <w:pPr>
              <w:jc w:val="right"/>
              <w:rPr>
                <w:rFonts w:ascii="Tahoma"/>
              </w:rPr>
            </w:pPr>
            <w:r>
              <w:rPr>
                <w:rFonts w:ascii="Tahoma"/>
              </w:rPr>
              <w:t>227 456</w:t>
            </w:r>
          </w:p>
        </w:tc>
        <w:tc>
          <w:tcPr>
            <w:tcW w:w="1134" w:type="dxa"/>
          </w:tcPr>
          <w:p w:rsidR="006E43F9" w:rsidRDefault="004D2AC8">
            <w:pPr>
              <w:jc w:val="right"/>
              <w:rPr>
                <w:rFonts w:ascii="Tahoma"/>
              </w:rPr>
            </w:pPr>
            <w:r>
              <w:rPr>
                <w:rFonts w:ascii="Tahoma"/>
              </w:rPr>
              <w:t>1,58 %</w:t>
            </w:r>
          </w:p>
        </w:tc>
      </w:tr>
      <w:tr w:rsidR="006E43F9">
        <w:tc>
          <w:tcPr>
            <w:tcW w:w="3402" w:type="dxa"/>
          </w:tcPr>
          <w:p w:rsidR="006E43F9" w:rsidRDefault="004D2AC8">
            <w:pPr>
              <w:rPr>
                <w:rFonts w:ascii="Tahoma"/>
              </w:rPr>
            </w:pPr>
            <w:r>
              <w:rPr>
                <w:rFonts w:ascii="Tahoma"/>
              </w:rPr>
              <w:t>Immobilisations corporelles brutes</w:t>
            </w:r>
          </w:p>
        </w:tc>
        <w:tc>
          <w:tcPr>
            <w:tcW w:w="1701" w:type="dxa"/>
          </w:tcPr>
          <w:p w:rsidR="006E43F9" w:rsidRDefault="004D2AC8">
            <w:pPr>
              <w:jc w:val="right"/>
              <w:rPr>
                <w:rFonts w:ascii="Tahoma"/>
              </w:rPr>
            </w:pPr>
            <w:r>
              <w:rPr>
                <w:rFonts w:ascii="Tahoma"/>
              </w:rPr>
              <w:t>14 321 789</w:t>
            </w:r>
          </w:p>
        </w:tc>
        <w:tc>
          <w:tcPr>
            <w:tcW w:w="1701" w:type="dxa"/>
          </w:tcPr>
          <w:p w:rsidR="006E43F9" w:rsidRDefault="004D2AC8">
            <w:pPr>
              <w:jc w:val="right"/>
              <w:rPr>
                <w:rFonts w:ascii="Tahoma"/>
              </w:rPr>
            </w:pPr>
            <w:r>
              <w:rPr>
                <w:rFonts w:ascii="Tahoma"/>
              </w:rPr>
              <w:t>14 007 882</w:t>
            </w:r>
          </w:p>
        </w:tc>
        <w:tc>
          <w:tcPr>
            <w:tcW w:w="1701" w:type="dxa"/>
          </w:tcPr>
          <w:p w:rsidR="006E43F9" w:rsidRDefault="004D2AC8">
            <w:pPr>
              <w:jc w:val="right"/>
              <w:rPr>
                <w:rFonts w:ascii="Tahoma"/>
              </w:rPr>
            </w:pPr>
            <w:r>
              <w:rPr>
                <w:rFonts w:ascii="Tahoma"/>
              </w:rPr>
              <w:t>313 907</w:t>
            </w:r>
          </w:p>
        </w:tc>
        <w:tc>
          <w:tcPr>
            <w:tcW w:w="1134" w:type="dxa"/>
          </w:tcPr>
          <w:p w:rsidR="006E43F9" w:rsidRDefault="004D2AC8">
            <w:pPr>
              <w:jc w:val="right"/>
              <w:rPr>
                <w:rFonts w:ascii="Tahoma"/>
              </w:rPr>
            </w:pPr>
            <w:r>
              <w:rPr>
                <w:rFonts w:ascii="Tahoma"/>
              </w:rPr>
              <w:t>2,24 %</w:t>
            </w:r>
          </w:p>
        </w:tc>
      </w:tr>
      <w:tr w:rsidR="006E43F9">
        <w:tc>
          <w:tcPr>
            <w:tcW w:w="3402" w:type="dxa"/>
          </w:tcPr>
          <w:p w:rsidR="006E43F9" w:rsidRDefault="004D2AC8">
            <w:pPr>
              <w:rPr>
                <w:rFonts w:ascii="Tahoma" w:hAnsi="Tahoma"/>
              </w:rPr>
            </w:pPr>
            <w:r>
              <w:rPr>
                <w:rFonts w:ascii="Tahoma" w:hAnsi="Tahoma"/>
              </w:rPr>
              <w:t>Amortissement des immob° corporelles</w:t>
            </w:r>
          </w:p>
        </w:tc>
        <w:tc>
          <w:tcPr>
            <w:tcW w:w="1701" w:type="dxa"/>
          </w:tcPr>
          <w:p w:rsidR="006E43F9" w:rsidRDefault="004D2AC8">
            <w:pPr>
              <w:jc w:val="right"/>
              <w:rPr>
                <w:rFonts w:ascii="Tahoma"/>
              </w:rPr>
            </w:pPr>
            <w:r>
              <w:rPr>
                <w:rFonts w:ascii="Tahoma"/>
              </w:rPr>
              <w:t>11 099 837</w:t>
            </w:r>
          </w:p>
        </w:tc>
        <w:tc>
          <w:tcPr>
            <w:tcW w:w="1701" w:type="dxa"/>
          </w:tcPr>
          <w:p w:rsidR="006E43F9" w:rsidRDefault="004D2AC8">
            <w:pPr>
              <w:jc w:val="right"/>
              <w:rPr>
                <w:rFonts w:ascii="Tahoma"/>
              </w:rPr>
            </w:pPr>
            <w:r>
              <w:rPr>
                <w:rFonts w:ascii="Tahoma"/>
              </w:rPr>
              <w:t>11 132 339</w:t>
            </w:r>
          </w:p>
        </w:tc>
        <w:tc>
          <w:tcPr>
            <w:tcW w:w="1701" w:type="dxa"/>
          </w:tcPr>
          <w:p w:rsidR="006E43F9" w:rsidRDefault="004D2AC8">
            <w:pPr>
              <w:jc w:val="right"/>
              <w:rPr>
                <w:rFonts w:ascii="Tahoma"/>
              </w:rPr>
            </w:pPr>
            <w:r>
              <w:rPr>
                <w:rFonts w:ascii="Tahoma"/>
              </w:rPr>
              <w:t>-32 502</w:t>
            </w:r>
          </w:p>
        </w:tc>
        <w:tc>
          <w:tcPr>
            <w:tcW w:w="1134" w:type="dxa"/>
          </w:tcPr>
          <w:p w:rsidR="006E43F9" w:rsidRDefault="004D2AC8">
            <w:pPr>
              <w:jc w:val="right"/>
              <w:rPr>
                <w:rFonts w:ascii="Tahoma"/>
              </w:rPr>
            </w:pPr>
            <w:r>
              <w:rPr>
                <w:rFonts w:ascii="Tahoma"/>
              </w:rPr>
              <w:t>-0,29 %</w:t>
            </w:r>
          </w:p>
        </w:tc>
      </w:tr>
      <w:tr w:rsidR="006E43F9">
        <w:tc>
          <w:tcPr>
            <w:tcW w:w="3402" w:type="dxa"/>
          </w:tcPr>
          <w:p w:rsidR="006E43F9" w:rsidRDefault="004D2AC8">
            <w:pPr>
              <w:rPr>
                <w:rFonts w:ascii="Tahoma"/>
              </w:rPr>
            </w:pPr>
            <w:r>
              <w:rPr>
                <w:rFonts w:ascii="Tahoma"/>
              </w:rPr>
              <w:t>Immobilisations corporelles</w:t>
            </w:r>
          </w:p>
        </w:tc>
        <w:tc>
          <w:tcPr>
            <w:tcW w:w="1701" w:type="dxa"/>
          </w:tcPr>
          <w:p w:rsidR="006E43F9" w:rsidRDefault="004D2AC8">
            <w:pPr>
              <w:jc w:val="right"/>
              <w:rPr>
                <w:rFonts w:ascii="Tahoma"/>
              </w:rPr>
            </w:pPr>
            <w:r>
              <w:rPr>
                <w:rFonts w:ascii="Tahoma"/>
              </w:rPr>
              <w:t>3 221 952</w:t>
            </w:r>
          </w:p>
        </w:tc>
        <w:tc>
          <w:tcPr>
            <w:tcW w:w="1701" w:type="dxa"/>
          </w:tcPr>
          <w:p w:rsidR="006E43F9" w:rsidRDefault="004D2AC8">
            <w:pPr>
              <w:jc w:val="right"/>
              <w:rPr>
                <w:rFonts w:ascii="Tahoma"/>
              </w:rPr>
            </w:pPr>
            <w:r>
              <w:rPr>
                <w:rFonts w:ascii="Tahoma"/>
              </w:rPr>
              <w:t>2 875 543</w:t>
            </w:r>
          </w:p>
        </w:tc>
        <w:tc>
          <w:tcPr>
            <w:tcW w:w="1701" w:type="dxa"/>
          </w:tcPr>
          <w:p w:rsidR="006E43F9" w:rsidRDefault="004D2AC8">
            <w:pPr>
              <w:jc w:val="right"/>
              <w:rPr>
                <w:rFonts w:ascii="Tahoma"/>
              </w:rPr>
            </w:pPr>
            <w:r>
              <w:rPr>
                <w:rFonts w:ascii="Tahoma"/>
              </w:rPr>
              <w:t>346 409</w:t>
            </w:r>
          </w:p>
        </w:tc>
        <w:tc>
          <w:tcPr>
            <w:tcW w:w="1134" w:type="dxa"/>
          </w:tcPr>
          <w:p w:rsidR="006E43F9" w:rsidRDefault="004D2AC8">
            <w:pPr>
              <w:jc w:val="right"/>
              <w:rPr>
                <w:rFonts w:ascii="Tahoma"/>
              </w:rPr>
            </w:pPr>
            <w:r>
              <w:rPr>
                <w:rFonts w:ascii="Tahoma"/>
              </w:rPr>
              <w:t>12,05 %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78"/>
        <w:gridCol w:w="1660"/>
        <w:gridCol w:w="1660"/>
        <w:gridCol w:w="1530"/>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Dotation amort. sur immobilisations</w:t>
            </w:r>
          </w:p>
        </w:tc>
        <w:tc>
          <w:tcPr>
            <w:tcW w:w="1701" w:type="dxa"/>
          </w:tcPr>
          <w:p w:rsidR="006E43F9" w:rsidRDefault="004D2AC8">
            <w:pPr>
              <w:jc w:val="right"/>
              <w:rPr>
                <w:rFonts w:ascii="Tahoma"/>
              </w:rPr>
            </w:pPr>
            <w:r>
              <w:rPr>
                <w:rFonts w:ascii="Tahoma"/>
              </w:rPr>
              <w:t>1 314 745</w:t>
            </w:r>
          </w:p>
        </w:tc>
        <w:tc>
          <w:tcPr>
            <w:tcW w:w="1701" w:type="dxa"/>
          </w:tcPr>
          <w:p w:rsidR="006E43F9" w:rsidRDefault="004D2AC8">
            <w:pPr>
              <w:jc w:val="right"/>
              <w:rPr>
                <w:rFonts w:ascii="Tahoma"/>
              </w:rPr>
            </w:pPr>
            <w:r>
              <w:rPr>
                <w:rFonts w:ascii="Tahoma"/>
              </w:rPr>
              <w:t>1 201 178</w:t>
            </w:r>
          </w:p>
        </w:tc>
        <w:tc>
          <w:tcPr>
            <w:tcW w:w="1701" w:type="dxa"/>
          </w:tcPr>
          <w:p w:rsidR="006E43F9" w:rsidRDefault="004D2AC8">
            <w:pPr>
              <w:jc w:val="right"/>
              <w:rPr>
                <w:rFonts w:ascii="Tahoma"/>
              </w:rPr>
            </w:pPr>
            <w:r>
              <w:rPr>
                <w:rFonts w:ascii="Tahoma"/>
              </w:rPr>
              <w:t>113 567</w:t>
            </w:r>
          </w:p>
        </w:tc>
        <w:tc>
          <w:tcPr>
            <w:tcW w:w="1134" w:type="dxa"/>
          </w:tcPr>
          <w:p w:rsidR="006E43F9" w:rsidRDefault="004D2AC8">
            <w:pPr>
              <w:jc w:val="right"/>
              <w:rPr>
                <w:rFonts w:ascii="Tahoma"/>
              </w:rPr>
            </w:pPr>
            <w:r>
              <w:rPr>
                <w:rFonts w:ascii="Tahoma"/>
              </w:rPr>
              <w:t>9,45 %</w:t>
            </w:r>
          </w:p>
        </w:tc>
      </w:tr>
      <w:tr w:rsidR="006E43F9">
        <w:tc>
          <w:tcPr>
            <w:tcW w:w="3402" w:type="dxa"/>
          </w:tcPr>
          <w:p w:rsidR="006E43F9" w:rsidRDefault="004D2AC8">
            <w:pPr>
              <w:rPr>
                <w:rFonts w:ascii="Tahoma"/>
              </w:rPr>
            </w:pPr>
            <w:r>
              <w:rPr>
                <w:rFonts w:ascii="Tahoma"/>
              </w:rPr>
              <w:t>Dotation prov. sur immobilisations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VNC des immo. cédées</w:t>
            </w:r>
          </w:p>
        </w:tc>
        <w:tc>
          <w:tcPr>
            <w:tcW w:w="1701" w:type="dxa"/>
          </w:tcPr>
          <w:p w:rsidR="006E43F9" w:rsidRDefault="004D2AC8">
            <w:pPr>
              <w:jc w:val="right"/>
              <w:rPr>
                <w:rFonts w:ascii="Tahoma"/>
              </w:rPr>
            </w:pPr>
            <w:r>
              <w:rPr>
                <w:rFonts w:ascii="Tahoma"/>
              </w:rPr>
              <w:t>414 488</w:t>
            </w:r>
          </w:p>
        </w:tc>
        <w:tc>
          <w:tcPr>
            <w:tcW w:w="1701" w:type="dxa"/>
          </w:tcPr>
          <w:p w:rsidR="006E43F9" w:rsidRDefault="004D2AC8">
            <w:pPr>
              <w:jc w:val="right"/>
              <w:rPr>
                <w:rFonts w:ascii="Tahoma"/>
              </w:rPr>
            </w:pPr>
            <w:r>
              <w:rPr>
                <w:rFonts w:ascii="Tahoma"/>
              </w:rPr>
              <w:t>122 867</w:t>
            </w:r>
          </w:p>
        </w:tc>
        <w:tc>
          <w:tcPr>
            <w:tcW w:w="1701" w:type="dxa"/>
          </w:tcPr>
          <w:p w:rsidR="006E43F9" w:rsidRDefault="004D2AC8">
            <w:pPr>
              <w:jc w:val="right"/>
              <w:rPr>
                <w:rFonts w:ascii="Tahoma"/>
              </w:rPr>
            </w:pPr>
            <w:r>
              <w:rPr>
                <w:rFonts w:ascii="Tahoma"/>
              </w:rPr>
              <w:t>291 621</w:t>
            </w:r>
          </w:p>
        </w:tc>
        <w:tc>
          <w:tcPr>
            <w:tcW w:w="1134" w:type="dxa"/>
          </w:tcPr>
          <w:p w:rsidR="006E43F9" w:rsidRDefault="004D2AC8">
            <w:pPr>
              <w:jc w:val="right"/>
              <w:rPr>
                <w:rFonts w:ascii="Tahoma"/>
              </w:rPr>
            </w:pPr>
            <w:r>
              <w:rPr>
                <w:rFonts w:ascii="Tahoma"/>
              </w:rPr>
              <w:t>237,35 %</w:t>
            </w:r>
          </w:p>
        </w:tc>
      </w:tr>
      <w:tr w:rsidR="006E43F9">
        <w:tc>
          <w:tcPr>
            <w:tcW w:w="3402" w:type="dxa"/>
          </w:tcPr>
          <w:p w:rsidR="006E43F9" w:rsidRDefault="004D2AC8">
            <w:pPr>
              <w:rPr>
                <w:rFonts w:ascii="Tahoma"/>
              </w:rPr>
            </w:pPr>
            <w:r>
              <w:rPr>
                <w:rFonts w:ascii="Tahoma"/>
              </w:rPr>
              <w:t>Produits de cession des immo.</w:t>
            </w:r>
          </w:p>
        </w:tc>
        <w:tc>
          <w:tcPr>
            <w:tcW w:w="1701" w:type="dxa"/>
          </w:tcPr>
          <w:p w:rsidR="006E43F9" w:rsidRDefault="004D2AC8">
            <w:pPr>
              <w:jc w:val="right"/>
              <w:rPr>
                <w:rFonts w:ascii="Tahoma"/>
              </w:rPr>
            </w:pPr>
            <w:r>
              <w:rPr>
                <w:rFonts w:ascii="Tahoma"/>
              </w:rPr>
              <w:t>29 000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29 000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Immobilisations brutes</w:t>
            </w:r>
          </w:p>
        </w:tc>
        <w:tc>
          <w:tcPr>
            <w:tcW w:w="1984" w:type="dxa"/>
          </w:tcPr>
          <w:p w:rsidR="006E43F9" w:rsidRDefault="004D2AC8">
            <w:pPr>
              <w:jc w:val="right"/>
              <w:rPr>
                <w:rFonts w:ascii="Tahoma" w:hAnsi="Tahoma"/>
              </w:rPr>
            </w:pPr>
            <w:r>
              <w:rPr>
                <w:rFonts w:ascii="Tahoma" w:hAnsi="Tahoma"/>
              </w:rPr>
              <w:t>30 533 295 €</w:t>
            </w:r>
          </w:p>
        </w:tc>
        <w:tc>
          <w:tcPr>
            <w:tcW w:w="1984" w:type="dxa"/>
          </w:tcPr>
          <w:p w:rsidR="006E43F9" w:rsidRDefault="004D2AC8">
            <w:pPr>
              <w:jc w:val="right"/>
              <w:rPr>
                <w:rFonts w:ascii="Tahoma" w:hAnsi="Tahoma"/>
              </w:rPr>
            </w:pPr>
            <w:r>
              <w:rPr>
                <w:rFonts w:ascii="Tahoma" w:hAnsi="Tahoma"/>
              </w:rPr>
              <w:t>29 679 165 €</w:t>
            </w:r>
          </w:p>
        </w:tc>
        <w:tc>
          <w:tcPr>
            <w:tcW w:w="1984" w:type="dxa"/>
          </w:tcPr>
          <w:p w:rsidR="006E43F9" w:rsidRDefault="004D2AC8">
            <w:pPr>
              <w:jc w:val="right"/>
              <w:rPr>
                <w:rFonts w:ascii="Tahoma" w:hAnsi="Tahoma"/>
              </w:rPr>
            </w:pPr>
            <w:r>
              <w:rPr>
                <w:rFonts w:ascii="Tahoma" w:hAnsi="Tahoma"/>
              </w:rPr>
              <w:t xml:space="preserve">   854 130 €</w:t>
            </w:r>
          </w:p>
        </w:tc>
      </w:tr>
      <w:tr w:rsidR="006E43F9">
        <w:tc>
          <w:tcPr>
            <w:tcW w:w="2551" w:type="dxa"/>
          </w:tcPr>
          <w:p w:rsidR="006E43F9" w:rsidRDefault="004D2AC8">
            <w:pPr>
              <w:rPr>
                <w:rFonts w:ascii="Tahoma"/>
              </w:rPr>
            </w:pPr>
            <w:r>
              <w:rPr>
                <w:rFonts w:ascii="Tahoma"/>
              </w:rPr>
              <w:t>Immobilisations nettes</w:t>
            </w:r>
          </w:p>
        </w:tc>
        <w:tc>
          <w:tcPr>
            <w:tcW w:w="1984" w:type="dxa"/>
          </w:tcPr>
          <w:p w:rsidR="006E43F9" w:rsidRDefault="004D2AC8">
            <w:pPr>
              <w:jc w:val="right"/>
              <w:rPr>
                <w:rFonts w:ascii="Tahoma" w:hAnsi="Tahoma"/>
              </w:rPr>
            </w:pPr>
            <w:r>
              <w:rPr>
                <w:rFonts w:ascii="Tahoma" w:hAnsi="Tahoma"/>
              </w:rPr>
              <w:t>17 890 773 €</w:t>
            </w:r>
          </w:p>
        </w:tc>
        <w:tc>
          <w:tcPr>
            <w:tcW w:w="1984" w:type="dxa"/>
          </w:tcPr>
          <w:p w:rsidR="006E43F9" w:rsidRDefault="004D2AC8">
            <w:pPr>
              <w:jc w:val="right"/>
              <w:rPr>
                <w:rFonts w:ascii="Tahoma" w:hAnsi="Tahoma"/>
              </w:rPr>
            </w:pPr>
            <w:r>
              <w:rPr>
                <w:rFonts w:ascii="Tahoma" w:hAnsi="Tahoma"/>
              </w:rPr>
              <w:t>17 316 908 €</w:t>
            </w:r>
          </w:p>
        </w:tc>
        <w:tc>
          <w:tcPr>
            <w:tcW w:w="1984" w:type="dxa"/>
          </w:tcPr>
          <w:p w:rsidR="006E43F9" w:rsidRDefault="004D2AC8">
            <w:pPr>
              <w:jc w:val="right"/>
              <w:rPr>
                <w:rFonts w:ascii="Tahoma" w:hAnsi="Tahoma"/>
              </w:rPr>
            </w:pPr>
            <w:r>
              <w:rPr>
                <w:rFonts w:ascii="Tahoma" w:hAnsi="Tahoma"/>
              </w:rPr>
              <w:t xml:space="preserve">   573 865 €</w:t>
            </w:r>
          </w:p>
        </w:tc>
      </w:tr>
      <w:tr w:rsidR="006E43F9">
        <w:tc>
          <w:tcPr>
            <w:tcW w:w="2551" w:type="dxa"/>
          </w:tcPr>
          <w:p w:rsidR="006E43F9" w:rsidRDefault="004D2AC8">
            <w:pPr>
              <w:rPr>
                <w:rFonts w:ascii="Tahoma" w:hAnsi="Tahoma"/>
              </w:rPr>
            </w:pPr>
            <w:r>
              <w:rPr>
                <w:rFonts w:ascii="Tahoma" w:hAnsi="Tahoma"/>
              </w:rPr>
              <w:t>Productivité des immo</w:t>
            </w:r>
          </w:p>
        </w:tc>
        <w:tc>
          <w:tcPr>
            <w:tcW w:w="1984" w:type="dxa"/>
          </w:tcPr>
          <w:p w:rsidR="006E43F9" w:rsidRDefault="004D2AC8">
            <w:pPr>
              <w:jc w:val="right"/>
              <w:rPr>
                <w:rFonts w:ascii="Tahoma"/>
              </w:rPr>
            </w:pPr>
            <w:r>
              <w:rPr>
                <w:rFonts w:ascii="Tahoma"/>
              </w:rPr>
              <w:t xml:space="preserve">    309,40 %</w:t>
            </w:r>
          </w:p>
        </w:tc>
        <w:tc>
          <w:tcPr>
            <w:tcW w:w="1984" w:type="dxa"/>
          </w:tcPr>
          <w:p w:rsidR="006E43F9" w:rsidRDefault="004D2AC8">
            <w:pPr>
              <w:jc w:val="right"/>
              <w:rPr>
                <w:rFonts w:ascii="Tahoma"/>
              </w:rPr>
            </w:pPr>
            <w:r>
              <w:rPr>
                <w:rFonts w:ascii="Tahoma"/>
              </w:rPr>
              <w:t xml:space="preserve">    305,56 %</w:t>
            </w:r>
          </w:p>
        </w:tc>
        <w:tc>
          <w:tcPr>
            <w:tcW w:w="1984" w:type="dxa"/>
          </w:tcPr>
          <w:p w:rsidR="006E43F9" w:rsidRDefault="004D2AC8">
            <w:pPr>
              <w:jc w:val="right"/>
              <w:rPr>
                <w:rFonts w:ascii="Tahoma"/>
              </w:rPr>
            </w:pPr>
            <w:r>
              <w:rPr>
                <w:rFonts w:ascii="Tahoma"/>
              </w:rPr>
              <w:t xml:space="preserve">      3,83 %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37D00">
      <w:r>
        <w:rPr>
          <w:rFonts w:ascii="Tahoma" w:hAnsi="Tahoma"/>
        </w:rPr>
        <w:t>L</w:t>
      </w:r>
      <w:r w:rsidR="004D2AC8">
        <w:rPr>
          <w:rFonts w:ascii="Tahoma" w:hAnsi="Tahoma"/>
        </w:rPr>
        <w:t xml:space="preserve">es entrés et fermetures au niveau des succursales expliquent </w:t>
      </w:r>
      <w:r w:rsidR="003F05D3">
        <w:rPr>
          <w:rFonts w:ascii="Tahoma" w:hAnsi="Tahoma"/>
        </w:rPr>
        <w:t>les variations</w:t>
      </w:r>
      <w:r w:rsidR="004D2AC8">
        <w:rPr>
          <w:rFonts w:ascii="Tahoma" w:hAnsi="Tahoma"/>
        </w:rPr>
        <w:t xml:space="preserve"> des Immobilisations incorporelles (droit au bail) et corporelles (travaux réalisés dans les succursales). </w:t>
      </w:r>
    </w:p>
    <w:p w:rsidR="006E43F9" w:rsidRDefault="006E43F9"/>
    <w:p w:rsidR="006E43F9" w:rsidRDefault="006E43F9"/>
    <w:p w:rsidR="006E43F9" w:rsidRDefault="006E43F9"/>
    <w:p w:rsidR="006E43F9" w:rsidRDefault="006E43F9"/>
    <w:p w:rsidR="006E43F9" w:rsidRDefault="004D2AC8">
      <w:r>
        <w:rPr>
          <w:rFonts w:ascii="Tahoma"/>
          <w:b/>
        </w:rPr>
        <w:t>D.  TRESORERIE</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64"/>
        <w:gridCol w:w="1662"/>
        <w:gridCol w:w="1662"/>
        <w:gridCol w:w="1540"/>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Valeurs mobilières de placement</w:t>
            </w:r>
          </w:p>
        </w:tc>
        <w:tc>
          <w:tcPr>
            <w:tcW w:w="1701" w:type="dxa"/>
          </w:tcPr>
          <w:p w:rsidR="006E43F9" w:rsidRDefault="004D2AC8">
            <w:pPr>
              <w:jc w:val="right"/>
              <w:rPr>
                <w:rFonts w:ascii="Tahoma"/>
              </w:rPr>
            </w:pPr>
            <w:r>
              <w:rPr>
                <w:rFonts w:ascii="Tahoma"/>
              </w:rPr>
              <w:t>225 412</w:t>
            </w:r>
          </w:p>
        </w:tc>
        <w:tc>
          <w:tcPr>
            <w:tcW w:w="1701" w:type="dxa"/>
          </w:tcPr>
          <w:p w:rsidR="006E43F9" w:rsidRDefault="004D2AC8">
            <w:pPr>
              <w:jc w:val="right"/>
              <w:rPr>
                <w:rFonts w:ascii="Tahoma"/>
              </w:rPr>
            </w:pPr>
            <w:r>
              <w:rPr>
                <w:rFonts w:ascii="Tahoma"/>
              </w:rPr>
              <w:t>225 412</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Disponibilités</w:t>
            </w:r>
          </w:p>
        </w:tc>
        <w:tc>
          <w:tcPr>
            <w:tcW w:w="1701" w:type="dxa"/>
          </w:tcPr>
          <w:p w:rsidR="006E43F9" w:rsidRDefault="004D2AC8">
            <w:pPr>
              <w:jc w:val="right"/>
              <w:rPr>
                <w:rFonts w:ascii="Tahoma"/>
              </w:rPr>
            </w:pPr>
            <w:r>
              <w:rPr>
                <w:rFonts w:ascii="Tahoma"/>
              </w:rPr>
              <w:t>805 231</w:t>
            </w:r>
          </w:p>
        </w:tc>
        <w:tc>
          <w:tcPr>
            <w:tcW w:w="1701" w:type="dxa"/>
          </w:tcPr>
          <w:p w:rsidR="006E43F9" w:rsidRDefault="004D2AC8">
            <w:pPr>
              <w:jc w:val="right"/>
              <w:rPr>
                <w:rFonts w:ascii="Tahoma"/>
              </w:rPr>
            </w:pPr>
            <w:r>
              <w:rPr>
                <w:rFonts w:ascii="Tahoma"/>
              </w:rPr>
              <w:t>3 538 803</w:t>
            </w:r>
          </w:p>
        </w:tc>
        <w:tc>
          <w:tcPr>
            <w:tcW w:w="1701" w:type="dxa"/>
          </w:tcPr>
          <w:p w:rsidR="006E43F9" w:rsidRDefault="004D2AC8">
            <w:pPr>
              <w:jc w:val="right"/>
              <w:rPr>
                <w:rFonts w:ascii="Tahoma"/>
              </w:rPr>
            </w:pPr>
            <w:r>
              <w:rPr>
                <w:rFonts w:ascii="Tahoma"/>
              </w:rPr>
              <w:t>-2 733 573</w:t>
            </w:r>
          </w:p>
        </w:tc>
        <w:tc>
          <w:tcPr>
            <w:tcW w:w="1134" w:type="dxa"/>
          </w:tcPr>
          <w:p w:rsidR="006E43F9" w:rsidRDefault="004D2AC8">
            <w:pPr>
              <w:jc w:val="right"/>
              <w:rPr>
                <w:rFonts w:ascii="Tahoma"/>
              </w:rPr>
            </w:pPr>
            <w:r>
              <w:rPr>
                <w:rFonts w:ascii="Tahoma"/>
              </w:rPr>
              <w:t>-77,25 %</w:t>
            </w:r>
          </w:p>
        </w:tc>
      </w:tr>
      <w:tr w:rsidR="006E43F9">
        <w:tc>
          <w:tcPr>
            <w:tcW w:w="3402" w:type="dxa"/>
          </w:tcPr>
          <w:p w:rsidR="006E43F9" w:rsidRDefault="004D2AC8">
            <w:pPr>
              <w:rPr>
                <w:rFonts w:ascii="Tahoma"/>
              </w:rPr>
            </w:pPr>
            <w:r>
              <w:rPr>
                <w:rFonts w:ascii="Tahoma"/>
              </w:rPr>
              <w:t>(1) Dont concours bancaires</w:t>
            </w:r>
          </w:p>
        </w:tc>
        <w:tc>
          <w:tcPr>
            <w:tcW w:w="1701" w:type="dxa"/>
          </w:tcPr>
          <w:p w:rsidR="006E43F9" w:rsidRDefault="004D2AC8">
            <w:pPr>
              <w:jc w:val="right"/>
              <w:rPr>
                <w:rFonts w:ascii="Tahoma"/>
              </w:rPr>
            </w:pPr>
            <w:r>
              <w:rPr>
                <w:rFonts w:ascii="Tahoma"/>
              </w:rPr>
              <w:t>2 260 773</w:t>
            </w:r>
          </w:p>
        </w:tc>
        <w:tc>
          <w:tcPr>
            <w:tcW w:w="1701" w:type="dxa"/>
          </w:tcPr>
          <w:p w:rsidR="006E43F9" w:rsidRDefault="004D2AC8">
            <w:pPr>
              <w:jc w:val="right"/>
              <w:rPr>
                <w:rFonts w:ascii="Tahoma"/>
              </w:rPr>
            </w:pPr>
            <w:r>
              <w:rPr>
                <w:rFonts w:ascii="Tahoma"/>
              </w:rPr>
              <w:t>65 763</w:t>
            </w:r>
          </w:p>
        </w:tc>
        <w:tc>
          <w:tcPr>
            <w:tcW w:w="1701" w:type="dxa"/>
          </w:tcPr>
          <w:p w:rsidR="006E43F9" w:rsidRDefault="004D2AC8">
            <w:pPr>
              <w:jc w:val="right"/>
              <w:rPr>
                <w:rFonts w:ascii="Tahoma"/>
              </w:rPr>
            </w:pPr>
            <w:r>
              <w:rPr>
                <w:rFonts w:ascii="Tahoma"/>
              </w:rPr>
              <w:t>2 195 010</w:t>
            </w:r>
          </w:p>
        </w:tc>
        <w:tc>
          <w:tcPr>
            <w:tcW w:w="1134" w:type="dxa"/>
          </w:tcPr>
          <w:p w:rsidR="006E43F9" w:rsidRDefault="004D2AC8">
            <w:pPr>
              <w:jc w:val="right"/>
              <w:rPr>
                <w:rFonts w:ascii="Tahoma" w:hAnsi="Tahoma"/>
              </w:rPr>
            </w:pPr>
            <w:r>
              <w:rPr>
                <w:rFonts w:ascii="Tahoma" w:hAnsi="Tahoma"/>
              </w:rPr>
              <w:t>3 337,75 %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51"/>
        <w:gridCol w:w="1664"/>
        <w:gridCol w:w="1664"/>
        <w:gridCol w:w="1549"/>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Produits financiers</w:t>
            </w:r>
          </w:p>
        </w:tc>
        <w:tc>
          <w:tcPr>
            <w:tcW w:w="1701" w:type="dxa"/>
          </w:tcPr>
          <w:p w:rsidR="006E43F9" w:rsidRDefault="004D2AC8">
            <w:pPr>
              <w:jc w:val="right"/>
              <w:rPr>
                <w:rFonts w:ascii="Tahoma"/>
              </w:rPr>
            </w:pPr>
            <w:r>
              <w:rPr>
                <w:rFonts w:ascii="Tahoma"/>
              </w:rPr>
              <w:t>29 671</w:t>
            </w:r>
          </w:p>
        </w:tc>
        <w:tc>
          <w:tcPr>
            <w:tcW w:w="1701" w:type="dxa"/>
          </w:tcPr>
          <w:p w:rsidR="006E43F9" w:rsidRDefault="004D2AC8">
            <w:pPr>
              <w:jc w:val="right"/>
              <w:rPr>
                <w:rFonts w:ascii="Tahoma"/>
              </w:rPr>
            </w:pPr>
            <w:r>
              <w:rPr>
                <w:rFonts w:ascii="Tahoma"/>
              </w:rPr>
              <w:t>539 912</w:t>
            </w:r>
          </w:p>
        </w:tc>
        <w:tc>
          <w:tcPr>
            <w:tcW w:w="1701" w:type="dxa"/>
          </w:tcPr>
          <w:p w:rsidR="006E43F9" w:rsidRDefault="004D2AC8">
            <w:pPr>
              <w:jc w:val="right"/>
              <w:rPr>
                <w:rFonts w:ascii="Tahoma"/>
              </w:rPr>
            </w:pPr>
            <w:r>
              <w:rPr>
                <w:rFonts w:ascii="Tahoma"/>
              </w:rPr>
              <w:t>-510 241</w:t>
            </w:r>
          </w:p>
        </w:tc>
        <w:tc>
          <w:tcPr>
            <w:tcW w:w="1134" w:type="dxa"/>
          </w:tcPr>
          <w:p w:rsidR="006E43F9" w:rsidRDefault="004D2AC8">
            <w:pPr>
              <w:jc w:val="right"/>
              <w:rPr>
                <w:rFonts w:ascii="Tahoma"/>
              </w:rPr>
            </w:pPr>
            <w:r>
              <w:rPr>
                <w:rFonts w:ascii="Tahoma"/>
              </w:rPr>
              <w:t>-94,50 %</w:t>
            </w:r>
          </w:p>
        </w:tc>
      </w:tr>
      <w:tr w:rsidR="006E43F9">
        <w:tc>
          <w:tcPr>
            <w:tcW w:w="3402" w:type="dxa"/>
          </w:tcPr>
          <w:p w:rsidR="006E43F9" w:rsidRDefault="004D2AC8">
            <w:pPr>
              <w:rPr>
                <w:rFonts w:ascii="Tahoma" w:hAnsi="Tahoma"/>
              </w:rPr>
            </w:pPr>
            <w:r>
              <w:rPr>
                <w:rFonts w:ascii="Tahoma" w:hAnsi="Tahoma"/>
              </w:rPr>
              <w:t>Charges financières</w:t>
            </w:r>
          </w:p>
        </w:tc>
        <w:tc>
          <w:tcPr>
            <w:tcW w:w="1701" w:type="dxa"/>
          </w:tcPr>
          <w:p w:rsidR="006E43F9" w:rsidRDefault="004D2AC8">
            <w:pPr>
              <w:jc w:val="right"/>
              <w:rPr>
                <w:rFonts w:ascii="Tahoma"/>
              </w:rPr>
            </w:pPr>
            <w:r>
              <w:rPr>
                <w:rFonts w:ascii="Tahoma"/>
              </w:rPr>
              <w:t>270 267</w:t>
            </w:r>
          </w:p>
        </w:tc>
        <w:tc>
          <w:tcPr>
            <w:tcW w:w="1701" w:type="dxa"/>
          </w:tcPr>
          <w:p w:rsidR="006E43F9" w:rsidRDefault="004D2AC8">
            <w:pPr>
              <w:jc w:val="right"/>
              <w:rPr>
                <w:rFonts w:ascii="Tahoma"/>
              </w:rPr>
            </w:pPr>
            <w:r>
              <w:rPr>
                <w:rFonts w:ascii="Tahoma"/>
              </w:rPr>
              <w:t>676 069</w:t>
            </w:r>
          </w:p>
        </w:tc>
        <w:tc>
          <w:tcPr>
            <w:tcW w:w="1701" w:type="dxa"/>
          </w:tcPr>
          <w:p w:rsidR="006E43F9" w:rsidRDefault="004D2AC8">
            <w:pPr>
              <w:jc w:val="right"/>
              <w:rPr>
                <w:rFonts w:ascii="Tahoma"/>
              </w:rPr>
            </w:pPr>
            <w:r>
              <w:rPr>
                <w:rFonts w:ascii="Tahoma"/>
              </w:rPr>
              <w:t>-405 802</w:t>
            </w:r>
          </w:p>
        </w:tc>
        <w:tc>
          <w:tcPr>
            <w:tcW w:w="1134" w:type="dxa"/>
          </w:tcPr>
          <w:p w:rsidR="006E43F9" w:rsidRDefault="004D2AC8">
            <w:pPr>
              <w:jc w:val="right"/>
              <w:rPr>
                <w:rFonts w:ascii="Tahoma"/>
              </w:rPr>
            </w:pPr>
            <w:r>
              <w:rPr>
                <w:rFonts w:ascii="Tahoma"/>
              </w:rPr>
              <w:t>-60,02 %</w:t>
            </w:r>
          </w:p>
        </w:tc>
      </w:tr>
    </w:tbl>
    <w:p w:rsidR="006E43F9" w:rsidRDefault="006E43F9"/>
    <w:p w:rsidR="006E43F9" w:rsidRDefault="006E43F9"/>
    <w:p w:rsidR="006E43F9" w:rsidRDefault="006E43F9"/>
    <w:p w:rsidR="006E43F9" w:rsidRDefault="004D2AC8">
      <w:r>
        <w:rPr>
          <w:rFonts w:ascii="Tahoma"/>
          <w:u w:val="single"/>
        </w:rPr>
        <w:lastRenderedPageBreak/>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hAnsi="Tahoma"/>
              </w:rPr>
            </w:pPr>
            <w:r>
              <w:rPr>
                <w:rFonts w:ascii="Tahoma" w:hAnsi="Tahoma"/>
              </w:rPr>
              <w:t>Trésorerie</w:t>
            </w:r>
          </w:p>
        </w:tc>
        <w:tc>
          <w:tcPr>
            <w:tcW w:w="1984" w:type="dxa"/>
          </w:tcPr>
          <w:p w:rsidR="006E43F9" w:rsidRDefault="004D2AC8">
            <w:pPr>
              <w:jc w:val="right"/>
              <w:rPr>
                <w:rFonts w:ascii="Tahoma" w:hAnsi="Tahoma"/>
              </w:rPr>
            </w:pPr>
            <w:r>
              <w:rPr>
                <w:rFonts w:ascii="Tahoma" w:hAnsi="Tahoma"/>
              </w:rPr>
              <w:t>-1 230 131 €</w:t>
            </w:r>
          </w:p>
        </w:tc>
        <w:tc>
          <w:tcPr>
            <w:tcW w:w="1984" w:type="dxa"/>
          </w:tcPr>
          <w:p w:rsidR="006E43F9" w:rsidRDefault="004D2AC8">
            <w:pPr>
              <w:jc w:val="right"/>
              <w:rPr>
                <w:rFonts w:ascii="Tahoma" w:hAnsi="Tahoma"/>
              </w:rPr>
            </w:pPr>
            <w:r>
              <w:rPr>
                <w:rFonts w:ascii="Tahoma" w:hAnsi="Tahoma"/>
              </w:rPr>
              <w:t xml:space="preserve"> 3 698 452 €</w:t>
            </w:r>
          </w:p>
        </w:tc>
        <w:tc>
          <w:tcPr>
            <w:tcW w:w="1984" w:type="dxa"/>
          </w:tcPr>
          <w:p w:rsidR="006E43F9" w:rsidRDefault="004D2AC8">
            <w:pPr>
              <w:jc w:val="right"/>
              <w:rPr>
                <w:rFonts w:ascii="Tahoma" w:hAnsi="Tahoma"/>
              </w:rPr>
            </w:pPr>
            <w:r>
              <w:rPr>
                <w:rFonts w:ascii="Tahoma" w:hAnsi="Tahoma"/>
              </w:rPr>
              <w:t>-4 928 583 €</w:t>
            </w:r>
          </w:p>
        </w:tc>
      </w:tr>
      <w:tr w:rsidR="006E43F9">
        <w:tc>
          <w:tcPr>
            <w:tcW w:w="2551" w:type="dxa"/>
          </w:tcPr>
          <w:p w:rsidR="006E43F9" w:rsidRDefault="004D2AC8">
            <w:pPr>
              <w:rPr>
                <w:rFonts w:ascii="Tahoma" w:hAnsi="Tahoma"/>
              </w:rPr>
            </w:pPr>
            <w:r>
              <w:rPr>
                <w:rFonts w:ascii="Tahoma" w:hAnsi="Tahoma"/>
              </w:rPr>
              <w:t>Charges financières</w:t>
            </w:r>
          </w:p>
        </w:tc>
        <w:tc>
          <w:tcPr>
            <w:tcW w:w="1984" w:type="dxa"/>
          </w:tcPr>
          <w:p w:rsidR="006E43F9" w:rsidRDefault="004D2AC8">
            <w:pPr>
              <w:jc w:val="right"/>
              <w:rPr>
                <w:rFonts w:ascii="Tahoma" w:hAnsi="Tahoma"/>
              </w:rPr>
            </w:pPr>
            <w:r>
              <w:rPr>
                <w:rFonts w:ascii="Tahoma" w:hAnsi="Tahoma"/>
              </w:rPr>
              <w:t xml:space="preserve">   270 267 €</w:t>
            </w:r>
          </w:p>
        </w:tc>
        <w:tc>
          <w:tcPr>
            <w:tcW w:w="1984" w:type="dxa"/>
          </w:tcPr>
          <w:p w:rsidR="006E43F9" w:rsidRDefault="004D2AC8">
            <w:pPr>
              <w:jc w:val="right"/>
              <w:rPr>
                <w:rFonts w:ascii="Tahoma" w:hAnsi="Tahoma"/>
              </w:rPr>
            </w:pPr>
            <w:r>
              <w:rPr>
                <w:rFonts w:ascii="Tahoma" w:hAnsi="Tahoma"/>
              </w:rPr>
              <w:t xml:space="preserve">   676 069 €</w:t>
            </w:r>
          </w:p>
        </w:tc>
        <w:tc>
          <w:tcPr>
            <w:tcW w:w="1984" w:type="dxa"/>
          </w:tcPr>
          <w:p w:rsidR="006E43F9" w:rsidRDefault="004D2AC8">
            <w:pPr>
              <w:jc w:val="right"/>
              <w:rPr>
                <w:rFonts w:ascii="Tahoma" w:hAnsi="Tahoma"/>
              </w:rPr>
            </w:pPr>
            <w:r>
              <w:rPr>
                <w:rFonts w:ascii="Tahoma" w:hAnsi="Tahoma"/>
              </w:rPr>
              <w:t xml:space="preserve">  -405 802 €</w:t>
            </w:r>
          </w:p>
        </w:tc>
      </w:tr>
      <w:tr w:rsidR="006E43F9">
        <w:tc>
          <w:tcPr>
            <w:tcW w:w="2551" w:type="dxa"/>
          </w:tcPr>
          <w:p w:rsidR="006E43F9" w:rsidRDefault="004D2AC8">
            <w:pPr>
              <w:rPr>
                <w:rFonts w:ascii="Tahoma" w:hAnsi="Tahoma"/>
              </w:rPr>
            </w:pPr>
            <w:r>
              <w:rPr>
                <w:rFonts w:ascii="Tahoma" w:hAnsi="Tahoma"/>
              </w:rPr>
              <w:t>Autonomie financière</w:t>
            </w:r>
          </w:p>
        </w:tc>
        <w:tc>
          <w:tcPr>
            <w:tcW w:w="1984" w:type="dxa"/>
          </w:tcPr>
          <w:p w:rsidR="006E43F9" w:rsidRDefault="004D2AC8">
            <w:pPr>
              <w:jc w:val="right"/>
              <w:rPr>
                <w:rFonts w:ascii="Tahoma"/>
              </w:rPr>
            </w:pPr>
            <w:r>
              <w:rPr>
                <w:rFonts w:ascii="Tahoma"/>
              </w:rPr>
              <w:t xml:space="preserve">    238,53 %</w:t>
            </w:r>
          </w:p>
        </w:tc>
        <w:tc>
          <w:tcPr>
            <w:tcW w:w="1984" w:type="dxa"/>
          </w:tcPr>
          <w:p w:rsidR="006E43F9" w:rsidRDefault="004D2AC8">
            <w:pPr>
              <w:jc w:val="right"/>
              <w:rPr>
                <w:rFonts w:ascii="Tahoma"/>
              </w:rPr>
            </w:pPr>
            <w:r>
              <w:rPr>
                <w:rFonts w:ascii="Tahoma"/>
              </w:rPr>
              <w:t xml:space="preserve">    131,99 %</w:t>
            </w:r>
          </w:p>
        </w:tc>
        <w:tc>
          <w:tcPr>
            <w:tcW w:w="1984" w:type="dxa"/>
          </w:tcPr>
          <w:p w:rsidR="006E43F9" w:rsidRDefault="004D2AC8">
            <w:pPr>
              <w:jc w:val="right"/>
              <w:rPr>
                <w:rFonts w:ascii="Tahoma"/>
              </w:rPr>
            </w:pPr>
            <w:r>
              <w:rPr>
                <w:rFonts w:ascii="Tahoma"/>
              </w:rPr>
              <w:t xml:space="preserve">    106,53 %</w:t>
            </w:r>
          </w:p>
        </w:tc>
      </w:tr>
      <w:tr w:rsidR="006E43F9">
        <w:tc>
          <w:tcPr>
            <w:tcW w:w="2551" w:type="dxa"/>
          </w:tcPr>
          <w:p w:rsidR="006E43F9" w:rsidRDefault="004D2AC8">
            <w:pPr>
              <w:rPr>
                <w:rFonts w:ascii="Tahoma"/>
              </w:rPr>
            </w:pPr>
            <w:r>
              <w:rPr>
                <w:rFonts w:ascii="Tahoma"/>
              </w:rPr>
              <w:t>Couverture frais finan.</w:t>
            </w:r>
          </w:p>
        </w:tc>
        <w:tc>
          <w:tcPr>
            <w:tcW w:w="1984" w:type="dxa"/>
          </w:tcPr>
          <w:p w:rsidR="006E43F9" w:rsidRDefault="004D2AC8">
            <w:pPr>
              <w:jc w:val="right"/>
              <w:rPr>
                <w:rFonts w:ascii="Tahoma"/>
              </w:rPr>
            </w:pPr>
            <w:r>
              <w:rPr>
                <w:rFonts w:ascii="Tahoma"/>
              </w:rPr>
              <w:t xml:space="preserve">      4,33 %</w:t>
            </w:r>
          </w:p>
        </w:tc>
        <w:tc>
          <w:tcPr>
            <w:tcW w:w="1984" w:type="dxa"/>
          </w:tcPr>
          <w:p w:rsidR="006E43F9" w:rsidRDefault="004D2AC8">
            <w:pPr>
              <w:jc w:val="right"/>
              <w:rPr>
                <w:rFonts w:ascii="Tahoma"/>
              </w:rPr>
            </w:pPr>
            <w:r>
              <w:rPr>
                <w:rFonts w:ascii="Tahoma"/>
              </w:rPr>
              <w:t xml:space="preserve">      8,45 %</w:t>
            </w:r>
          </w:p>
        </w:tc>
        <w:tc>
          <w:tcPr>
            <w:tcW w:w="1984" w:type="dxa"/>
          </w:tcPr>
          <w:p w:rsidR="006E43F9" w:rsidRDefault="004D2AC8">
            <w:pPr>
              <w:jc w:val="right"/>
              <w:rPr>
                <w:rFonts w:ascii="Tahoma"/>
              </w:rPr>
            </w:pPr>
            <w:r>
              <w:rPr>
                <w:rFonts w:ascii="Tahoma"/>
              </w:rPr>
              <w:t xml:space="preserve">     -4,13 %</w:t>
            </w:r>
          </w:p>
        </w:tc>
      </w:tr>
      <w:tr w:rsidR="006E43F9">
        <w:tc>
          <w:tcPr>
            <w:tcW w:w="2551" w:type="dxa"/>
          </w:tcPr>
          <w:p w:rsidR="006E43F9" w:rsidRDefault="004D2AC8">
            <w:pPr>
              <w:rPr>
                <w:rFonts w:ascii="Tahoma"/>
              </w:rPr>
            </w:pPr>
            <w:r>
              <w:rPr>
                <w:rFonts w:ascii="Tahoma"/>
              </w:rPr>
              <w:t>BFR</w:t>
            </w:r>
          </w:p>
        </w:tc>
        <w:tc>
          <w:tcPr>
            <w:tcW w:w="1984" w:type="dxa"/>
          </w:tcPr>
          <w:p w:rsidR="006E43F9" w:rsidRDefault="004D2AC8">
            <w:pPr>
              <w:jc w:val="right"/>
              <w:rPr>
                <w:rFonts w:ascii="Tahoma" w:hAnsi="Tahoma"/>
              </w:rPr>
            </w:pPr>
            <w:r>
              <w:rPr>
                <w:rFonts w:ascii="Tahoma" w:hAnsi="Tahoma"/>
              </w:rPr>
              <w:t xml:space="preserve"> 3 521 067 €</w:t>
            </w:r>
          </w:p>
        </w:tc>
        <w:tc>
          <w:tcPr>
            <w:tcW w:w="1984" w:type="dxa"/>
          </w:tcPr>
          <w:p w:rsidR="006E43F9" w:rsidRDefault="004D2AC8">
            <w:pPr>
              <w:jc w:val="right"/>
              <w:rPr>
                <w:rFonts w:ascii="Tahoma" w:hAnsi="Tahoma"/>
              </w:rPr>
            </w:pPr>
            <w:r>
              <w:rPr>
                <w:rFonts w:ascii="Tahoma" w:hAnsi="Tahoma"/>
              </w:rPr>
              <w:t xml:space="preserve">   225 511 €</w:t>
            </w:r>
          </w:p>
        </w:tc>
        <w:tc>
          <w:tcPr>
            <w:tcW w:w="1984" w:type="dxa"/>
          </w:tcPr>
          <w:p w:rsidR="006E43F9" w:rsidRDefault="004D2AC8">
            <w:pPr>
              <w:jc w:val="right"/>
              <w:rPr>
                <w:rFonts w:ascii="Tahoma" w:hAnsi="Tahoma"/>
              </w:rPr>
            </w:pPr>
            <w:r>
              <w:rPr>
                <w:rFonts w:ascii="Tahoma" w:hAnsi="Tahoma"/>
              </w:rPr>
              <w:t xml:space="preserve"> 3 295 556 €</w:t>
            </w:r>
          </w:p>
        </w:tc>
      </w:tr>
    </w:tbl>
    <w:p w:rsidR="006E43F9" w:rsidRDefault="006E43F9"/>
    <w:p w:rsidR="006E43F9" w:rsidRPr="000F1DA7" w:rsidRDefault="003F05D3">
      <w:pPr>
        <w:rPr>
          <w:rFonts w:ascii="Tahoma" w:hAnsi="Tahoma" w:cs="Tahoma"/>
        </w:rPr>
      </w:pPr>
      <w:r w:rsidRPr="000F1DA7">
        <w:rPr>
          <w:rFonts w:ascii="Tahoma" w:hAnsi="Tahoma" w:cs="Tahoma"/>
        </w:rPr>
        <w:t>Nous constatons une baisse de la trésorerie qui est la résultante :</w:t>
      </w:r>
    </w:p>
    <w:p w:rsidR="003F05D3" w:rsidRPr="000F1DA7" w:rsidRDefault="003F05D3" w:rsidP="003F05D3">
      <w:pPr>
        <w:pStyle w:val="Paragraphedeliste"/>
        <w:numPr>
          <w:ilvl w:val="0"/>
          <w:numId w:val="47"/>
        </w:numPr>
        <w:rPr>
          <w:rFonts w:ascii="Tahoma" w:hAnsi="Tahoma" w:cs="Tahoma"/>
        </w:rPr>
      </w:pPr>
      <w:r w:rsidRPr="000F1DA7">
        <w:rPr>
          <w:rFonts w:ascii="Tahoma" w:hAnsi="Tahoma" w:cs="Tahoma"/>
        </w:rPr>
        <w:t>D’un autofinancement des acquisitions d’immobilisations : K€ 1 600</w:t>
      </w:r>
    </w:p>
    <w:p w:rsidR="003F05D3" w:rsidRPr="000F1DA7" w:rsidRDefault="003F05D3" w:rsidP="003F05D3">
      <w:pPr>
        <w:pStyle w:val="Paragraphedeliste"/>
        <w:numPr>
          <w:ilvl w:val="0"/>
          <w:numId w:val="47"/>
        </w:numPr>
        <w:rPr>
          <w:rFonts w:ascii="Tahoma" w:hAnsi="Tahoma" w:cs="Tahoma"/>
        </w:rPr>
      </w:pPr>
      <w:r w:rsidRPr="000F1DA7">
        <w:rPr>
          <w:rFonts w:ascii="Tahoma" w:hAnsi="Tahoma" w:cs="Tahoma"/>
        </w:rPr>
        <w:t>De la distribution des dividendes : K€ 1 500</w:t>
      </w:r>
    </w:p>
    <w:p w:rsidR="003F05D3" w:rsidRPr="000F1DA7" w:rsidRDefault="003F05D3" w:rsidP="003F05D3">
      <w:pPr>
        <w:pStyle w:val="Paragraphedeliste"/>
        <w:numPr>
          <w:ilvl w:val="0"/>
          <w:numId w:val="47"/>
        </w:numPr>
        <w:rPr>
          <w:rFonts w:ascii="Tahoma" w:hAnsi="Tahoma" w:cs="Tahoma"/>
        </w:rPr>
      </w:pPr>
      <w:r w:rsidRPr="000F1DA7">
        <w:rPr>
          <w:rFonts w:ascii="Tahoma" w:hAnsi="Tahoma" w:cs="Tahoma"/>
        </w:rPr>
        <w:t>Du paiement du solde IS 03/2023 + acomptes 03/2024 et de la participation 03/2023 : K€ 3 423</w:t>
      </w:r>
    </w:p>
    <w:p w:rsidR="003F05D3" w:rsidRPr="000F1DA7" w:rsidRDefault="003F05D3" w:rsidP="003F05D3">
      <w:pPr>
        <w:rPr>
          <w:rFonts w:ascii="Tahoma" w:hAnsi="Tahoma" w:cs="Tahoma"/>
        </w:rPr>
      </w:pPr>
      <w:r w:rsidRPr="000F1DA7">
        <w:rPr>
          <w:rFonts w:ascii="Tahoma" w:hAnsi="Tahoma" w:cs="Tahoma"/>
        </w:rPr>
        <w:t xml:space="preserve">Notons que la société bénéficie de concours bancaires autorisés à hauteur de K€ 6 500. </w:t>
      </w:r>
    </w:p>
    <w:p w:rsidR="006E43F9" w:rsidRDefault="006E43F9"/>
    <w:p w:rsidR="006E43F9" w:rsidRDefault="004D2AC8">
      <w:r>
        <w:rPr>
          <w:rFonts w:ascii="Tahoma"/>
          <w:b/>
        </w:rPr>
        <w:t>E.  IMMO FINANCIERES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81"/>
        <w:gridCol w:w="1659"/>
        <w:gridCol w:w="1659"/>
        <w:gridCol w:w="1529"/>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Immobilisations financières brutes</w:t>
            </w:r>
          </w:p>
        </w:tc>
        <w:tc>
          <w:tcPr>
            <w:tcW w:w="1701" w:type="dxa"/>
          </w:tcPr>
          <w:p w:rsidR="006E43F9" w:rsidRDefault="004D2AC8">
            <w:pPr>
              <w:jc w:val="right"/>
              <w:rPr>
                <w:rFonts w:ascii="Tahoma"/>
              </w:rPr>
            </w:pPr>
            <w:r>
              <w:rPr>
                <w:rFonts w:ascii="Tahoma"/>
              </w:rPr>
              <w:t>1 473 118</w:t>
            </w:r>
          </w:p>
        </w:tc>
        <w:tc>
          <w:tcPr>
            <w:tcW w:w="1701" w:type="dxa"/>
          </w:tcPr>
          <w:p w:rsidR="006E43F9" w:rsidRDefault="004D2AC8">
            <w:pPr>
              <w:jc w:val="right"/>
              <w:rPr>
                <w:rFonts w:ascii="Tahoma"/>
              </w:rPr>
            </w:pPr>
            <w:r>
              <w:rPr>
                <w:rFonts w:ascii="Tahoma"/>
              </w:rPr>
              <w:t>1 397 314</w:t>
            </w:r>
          </w:p>
        </w:tc>
        <w:tc>
          <w:tcPr>
            <w:tcW w:w="1701" w:type="dxa"/>
          </w:tcPr>
          <w:p w:rsidR="006E43F9" w:rsidRDefault="004D2AC8">
            <w:pPr>
              <w:jc w:val="right"/>
              <w:rPr>
                <w:rFonts w:ascii="Tahoma"/>
              </w:rPr>
            </w:pPr>
            <w:r>
              <w:rPr>
                <w:rFonts w:ascii="Tahoma"/>
              </w:rPr>
              <w:t>75 803</w:t>
            </w:r>
          </w:p>
        </w:tc>
        <w:tc>
          <w:tcPr>
            <w:tcW w:w="1134" w:type="dxa"/>
          </w:tcPr>
          <w:p w:rsidR="006E43F9" w:rsidRDefault="004D2AC8">
            <w:pPr>
              <w:jc w:val="right"/>
              <w:rPr>
                <w:rFonts w:ascii="Tahoma"/>
              </w:rPr>
            </w:pPr>
            <w:r>
              <w:rPr>
                <w:rFonts w:ascii="Tahoma"/>
              </w:rPr>
              <w:t>5,42 %</w:t>
            </w:r>
          </w:p>
        </w:tc>
      </w:tr>
      <w:tr w:rsidR="006E43F9">
        <w:tc>
          <w:tcPr>
            <w:tcW w:w="3402" w:type="dxa"/>
          </w:tcPr>
          <w:p w:rsidR="006E43F9" w:rsidRDefault="004D2AC8">
            <w:pPr>
              <w:rPr>
                <w:rFonts w:ascii="Tahoma" w:hAnsi="Tahoma"/>
              </w:rPr>
            </w:pPr>
            <w:r>
              <w:rPr>
                <w:rFonts w:ascii="Tahoma" w:hAnsi="Tahoma"/>
              </w:rPr>
              <w:t>Amort. &amp; provisions sur immob° financières</w:t>
            </w:r>
          </w:p>
        </w:tc>
        <w:tc>
          <w:tcPr>
            <w:tcW w:w="1701" w:type="dxa"/>
          </w:tcPr>
          <w:p w:rsidR="006E43F9" w:rsidRDefault="004D2AC8">
            <w:pPr>
              <w:jc w:val="right"/>
              <w:rPr>
                <w:rFonts w:ascii="Tahoma"/>
              </w:rPr>
            </w:pPr>
            <w:r>
              <w:rPr>
                <w:rFonts w:ascii="Tahoma"/>
              </w:rPr>
              <w:t>10 000</w:t>
            </w:r>
          </w:p>
        </w:tc>
        <w:tc>
          <w:tcPr>
            <w:tcW w:w="1701" w:type="dxa"/>
          </w:tcPr>
          <w:p w:rsidR="006E43F9" w:rsidRDefault="004D2AC8">
            <w:pPr>
              <w:jc w:val="right"/>
              <w:rPr>
                <w:rFonts w:ascii="Tahoma"/>
              </w:rPr>
            </w:pPr>
            <w:r>
              <w:rPr>
                <w:rFonts w:ascii="Tahoma"/>
              </w:rPr>
              <w:t>10 000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Immobilisations financières</w:t>
            </w:r>
          </w:p>
        </w:tc>
        <w:tc>
          <w:tcPr>
            <w:tcW w:w="1701" w:type="dxa"/>
          </w:tcPr>
          <w:p w:rsidR="006E43F9" w:rsidRDefault="004D2AC8">
            <w:pPr>
              <w:jc w:val="right"/>
              <w:rPr>
                <w:rFonts w:ascii="Tahoma"/>
              </w:rPr>
            </w:pPr>
            <w:r>
              <w:rPr>
                <w:rFonts w:ascii="Tahoma"/>
              </w:rPr>
              <w:t>1 463 118</w:t>
            </w:r>
          </w:p>
        </w:tc>
        <w:tc>
          <w:tcPr>
            <w:tcW w:w="1701" w:type="dxa"/>
          </w:tcPr>
          <w:p w:rsidR="006E43F9" w:rsidRDefault="004D2AC8">
            <w:pPr>
              <w:jc w:val="right"/>
              <w:rPr>
                <w:rFonts w:ascii="Tahoma"/>
              </w:rPr>
            </w:pPr>
            <w:r>
              <w:rPr>
                <w:rFonts w:ascii="Tahoma"/>
              </w:rPr>
              <w:t>1 387 314</w:t>
            </w:r>
          </w:p>
        </w:tc>
        <w:tc>
          <w:tcPr>
            <w:tcW w:w="1701" w:type="dxa"/>
          </w:tcPr>
          <w:p w:rsidR="006E43F9" w:rsidRDefault="004D2AC8">
            <w:pPr>
              <w:jc w:val="right"/>
              <w:rPr>
                <w:rFonts w:ascii="Tahoma"/>
              </w:rPr>
            </w:pPr>
            <w:r>
              <w:rPr>
                <w:rFonts w:ascii="Tahoma"/>
              </w:rPr>
              <w:t>75 803</w:t>
            </w:r>
          </w:p>
        </w:tc>
        <w:tc>
          <w:tcPr>
            <w:tcW w:w="1134" w:type="dxa"/>
          </w:tcPr>
          <w:p w:rsidR="006E43F9" w:rsidRDefault="004D2AC8">
            <w:pPr>
              <w:jc w:val="right"/>
              <w:rPr>
                <w:rFonts w:ascii="Tahoma"/>
              </w:rPr>
            </w:pPr>
            <w:r>
              <w:rPr>
                <w:rFonts w:ascii="Tahoma"/>
              </w:rPr>
              <w:t>5,46 %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64"/>
        <w:gridCol w:w="1662"/>
        <w:gridCol w:w="1662"/>
        <w:gridCol w:w="1540"/>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Dotations dépréciations immo. fi</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Reprises dépréciations immo. fi</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289 113</w:t>
            </w:r>
          </w:p>
        </w:tc>
        <w:tc>
          <w:tcPr>
            <w:tcW w:w="1701" w:type="dxa"/>
          </w:tcPr>
          <w:p w:rsidR="006E43F9" w:rsidRDefault="004D2AC8">
            <w:pPr>
              <w:jc w:val="right"/>
              <w:rPr>
                <w:rFonts w:ascii="Tahoma"/>
              </w:rPr>
            </w:pPr>
            <w:r>
              <w:rPr>
                <w:rFonts w:ascii="Tahoma"/>
              </w:rPr>
              <w:t>-289 113</w:t>
            </w:r>
          </w:p>
        </w:tc>
        <w:tc>
          <w:tcPr>
            <w:tcW w:w="1134" w:type="dxa"/>
          </w:tcPr>
          <w:p w:rsidR="006E43F9" w:rsidRDefault="004D2AC8">
            <w:pPr>
              <w:jc w:val="right"/>
              <w:rPr>
                <w:rFonts w:ascii="Tahoma"/>
              </w:rPr>
            </w:pPr>
            <w:r>
              <w:rPr>
                <w:rFonts w:ascii="Tahoma"/>
              </w:rPr>
              <w:t>-100,00 %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Immobilisations brutes</w:t>
            </w:r>
          </w:p>
        </w:tc>
        <w:tc>
          <w:tcPr>
            <w:tcW w:w="1984" w:type="dxa"/>
          </w:tcPr>
          <w:p w:rsidR="006E43F9" w:rsidRDefault="004D2AC8">
            <w:pPr>
              <w:jc w:val="right"/>
              <w:rPr>
                <w:rFonts w:ascii="Tahoma" w:hAnsi="Tahoma"/>
              </w:rPr>
            </w:pPr>
            <w:r>
              <w:rPr>
                <w:rFonts w:ascii="Tahoma" w:hAnsi="Tahoma"/>
              </w:rPr>
              <w:t xml:space="preserve"> 1 473 118 €</w:t>
            </w:r>
          </w:p>
        </w:tc>
        <w:tc>
          <w:tcPr>
            <w:tcW w:w="1984" w:type="dxa"/>
          </w:tcPr>
          <w:p w:rsidR="006E43F9" w:rsidRDefault="004D2AC8">
            <w:pPr>
              <w:jc w:val="right"/>
              <w:rPr>
                <w:rFonts w:ascii="Tahoma" w:hAnsi="Tahoma"/>
              </w:rPr>
            </w:pPr>
            <w:r>
              <w:rPr>
                <w:rFonts w:ascii="Tahoma" w:hAnsi="Tahoma"/>
              </w:rPr>
              <w:t xml:space="preserve"> 1 397 314 €</w:t>
            </w:r>
          </w:p>
        </w:tc>
        <w:tc>
          <w:tcPr>
            <w:tcW w:w="1984" w:type="dxa"/>
          </w:tcPr>
          <w:p w:rsidR="006E43F9" w:rsidRDefault="004D2AC8">
            <w:pPr>
              <w:jc w:val="right"/>
              <w:rPr>
                <w:rFonts w:ascii="Tahoma" w:hAnsi="Tahoma"/>
              </w:rPr>
            </w:pPr>
            <w:r>
              <w:rPr>
                <w:rFonts w:ascii="Tahoma" w:hAnsi="Tahoma"/>
              </w:rPr>
              <w:t xml:space="preserve">    75 803 €</w:t>
            </w:r>
          </w:p>
        </w:tc>
      </w:tr>
      <w:tr w:rsidR="006E43F9">
        <w:tc>
          <w:tcPr>
            <w:tcW w:w="2551" w:type="dxa"/>
          </w:tcPr>
          <w:p w:rsidR="006E43F9" w:rsidRDefault="004D2AC8">
            <w:pPr>
              <w:rPr>
                <w:rFonts w:ascii="Tahoma"/>
              </w:rPr>
            </w:pPr>
            <w:r>
              <w:rPr>
                <w:rFonts w:ascii="Tahoma"/>
              </w:rPr>
              <w:t>Immobilisations nettes</w:t>
            </w:r>
          </w:p>
        </w:tc>
        <w:tc>
          <w:tcPr>
            <w:tcW w:w="1984" w:type="dxa"/>
          </w:tcPr>
          <w:p w:rsidR="006E43F9" w:rsidRDefault="004D2AC8">
            <w:pPr>
              <w:jc w:val="right"/>
              <w:rPr>
                <w:rFonts w:ascii="Tahoma" w:hAnsi="Tahoma"/>
              </w:rPr>
            </w:pPr>
            <w:r>
              <w:rPr>
                <w:rFonts w:ascii="Tahoma" w:hAnsi="Tahoma"/>
              </w:rPr>
              <w:t xml:space="preserve"> 1 463 118 €</w:t>
            </w:r>
          </w:p>
        </w:tc>
        <w:tc>
          <w:tcPr>
            <w:tcW w:w="1984" w:type="dxa"/>
          </w:tcPr>
          <w:p w:rsidR="006E43F9" w:rsidRDefault="004D2AC8">
            <w:pPr>
              <w:jc w:val="right"/>
              <w:rPr>
                <w:rFonts w:ascii="Tahoma" w:hAnsi="Tahoma"/>
              </w:rPr>
            </w:pPr>
            <w:r>
              <w:rPr>
                <w:rFonts w:ascii="Tahoma" w:hAnsi="Tahoma"/>
              </w:rPr>
              <w:t xml:space="preserve"> 1 387 314 €</w:t>
            </w:r>
          </w:p>
        </w:tc>
        <w:tc>
          <w:tcPr>
            <w:tcW w:w="1984" w:type="dxa"/>
          </w:tcPr>
          <w:p w:rsidR="006E43F9" w:rsidRDefault="004D2AC8">
            <w:pPr>
              <w:jc w:val="right"/>
              <w:rPr>
                <w:rFonts w:ascii="Tahoma" w:hAnsi="Tahoma"/>
              </w:rPr>
            </w:pPr>
            <w:r>
              <w:rPr>
                <w:rFonts w:ascii="Tahoma" w:hAnsi="Tahoma"/>
              </w:rPr>
              <w:t xml:space="preserve">    75 803 €</w:t>
            </w:r>
          </w:p>
        </w:tc>
      </w:tr>
      <w:tr w:rsidR="006E43F9">
        <w:tc>
          <w:tcPr>
            <w:tcW w:w="2551" w:type="dxa"/>
          </w:tcPr>
          <w:p w:rsidR="006E43F9" w:rsidRDefault="004D2AC8">
            <w:pPr>
              <w:rPr>
                <w:rFonts w:ascii="Tahoma"/>
              </w:rPr>
            </w:pPr>
            <w:r>
              <w:rPr>
                <w:rFonts w:ascii="Tahoma"/>
              </w:rPr>
              <w:t>Produits financiers</w:t>
            </w:r>
          </w:p>
        </w:tc>
        <w:tc>
          <w:tcPr>
            <w:tcW w:w="1984" w:type="dxa"/>
          </w:tcPr>
          <w:p w:rsidR="006E43F9" w:rsidRDefault="004D2AC8">
            <w:pPr>
              <w:jc w:val="right"/>
              <w:rPr>
                <w:rFonts w:ascii="Tahoma" w:hAnsi="Tahoma"/>
              </w:rPr>
            </w:pPr>
            <w:r>
              <w:rPr>
                <w:rFonts w:ascii="Tahoma" w:hAnsi="Tahoma"/>
              </w:rPr>
              <w:t xml:space="preserve">    29 671 €</w:t>
            </w:r>
          </w:p>
        </w:tc>
        <w:tc>
          <w:tcPr>
            <w:tcW w:w="1984" w:type="dxa"/>
          </w:tcPr>
          <w:p w:rsidR="006E43F9" w:rsidRDefault="004D2AC8">
            <w:pPr>
              <w:jc w:val="right"/>
              <w:rPr>
                <w:rFonts w:ascii="Tahoma" w:hAnsi="Tahoma"/>
              </w:rPr>
            </w:pPr>
            <w:r>
              <w:rPr>
                <w:rFonts w:ascii="Tahoma" w:hAnsi="Tahoma"/>
              </w:rPr>
              <w:t xml:space="preserve">   539 912 €</w:t>
            </w:r>
          </w:p>
        </w:tc>
        <w:tc>
          <w:tcPr>
            <w:tcW w:w="1984" w:type="dxa"/>
          </w:tcPr>
          <w:p w:rsidR="006E43F9" w:rsidRDefault="004D2AC8">
            <w:pPr>
              <w:jc w:val="right"/>
              <w:rPr>
                <w:rFonts w:ascii="Tahoma" w:hAnsi="Tahoma"/>
              </w:rPr>
            </w:pPr>
            <w:r>
              <w:rPr>
                <w:rFonts w:ascii="Tahoma" w:hAnsi="Tahoma"/>
              </w:rPr>
              <w:t xml:space="preserve">  -510 241 €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 xml:space="preserve">Au niveau de </w:t>
      </w:r>
      <w:r w:rsidR="003F05D3">
        <w:rPr>
          <w:rFonts w:ascii="Tahoma" w:hAnsi="Tahoma"/>
        </w:rPr>
        <w:t>l’activité,</w:t>
      </w:r>
      <w:r>
        <w:rPr>
          <w:rFonts w:ascii="Tahoma" w:hAnsi="Tahoma"/>
        </w:rPr>
        <w:t xml:space="preserve"> 6 nouvelles succursales se sont ouvertes (Bordeaux, Dijeaux, Megeve, Nancy, St Dizier, St Etienne, Sête, Vannes) et </w:t>
      </w:r>
      <w:r w:rsidR="003F05D3">
        <w:rPr>
          <w:rFonts w:ascii="Tahoma" w:hAnsi="Tahoma"/>
        </w:rPr>
        <w:t>4 succursales</w:t>
      </w:r>
      <w:r>
        <w:rPr>
          <w:rFonts w:ascii="Tahoma" w:hAnsi="Tahoma"/>
        </w:rPr>
        <w:t xml:space="preserve"> ont été fermé (Clermont Jaugecc, Nancy, Castres et Velizy 2) ainsi que 2 magasins d'usines (Franconville et Roubaix).</w:t>
      </w:r>
    </w:p>
    <w:p w:rsidR="006E43F9" w:rsidRDefault="004D2AC8">
      <w:r>
        <w:rPr>
          <w:rFonts w:ascii="Tahoma" w:hAnsi="Tahoma"/>
        </w:rPr>
        <w:t>Ces entré</w:t>
      </w:r>
      <w:r w:rsidR="003F05D3">
        <w:rPr>
          <w:rFonts w:ascii="Tahoma" w:hAnsi="Tahoma"/>
        </w:rPr>
        <w:t>e</w:t>
      </w:r>
      <w:r>
        <w:rPr>
          <w:rFonts w:ascii="Tahoma" w:hAnsi="Tahoma"/>
        </w:rPr>
        <w:t xml:space="preserve">s et fermetures au niveau des succursales expliquent </w:t>
      </w:r>
      <w:r w:rsidR="003F05D3">
        <w:rPr>
          <w:rFonts w:ascii="Tahoma" w:hAnsi="Tahoma"/>
        </w:rPr>
        <w:t>les variations</w:t>
      </w:r>
      <w:r>
        <w:rPr>
          <w:rFonts w:ascii="Tahoma" w:hAnsi="Tahoma"/>
        </w:rPr>
        <w:t xml:space="preserve"> des Immobilisations financiéres (dépots d</w:t>
      </w:r>
      <w:r w:rsidR="003F05D3">
        <w:rPr>
          <w:rFonts w:ascii="Tahoma" w:hAnsi="Tahoma"/>
        </w:rPr>
        <w:t>e garantie succursales</w:t>
      </w:r>
      <w:r>
        <w:rPr>
          <w:rFonts w:ascii="Tahoma" w:hAnsi="Tahoma"/>
        </w:rPr>
        <w:t>).</w:t>
      </w:r>
    </w:p>
    <w:p w:rsidR="006E43F9" w:rsidRDefault="006E43F9"/>
    <w:p w:rsidR="006E43F9" w:rsidRDefault="006E43F9"/>
    <w:p w:rsidR="000F1DA7" w:rsidRDefault="000F1DA7"/>
    <w:p w:rsidR="000F1DA7" w:rsidRDefault="000F1DA7"/>
    <w:p w:rsidR="000F1DA7" w:rsidRDefault="000F1DA7"/>
    <w:p w:rsidR="000F1DA7" w:rsidRDefault="000F1DA7"/>
    <w:p w:rsidR="000F1DA7" w:rsidRDefault="000F1DA7"/>
    <w:p w:rsidR="000F1DA7" w:rsidRDefault="000F1DA7"/>
    <w:p w:rsidR="006E43F9" w:rsidRDefault="006E43F9"/>
    <w:p w:rsidR="006E43F9" w:rsidRDefault="004D2AC8">
      <w:r>
        <w:rPr>
          <w:rFonts w:ascii="Tahoma"/>
          <w:b/>
        </w:rPr>
        <w:lastRenderedPageBreak/>
        <w:t>F.  FOURNISSEURS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63"/>
        <w:gridCol w:w="1662"/>
        <w:gridCol w:w="1662"/>
        <w:gridCol w:w="1541"/>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Dettes fournisseurs et cpt.rattachés</w:t>
            </w:r>
          </w:p>
        </w:tc>
        <w:tc>
          <w:tcPr>
            <w:tcW w:w="1701" w:type="dxa"/>
          </w:tcPr>
          <w:p w:rsidR="006E43F9" w:rsidRDefault="004D2AC8">
            <w:pPr>
              <w:jc w:val="right"/>
              <w:rPr>
                <w:rFonts w:ascii="Tahoma"/>
              </w:rPr>
            </w:pPr>
            <w:r>
              <w:rPr>
                <w:rFonts w:ascii="Tahoma"/>
              </w:rPr>
              <w:t>5 579 370</w:t>
            </w:r>
          </w:p>
        </w:tc>
        <w:tc>
          <w:tcPr>
            <w:tcW w:w="1701" w:type="dxa"/>
          </w:tcPr>
          <w:p w:rsidR="006E43F9" w:rsidRDefault="004D2AC8">
            <w:pPr>
              <w:jc w:val="right"/>
              <w:rPr>
                <w:rFonts w:ascii="Tahoma"/>
              </w:rPr>
            </w:pPr>
            <w:r>
              <w:rPr>
                <w:rFonts w:ascii="Tahoma"/>
              </w:rPr>
              <w:t>4 629 279</w:t>
            </w:r>
          </w:p>
        </w:tc>
        <w:tc>
          <w:tcPr>
            <w:tcW w:w="1701" w:type="dxa"/>
          </w:tcPr>
          <w:p w:rsidR="006E43F9" w:rsidRDefault="004D2AC8">
            <w:pPr>
              <w:jc w:val="right"/>
              <w:rPr>
                <w:rFonts w:ascii="Tahoma"/>
              </w:rPr>
            </w:pPr>
            <w:r>
              <w:rPr>
                <w:rFonts w:ascii="Tahoma"/>
              </w:rPr>
              <w:t>950 091</w:t>
            </w:r>
          </w:p>
        </w:tc>
        <w:tc>
          <w:tcPr>
            <w:tcW w:w="1134" w:type="dxa"/>
          </w:tcPr>
          <w:p w:rsidR="006E43F9" w:rsidRDefault="004D2AC8">
            <w:pPr>
              <w:jc w:val="right"/>
              <w:rPr>
                <w:rFonts w:ascii="Tahoma"/>
              </w:rPr>
            </w:pPr>
            <w:r>
              <w:rPr>
                <w:rFonts w:ascii="Tahoma"/>
              </w:rPr>
              <w:t>20,52 %</w:t>
            </w:r>
          </w:p>
        </w:tc>
      </w:tr>
      <w:tr w:rsidR="006E43F9">
        <w:tc>
          <w:tcPr>
            <w:tcW w:w="3402" w:type="dxa"/>
          </w:tcPr>
          <w:p w:rsidR="006E43F9" w:rsidRDefault="004D2AC8">
            <w:pPr>
              <w:rPr>
                <w:rFonts w:ascii="Tahoma" w:hAnsi="Tahoma"/>
              </w:rPr>
            </w:pPr>
            <w:r>
              <w:rPr>
                <w:rFonts w:ascii="Tahoma" w:hAnsi="Tahoma"/>
              </w:rPr>
              <w:t>Dettes sur immo. et cpt.rattachés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Charges constatées d'avance</w:t>
            </w:r>
          </w:p>
        </w:tc>
        <w:tc>
          <w:tcPr>
            <w:tcW w:w="1701" w:type="dxa"/>
          </w:tcPr>
          <w:p w:rsidR="006E43F9" w:rsidRDefault="004D2AC8">
            <w:pPr>
              <w:jc w:val="right"/>
              <w:rPr>
                <w:rFonts w:ascii="Tahoma"/>
              </w:rPr>
            </w:pPr>
            <w:r>
              <w:rPr>
                <w:rFonts w:ascii="Tahoma"/>
              </w:rPr>
              <w:t>1 665 983</w:t>
            </w:r>
          </w:p>
        </w:tc>
        <w:tc>
          <w:tcPr>
            <w:tcW w:w="1701" w:type="dxa"/>
          </w:tcPr>
          <w:p w:rsidR="006E43F9" w:rsidRDefault="004D2AC8">
            <w:pPr>
              <w:jc w:val="right"/>
              <w:rPr>
                <w:rFonts w:ascii="Tahoma"/>
              </w:rPr>
            </w:pPr>
            <w:r>
              <w:rPr>
                <w:rFonts w:ascii="Tahoma"/>
              </w:rPr>
              <w:t>1 616 946</w:t>
            </w:r>
          </w:p>
        </w:tc>
        <w:tc>
          <w:tcPr>
            <w:tcW w:w="1701" w:type="dxa"/>
          </w:tcPr>
          <w:p w:rsidR="006E43F9" w:rsidRDefault="004D2AC8">
            <w:pPr>
              <w:jc w:val="right"/>
              <w:rPr>
                <w:rFonts w:ascii="Tahoma"/>
              </w:rPr>
            </w:pPr>
            <w:r>
              <w:rPr>
                <w:rFonts w:ascii="Tahoma"/>
              </w:rPr>
              <w:t>49 037</w:t>
            </w:r>
          </w:p>
        </w:tc>
        <w:tc>
          <w:tcPr>
            <w:tcW w:w="1134" w:type="dxa"/>
          </w:tcPr>
          <w:p w:rsidR="006E43F9" w:rsidRDefault="004D2AC8">
            <w:pPr>
              <w:jc w:val="right"/>
              <w:rPr>
                <w:rFonts w:ascii="Tahoma"/>
              </w:rPr>
            </w:pPr>
            <w:r>
              <w:rPr>
                <w:rFonts w:ascii="Tahoma"/>
              </w:rPr>
              <w:t>3,03 %</w:t>
            </w:r>
          </w:p>
        </w:tc>
      </w:tr>
      <w:tr w:rsidR="006E43F9">
        <w:tc>
          <w:tcPr>
            <w:tcW w:w="3402" w:type="dxa"/>
          </w:tcPr>
          <w:p w:rsidR="006E43F9" w:rsidRDefault="004D2AC8">
            <w:pPr>
              <w:rPr>
                <w:rFonts w:ascii="Tahoma" w:hAnsi="Tahoma"/>
              </w:rPr>
            </w:pPr>
            <w:r>
              <w:rPr>
                <w:rFonts w:ascii="Tahoma" w:hAnsi="Tahoma"/>
              </w:rPr>
              <w:t>Fourn débiteurs &amp; acomptes</w:t>
            </w:r>
          </w:p>
        </w:tc>
        <w:tc>
          <w:tcPr>
            <w:tcW w:w="1701" w:type="dxa"/>
          </w:tcPr>
          <w:p w:rsidR="006E43F9" w:rsidRDefault="004D2AC8">
            <w:pPr>
              <w:jc w:val="right"/>
              <w:rPr>
                <w:rFonts w:ascii="Tahoma"/>
              </w:rPr>
            </w:pPr>
            <w:r>
              <w:rPr>
                <w:rFonts w:ascii="Tahoma"/>
              </w:rPr>
              <w:t>661 355</w:t>
            </w:r>
          </w:p>
        </w:tc>
        <w:tc>
          <w:tcPr>
            <w:tcW w:w="1701" w:type="dxa"/>
          </w:tcPr>
          <w:p w:rsidR="006E43F9" w:rsidRDefault="004D2AC8">
            <w:pPr>
              <w:jc w:val="right"/>
              <w:rPr>
                <w:rFonts w:ascii="Tahoma"/>
              </w:rPr>
            </w:pPr>
            <w:r>
              <w:rPr>
                <w:rFonts w:ascii="Tahoma"/>
              </w:rPr>
              <w:t>310 272</w:t>
            </w:r>
          </w:p>
        </w:tc>
        <w:tc>
          <w:tcPr>
            <w:tcW w:w="1701" w:type="dxa"/>
          </w:tcPr>
          <w:p w:rsidR="006E43F9" w:rsidRDefault="004D2AC8">
            <w:pPr>
              <w:jc w:val="right"/>
              <w:rPr>
                <w:rFonts w:ascii="Tahoma"/>
              </w:rPr>
            </w:pPr>
            <w:r>
              <w:rPr>
                <w:rFonts w:ascii="Tahoma"/>
              </w:rPr>
              <w:t>351 082</w:t>
            </w:r>
          </w:p>
        </w:tc>
        <w:tc>
          <w:tcPr>
            <w:tcW w:w="1134" w:type="dxa"/>
          </w:tcPr>
          <w:p w:rsidR="006E43F9" w:rsidRDefault="004D2AC8">
            <w:pPr>
              <w:jc w:val="right"/>
              <w:rPr>
                <w:rFonts w:ascii="Tahoma"/>
              </w:rPr>
            </w:pPr>
            <w:r>
              <w:rPr>
                <w:rFonts w:ascii="Tahoma"/>
              </w:rPr>
              <w:t>113,15 %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68"/>
        <w:gridCol w:w="1661"/>
        <w:gridCol w:w="1661"/>
        <w:gridCol w:w="1538"/>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Achats &amp; variat° stock marchandises</w:t>
            </w:r>
          </w:p>
        </w:tc>
        <w:tc>
          <w:tcPr>
            <w:tcW w:w="1701" w:type="dxa"/>
          </w:tcPr>
          <w:p w:rsidR="006E43F9" w:rsidRDefault="004D2AC8">
            <w:pPr>
              <w:jc w:val="right"/>
              <w:rPr>
                <w:rFonts w:ascii="Tahoma"/>
              </w:rPr>
            </w:pPr>
            <w:r>
              <w:rPr>
                <w:rFonts w:ascii="Tahoma"/>
              </w:rPr>
              <w:t>17 306 531</w:t>
            </w:r>
          </w:p>
        </w:tc>
        <w:tc>
          <w:tcPr>
            <w:tcW w:w="1701" w:type="dxa"/>
          </w:tcPr>
          <w:p w:rsidR="006E43F9" w:rsidRDefault="004D2AC8">
            <w:pPr>
              <w:jc w:val="right"/>
              <w:rPr>
                <w:rFonts w:ascii="Tahoma"/>
              </w:rPr>
            </w:pPr>
            <w:r>
              <w:rPr>
                <w:rFonts w:ascii="Tahoma"/>
              </w:rPr>
              <w:t>15 373 403</w:t>
            </w:r>
          </w:p>
        </w:tc>
        <w:tc>
          <w:tcPr>
            <w:tcW w:w="1701" w:type="dxa"/>
          </w:tcPr>
          <w:p w:rsidR="006E43F9" w:rsidRDefault="004D2AC8">
            <w:pPr>
              <w:jc w:val="right"/>
              <w:rPr>
                <w:rFonts w:ascii="Tahoma"/>
              </w:rPr>
            </w:pPr>
            <w:r>
              <w:rPr>
                <w:rFonts w:ascii="Tahoma"/>
              </w:rPr>
              <w:t>1 933 128</w:t>
            </w:r>
          </w:p>
        </w:tc>
        <w:tc>
          <w:tcPr>
            <w:tcW w:w="1134" w:type="dxa"/>
          </w:tcPr>
          <w:p w:rsidR="006E43F9" w:rsidRDefault="004D2AC8">
            <w:pPr>
              <w:jc w:val="right"/>
              <w:rPr>
                <w:rFonts w:ascii="Tahoma"/>
              </w:rPr>
            </w:pPr>
            <w:r>
              <w:rPr>
                <w:rFonts w:ascii="Tahoma"/>
              </w:rPr>
              <w:t>12,57 %</w:t>
            </w:r>
          </w:p>
        </w:tc>
      </w:tr>
      <w:tr w:rsidR="006E43F9">
        <w:tc>
          <w:tcPr>
            <w:tcW w:w="3402" w:type="dxa"/>
          </w:tcPr>
          <w:p w:rsidR="006E43F9" w:rsidRDefault="004D2AC8">
            <w:pPr>
              <w:rPr>
                <w:rFonts w:ascii="Tahoma" w:hAnsi="Tahoma"/>
              </w:rPr>
            </w:pPr>
            <w:r w:rsidRPr="002027F7">
              <w:rPr>
                <w:rFonts w:ascii="Tahoma" w:hAnsi="Tahoma"/>
                <w:lang w:val="en-US"/>
                <w:rPrChange w:id="45" w:author="Aurélie SCHNELL" w:date="2024-10-07T10:11:00Z">
                  <w:rPr>
                    <w:rFonts w:ascii="Tahoma" w:hAnsi="Tahoma"/>
                  </w:rPr>
                </w:rPrChange>
              </w:rPr>
              <w:t xml:space="preserve">Achats &amp; variat° stock mat. prem. </w:t>
            </w:r>
            <w:r>
              <w:rPr>
                <w:rFonts w:ascii="Tahoma" w:hAnsi="Tahoma"/>
              </w:rPr>
              <w:t>&amp; appro.</w:t>
            </w:r>
          </w:p>
        </w:tc>
        <w:tc>
          <w:tcPr>
            <w:tcW w:w="1701" w:type="dxa"/>
          </w:tcPr>
          <w:p w:rsidR="006E43F9" w:rsidRDefault="004D2AC8">
            <w:pPr>
              <w:jc w:val="right"/>
              <w:rPr>
                <w:rFonts w:ascii="Tahoma"/>
              </w:rPr>
            </w:pPr>
            <w:r>
              <w:rPr>
                <w:rFonts w:ascii="Tahoma"/>
              </w:rPr>
              <w:t>1 209</w:t>
            </w:r>
          </w:p>
        </w:tc>
        <w:tc>
          <w:tcPr>
            <w:tcW w:w="1701" w:type="dxa"/>
          </w:tcPr>
          <w:p w:rsidR="006E43F9" w:rsidRDefault="004D2AC8">
            <w:pPr>
              <w:jc w:val="right"/>
              <w:rPr>
                <w:rFonts w:ascii="Tahoma"/>
              </w:rPr>
            </w:pPr>
            <w:r>
              <w:rPr>
                <w:rFonts w:ascii="Tahoma"/>
              </w:rPr>
              <w:t>939</w:t>
            </w:r>
          </w:p>
        </w:tc>
        <w:tc>
          <w:tcPr>
            <w:tcW w:w="1701" w:type="dxa"/>
          </w:tcPr>
          <w:p w:rsidR="006E43F9" w:rsidRDefault="004D2AC8">
            <w:pPr>
              <w:jc w:val="right"/>
              <w:rPr>
                <w:rFonts w:ascii="Tahoma"/>
              </w:rPr>
            </w:pPr>
            <w:r>
              <w:rPr>
                <w:rFonts w:ascii="Tahoma"/>
              </w:rPr>
              <w:t>270</w:t>
            </w:r>
          </w:p>
        </w:tc>
        <w:tc>
          <w:tcPr>
            <w:tcW w:w="1134" w:type="dxa"/>
          </w:tcPr>
          <w:p w:rsidR="006E43F9" w:rsidRDefault="004D2AC8">
            <w:pPr>
              <w:jc w:val="right"/>
              <w:rPr>
                <w:rFonts w:ascii="Tahoma"/>
              </w:rPr>
            </w:pPr>
            <w:r>
              <w:rPr>
                <w:rFonts w:ascii="Tahoma"/>
              </w:rPr>
              <w:t>28,76 %</w:t>
            </w:r>
          </w:p>
        </w:tc>
      </w:tr>
      <w:tr w:rsidR="006E43F9">
        <w:tc>
          <w:tcPr>
            <w:tcW w:w="3402" w:type="dxa"/>
          </w:tcPr>
          <w:p w:rsidR="006E43F9" w:rsidRDefault="004D2AC8">
            <w:pPr>
              <w:rPr>
                <w:rFonts w:ascii="Tahoma"/>
              </w:rPr>
            </w:pPr>
            <w:r>
              <w:rPr>
                <w:rFonts w:ascii="Tahoma"/>
              </w:rPr>
              <w:t>Autres achats et charges externes</w:t>
            </w:r>
          </w:p>
        </w:tc>
        <w:tc>
          <w:tcPr>
            <w:tcW w:w="1701" w:type="dxa"/>
          </w:tcPr>
          <w:p w:rsidR="006E43F9" w:rsidRDefault="004D2AC8">
            <w:pPr>
              <w:jc w:val="right"/>
              <w:rPr>
                <w:rFonts w:ascii="Tahoma"/>
              </w:rPr>
            </w:pPr>
            <w:r>
              <w:rPr>
                <w:rFonts w:ascii="Tahoma"/>
              </w:rPr>
              <w:t>19 890 889</w:t>
            </w:r>
          </w:p>
        </w:tc>
        <w:tc>
          <w:tcPr>
            <w:tcW w:w="1701" w:type="dxa"/>
          </w:tcPr>
          <w:p w:rsidR="006E43F9" w:rsidRDefault="004D2AC8">
            <w:pPr>
              <w:jc w:val="right"/>
              <w:rPr>
                <w:rFonts w:ascii="Tahoma"/>
              </w:rPr>
            </w:pPr>
            <w:r>
              <w:rPr>
                <w:rFonts w:ascii="Tahoma"/>
              </w:rPr>
              <w:t>16 807 607</w:t>
            </w:r>
          </w:p>
        </w:tc>
        <w:tc>
          <w:tcPr>
            <w:tcW w:w="1701" w:type="dxa"/>
          </w:tcPr>
          <w:p w:rsidR="006E43F9" w:rsidRDefault="004D2AC8">
            <w:pPr>
              <w:jc w:val="right"/>
              <w:rPr>
                <w:rFonts w:ascii="Tahoma"/>
              </w:rPr>
            </w:pPr>
            <w:r>
              <w:rPr>
                <w:rFonts w:ascii="Tahoma"/>
              </w:rPr>
              <w:t>3 083 282</w:t>
            </w:r>
          </w:p>
        </w:tc>
        <w:tc>
          <w:tcPr>
            <w:tcW w:w="1134" w:type="dxa"/>
          </w:tcPr>
          <w:p w:rsidR="006E43F9" w:rsidRDefault="004D2AC8">
            <w:pPr>
              <w:jc w:val="right"/>
              <w:rPr>
                <w:rFonts w:ascii="Tahoma"/>
              </w:rPr>
            </w:pPr>
            <w:r>
              <w:rPr>
                <w:rFonts w:ascii="Tahoma"/>
              </w:rPr>
              <w:t>18,34 %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Fournissseurs</w:t>
            </w:r>
          </w:p>
        </w:tc>
        <w:tc>
          <w:tcPr>
            <w:tcW w:w="1984" w:type="dxa"/>
          </w:tcPr>
          <w:p w:rsidR="006E43F9" w:rsidRDefault="004D2AC8">
            <w:pPr>
              <w:jc w:val="right"/>
              <w:rPr>
                <w:rFonts w:ascii="Tahoma" w:hAnsi="Tahoma"/>
              </w:rPr>
            </w:pPr>
            <w:r>
              <w:rPr>
                <w:rFonts w:ascii="Tahoma" w:hAnsi="Tahoma"/>
              </w:rPr>
              <w:t xml:space="preserve"> 4 918 015 €</w:t>
            </w:r>
          </w:p>
        </w:tc>
        <w:tc>
          <w:tcPr>
            <w:tcW w:w="1984" w:type="dxa"/>
          </w:tcPr>
          <w:p w:rsidR="006E43F9" w:rsidRDefault="004D2AC8">
            <w:pPr>
              <w:jc w:val="right"/>
              <w:rPr>
                <w:rFonts w:ascii="Tahoma" w:hAnsi="Tahoma"/>
              </w:rPr>
            </w:pPr>
            <w:r>
              <w:rPr>
                <w:rFonts w:ascii="Tahoma" w:hAnsi="Tahoma"/>
              </w:rPr>
              <w:t xml:space="preserve"> 4 319 007 €</w:t>
            </w:r>
          </w:p>
        </w:tc>
        <w:tc>
          <w:tcPr>
            <w:tcW w:w="1984" w:type="dxa"/>
          </w:tcPr>
          <w:p w:rsidR="006E43F9" w:rsidRDefault="004D2AC8">
            <w:pPr>
              <w:jc w:val="right"/>
              <w:rPr>
                <w:rFonts w:ascii="Tahoma" w:hAnsi="Tahoma"/>
              </w:rPr>
            </w:pPr>
            <w:r>
              <w:rPr>
                <w:rFonts w:ascii="Tahoma" w:hAnsi="Tahoma"/>
              </w:rPr>
              <w:t xml:space="preserve">   599 009 €</w:t>
            </w:r>
          </w:p>
        </w:tc>
      </w:tr>
      <w:tr w:rsidR="006E43F9">
        <w:tc>
          <w:tcPr>
            <w:tcW w:w="2551" w:type="dxa"/>
          </w:tcPr>
          <w:p w:rsidR="006E43F9" w:rsidRDefault="004D2AC8">
            <w:pPr>
              <w:rPr>
                <w:rFonts w:ascii="Tahoma"/>
              </w:rPr>
            </w:pPr>
            <w:r>
              <w:rPr>
                <w:rFonts w:ascii="Tahoma"/>
              </w:rPr>
              <w:t>Achats et charges externes</w:t>
            </w:r>
          </w:p>
        </w:tc>
        <w:tc>
          <w:tcPr>
            <w:tcW w:w="1984" w:type="dxa"/>
          </w:tcPr>
          <w:p w:rsidR="006E43F9" w:rsidRDefault="004D2AC8">
            <w:pPr>
              <w:jc w:val="right"/>
              <w:rPr>
                <w:rFonts w:ascii="Tahoma" w:hAnsi="Tahoma"/>
              </w:rPr>
            </w:pPr>
            <w:r>
              <w:rPr>
                <w:rFonts w:ascii="Tahoma" w:hAnsi="Tahoma"/>
              </w:rPr>
              <w:t>37 198 628 €</w:t>
            </w:r>
          </w:p>
        </w:tc>
        <w:tc>
          <w:tcPr>
            <w:tcW w:w="1984" w:type="dxa"/>
          </w:tcPr>
          <w:p w:rsidR="006E43F9" w:rsidRDefault="004D2AC8">
            <w:pPr>
              <w:jc w:val="right"/>
              <w:rPr>
                <w:rFonts w:ascii="Tahoma" w:hAnsi="Tahoma"/>
              </w:rPr>
            </w:pPr>
            <w:r>
              <w:rPr>
                <w:rFonts w:ascii="Tahoma" w:hAnsi="Tahoma"/>
              </w:rPr>
              <w:t>32 181 949 €</w:t>
            </w:r>
          </w:p>
        </w:tc>
        <w:tc>
          <w:tcPr>
            <w:tcW w:w="1984" w:type="dxa"/>
          </w:tcPr>
          <w:p w:rsidR="006E43F9" w:rsidRDefault="004D2AC8">
            <w:pPr>
              <w:jc w:val="right"/>
              <w:rPr>
                <w:rFonts w:ascii="Tahoma" w:hAnsi="Tahoma"/>
              </w:rPr>
            </w:pPr>
            <w:r>
              <w:rPr>
                <w:rFonts w:ascii="Tahoma" w:hAnsi="Tahoma"/>
              </w:rPr>
              <w:t xml:space="preserve"> 5 016 679 €</w:t>
            </w:r>
          </w:p>
        </w:tc>
      </w:tr>
      <w:tr w:rsidR="006E43F9">
        <w:tc>
          <w:tcPr>
            <w:tcW w:w="2551" w:type="dxa"/>
          </w:tcPr>
          <w:p w:rsidR="006E43F9" w:rsidRDefault="004D2AC8">
            <w:pPr>
              <w:rPr>
                <w:rFonts w:ascii="Tahoma"/>
              </w:rPr>
            </w:pPr>
            <w:r>
              <w:rPr>
                <w:rFonts w:ascii="Tahoma"/>
              </w:rPr>
              <w:t>Rotation fournisseur</w:t>
            </w:r>
          </w:p>
        </w:tc>
        <w:tc>
          <w:tcPr>
            <w:tcW w:w="1984" w:type="dxa"/>
          </w:tcPr>
          <w:p w:rsidR="006E43F9" w:rsidRDefault="004D2AC8">
            <w:pPr>
              <w:jc w:val="right"/>
              <w:rPr>
                <w:rFonts w:ascii="Tahoma"/>
              </w:rPr>
            </w:pPr>
            <w:r>
              <w:rPr>
                <w:rFonts w:ascii="Tahoma"/>
              </w:rPr>
              <w:t xml:space="preserve">        40 J</w:t>
            </w:r>
          </w:p>
        </w:tc>
        <w:tc>
          <w:tcPr>
            <w:tcW w:w="1984" w:type="dxa"/>
          </w:tcPr>
          <w:p w:rsidR="006E43F9" w:rsidRDefault="004D2AC8">
            <w:pPr>
              <w:jc w:val="right"/>
              <w:rPr>
                <w:rFonts w:ascii="Tahoma"/>
              </w:rPr>
            </w:pPr>
            <w:r>
              <w:rPr>
                <w:rFonts w:ascii="Tahoma"/>
              </w:rPr>
              <w:t xml:space="preserve">        40 J</w:t>
            </w:r>
          </w:p>
        </w:tc>
        <w:tc>
          <w:tcPr>
            <w:tcW w:w="1984" w:type="dxa"/>
          </w:tcPr>
          <w:p w:rsidR="006E43F9" w:rsidRDefault="004D2AC8">
            <w:pPr>
              <w:jc w:val="right"/>
              <w:rPr>
                <w:rFonts w:ascii="Tahoma"/>
              </w:rPr>
            </w:pPr>
            <w:r>
              <w:rPr>
                <w:rFonts w:ascii="Tahoma"/>
              </w:rPr>
              <w:t xml:space="preserve">         0 J</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Les délais de rotation des fournisseurs est stable à 40 jours. Les dettes fournisseurs s'établissent à 5 579 k€ en augmentation 20%, cohérent compte tenu de l'augmentation de l'activité et des entrées qui sont réalisées pour les collections P/E fin 2023.</w:t>
      </w:r>
    </w:p>
    <w:p w:rsidR="006E43F9" w:rsidRDefault="006E43F9"/>
    <w:p w:rsidR="006E43F9" w:rsidRDefault="006E43F9"/>
    <w:p w:rsidR="006E43F9" w:rsidRDefault="006E43F9"/>
    <w:p w:rsidR="006E43F9" w:rsidRDefault="004D2AC8">
      <w:r>
        <w:rPr>
          <w:rFonts w:ascii="Tahoma"/>
          <w:b/>
        </w:rPr>
        <w:t>G.  PERSONNEL</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41"/>
        <w:gridCol w:w="1666"/>
        <w:gridCol w:w="1666"/>
        <w:gridCol w:w="1555"/>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Créances sociales</w:t>
            </w:r>
          </w:p>
        </w:tc>
        <w:tc>
          <w:tcPr>
            <w:tcW w:w="1701" w:type="dxa"/>
          </w:tcPr>
          <w:p w:rsidR="006E43F9" w:rsidRDefault="004D2AC8">
            <w:pPr>
              <w:jc w:val="right"/>
              <w:rPr>
                <w:rFonts w:ascii="Tahoma"/>
              </w:rPr>
            </w:pPr>
            <w:r>
              <w:rPr>
                <w:rFonts w:ascii="Tahoma"/>
              </w:rPr>
              <w:t>26 464</w:t>
            </w:r>
          </w:p>
        </w:tc>
        <w:tc>
          <w:tcPr>
            <w:tcW w:w="1701" w:type="dxa"/>
          </w:tcPr>
          <w:p w:rsidR="006E43F9" w:rsidRDefault="004D2AC8">
            <w:pPr>
              <w:jc w:val="right"/>
              <w:rPr>
                <w:rFonts w:ascii="Tahoma"/>
              </w:rPr>
            </w:pPr>
            <w:r>
              <w:rPr>
                <w:rFonts w:ascii="Tahoma"/>
              </w:rPr>
              <w:t>33 760</w:t>
            </w:r>
          </w:p>
        </w:tc>
        <w:tc>
          <w:tcPr>
            <w:tcW w:w="1701" w:type="dxa"/>
          </w:tcPr>
          <w:p w:rsidR="006E43F9" w:rsidRDefault="004D2AC8">
            <w:pPr>
              <w:jc w:val="right"/>
              <w:rPr>
                <w:rFonts w:ascii="Tahoma"/>
              </w:rPr>
            </w:pPr>
            <w:r>
              <w:rPr>
                <w:rFonts w:ascii="Tahoma"/>
              </w:rPr>
              <w:t>-7 296</w:t>
            </w:r>
          </w:p>
        </w:tc>
        <w:tc>
          <w:tcPr>
            <w:tcW w:w="1134" w:type="dxa"/>
          </w:tcPr>
          <w:p w:rsidR="006E43F9" w:rsidRDefault="004D2AC8">
            <w:pPr>
              <w:jc w:val="right"/>
              <w:rPr>
                <w:rFonts w:ascii="Tahoma"/>
              </w:rPr>
            </w:pPr>
            <w:r>
              <w:rPr>
                <w:rFonts w:ascii="Tahoma"/>
              </w:rPr>
              <w:t>-21,61 %</w:t>
            </w:r>
          </w:p>
        </w:tc>
      </w:tr>
      <w:tr w:rsidR="006E43F9">
        <w:tc>
          <w:tcPr>
            <w:tcW w:w="3402" w:type="dxa"/>
          </w:tcPr>
          <w:p w:rsidR="006E43F9" w:rsidRDefault="004D2AC8">
            <w:pPr>
              <w:rPr>
                <w:rFonts w:ascii="Tahoma"/>
              </w:rPr>
            </w:pPr>
            <w:r>
              <w:rPr>
                <w:rFonts w:ascii="Tahoma"/>
              </w:rPr>
              <w:t>Dettes sociales</w:t>
            </w:r>
          </w:p>
        </w:tc>
        <w:tc>
          <w:tcPr>
            <w:tcW w:w="1701" w:type="dxa"/>
          </w:tcPr>
          <w:p w:rsidR="006E43F9" w:rsidRDefault="004D2AC8">
            <w:pPr>
              <w:jc w:val="right"/>
              <w:rPr>
                <w:rFonts w:ascii="Tahoma"/>
              </w:rPr>
            </w:pPr>
            <w:r>
              <w:rPr>
                <w:rFonts w:ascii="Tahoma"/>
              </w:rPr>
              <w:t>2 338 250</w:t>
            </w:r>
          </w:p>
        </w:tc>
        <w:tc>
          <w:tcPr>
            <w:tcW w:w="1701" w:type="dxa"/>
          </w:tcPr>
          <w:p w:rsidR="006E43F9" w:rsidRDefault="004D2AC8">
            <w:pPr>
              <w:jc w:val="right"/>
              <w:rPr>
                <w:rFonts w:ascii="Tahoma"/>
              </w:rPr>
            </w:pPr>
            <w:r>
              <w:rPr>
                <w:rFonts w:ascii="Tahoma"/>
              </w:rPr>
              <w:t>3 157 721</w:t>
            </w:r>
          </w:p>
        </w:tc>
        <w:tc>
          <w:tcPr>
            <w:tcW w:w="1701" w:type="dxa"/>
          </w:tcPr>
          <w:p w:rsidR="006E43F9" w:rsidRDefault="004D2AC8">
            <w:pPr>
              <w:jc w:val="right"/>
              <w:rPr>
                <w:rFonts w:ascii="Tahoma"/>
              </w:rPr>
            </w:pPr>
            <w:r>
              <w:rPr>
                <w:rFonts w:ascii="Tahoma"/>
              </w:rPr>
              <w:t>-819 471</w:t>
            </w:r>
          </w:p>
        </w:tc>
        <w:tc>
          <w:tcPr>
            <w:tcW w:w="1134" w:type="dxa"/>
          </w:tcPr>
          <w:p w:rsidR="006E43F9" w:rsidRDefault="004D2AC8">
            <w:pPr>
              <w:jc w:val="right"/>
              <w:rPr>
                <w:rFonts w:ascii="Tahoma"/>
              </w:rPr>
            </w:pPr>
            <w:r>
              <w:rPr>
                <w:rFonts w:ascii="Tahoma"/>
              </w:rPr>
              <w:t>-25,95 %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59"/>
        <w:gridCol w:w="1663"/>
        <w:gridCol w:w="1663"/>
        <w:gridCol w:w="1543"/>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Salaires et traitements</w:t>
            </w:r>
          </w:p>
        </w:tc>
        <w:tc>
          <w:tcPr>
            <w:tcW w:w="1701" w:type="dxa"/>
          </w:tcPr>
          <w:p w:rsidR="006E43F9" w:rsidRDefault="004D2AC8">
            <w:pPr>
              <w:jc w:val="right"/>
              <w:rPr>
                <w:rFonts w:ascii="Tahoma"/>
              </w:rPr>
            </w:pPr>
            <w:r>
              <w:rPr>
                <w:rFonts w:ascii="Tahoma"/>
              </w:rPr>
              <w:t>9 326 398</w:t>
            </w:r>
          </w:p>
        </w:tc>
        <w:tc>
          <w:tcPr>
            <w:tcW w:w="1701" w:type="dxa"/>
          </w:tcPr>
          <w:p w:rsidR="006E43F9" w:rsidRDefault="004D2AC8">
            <w:pPr>
              <w:jc w:val="right"/>
              <w:rPr>
                <w:rFonts w:ascii="Tahoma"/>
              </w:rPr>
            </w:pPr>
            <w:r>
              <w:rPr>
                <w:rFonts w:ascii="Tahoma"/>
              </w:rPr>
              <w:t>9 272 201</w:t>
            </w:r>
          </w:p>
        </w:tc>
        <w:tc>
          <w:tcPr>
            <w:tcW w:w="1701" w:type="dxa"/>
          </w:tcPr>
          <w:p w:rsidR="006E43F9" w:rsidRDefault="004D2AC8">
            <w:pPr>
              <w:jc w:val="right"/>
              <w:rPr>
                <w:rFonts w:ascii="Tahoma"/>
              </w:rPr>
            </w:pPr>
            <w:r>
              <w:rPr>
                <w:rFonts w:ascii="Tahoma"/>
              </w:rPr>
              <w:t>54 197</w:t>
            </w:r>
          </w:p>
        </w:tc>
        <w:tc>
          <w:tcPr>
            <w:tcW w:w="1134" w:type="dxa"/>
          </w:tcPr>
          <w:p w:rsidR="006E43F9" w:rsidRDefault="004D2AC8">
            <w:pPr>
              <w:jc w:val="right"/>
              <w:rPr>
                <w:rFonts w:ascii="Tahoma"/>
              </w:rPr>
            </w:pPr>
            <w:r>
              <w:rPr>
                <w:rFonts w:ascii="Tahoma"/>
              </w:rPr>
              <w:t>0,58 %</w:t>
            </w:r>
          </w:p>
        </w:tc>
      </w:tr>
      <w:tr w:rsidR="006E43F9">
        <w:tc>
          <w:tcPr>
            <w:tcW w:w="3402" w:type="dxa"/>
          </w:tcPr>
          <w:p w:rsidR="006E43F9" w:rsidRDefault="004D2AC8">
            <w:pPr>
              <w:rPr>
                <w:rFonts w:ascii="Tahoma"/>
              </w:rPr>
            </w:pPr>
            <w:r>
              <w:rPr>
                <w:rFonts w:ascii="Tahoma"/>
              </w:rPr>
              <w:t>Charges sociales</w:t>
            </w:r>
          </w:p>
        </w:tc>
        <w:tc>
          <w:tcPr>
            <w:tcW w:w="1701" w:type="dxa"/>
          </w:tcPr>
          <w:p w:rsidR="006E43F9" w:rsidRDefault="004D2AC8">
            <w:pPr>
              <w:jc w:val="right"/>
              <w:rPr>
                <w:rFonts w:ascii="Tahoma"/>
              </w:rPr>
            </w:pPr>
            <w:r>
              <w:rPr>
                <w:rFonts w:ascii="Tahoma"/>
              </w:rPr>
              <w:t>2 844 546</w:t>
            </w:r>
          </w:p>
        </w:tc>
        <w:tc>
          <w:tcPr>
            <w:tcW w:w="1701" w:type="dxa"/>
          </w:tcPr>
          <w:p w:rsidR="006E43F9" w:rsidRDefault="004D2AC8">
            <w:pPr>
              <w:jc w:val="right"/>
              <w:rPr>
                <w:rFonts w:ascii="Tahoma"/>
              </w:rPr>
            </w:pPr>
            <w:r>
              <w:rPr>
                <w:rFonts w:ascii="Tahoma"/>
              </w:rPr>
              <w:t>3 021 931</w:t>
            </w:r>
          </w:p>
        </w:tc>
        <w:tc>
          <w:tcPr>
            <w:tcW w:w="1701" w:type="dxa"/>
          </w:tcPr>
          <w:p w:rsidR="006E43F9" w:rsidRDefault="004D2AC8">
            <w:pPr>
              <w:jc w:val="right"/>
              <w:rPr>
                <w:rFonts w:ascii="Tahoma"/>
              </w:rPr>
            </w:pPr>
            <w:r>
              <w:rPr>
                <w:rFonts w:ascii="Tahoma"/>
              </w:rPr>
              <w:t>-177 385</w:t>
            </w:r>
          </w:p>
        </w:tc>
        <w:tc>
          <w:tcPr>
            <w:tcW w:w="1134" w:type="dxa"/>
          </w:tcPr>
          <w:p w:rsidR="006E43F9" w:rsidRDefault="004D2AC8">
            <w:pPr>
              <w:jc w:val="right"/>
              <w:rPr>
                <w:rFonts w:ascii="Tahoma"/>
              </w:rPr>
            </w:pPr>
            <w:r>
              <w:rPr>
                <w:rFonts w:ascii="Tahoma"/>
              </w:rPr>
              <w:t>-5,87 %</w:t>
            </w:r>
          </w:p>
        </w:tc>
      </w:tr>
      <w:tr w:rsidR="006E43F9">
        <w:tc>
          <w:tcPr>
            <w:tcW w:w="3402" w:type="dxa"/>
          </w:tcPr>
          <w:p w:rsidR="006E43F9" w:rsidRDefault="004D2AC8">
            <w:pPr>
              <w:rPr>
                <w:rFonts w:ascii="Tahoma" w:hAnsi="Tahoma"/>
              </w:rPr>
            </w:pPr>
            <w:r>
              <w:rPr>
                <w:rFonts w:ascii="Tahoma" w:hAnsi="Tahoma"/>
              </w:rPr>
              <w:t>Participation des salariés</w:t>
            </w:r>
          </w:p>
        </w:tc>
        <w:tc>
          <w:tcPr>
            <w:tcW w:w="1701" w:type="dxa"/>
          </w:tcPr>
          <w:p w:rsidR="006E43F9" w:rsidRDefault="004D2AC8">
            <w:pPr>
              <w:jc w:val="right"/>
              <w:rPr>
                <w:rFonts w:ascii="Tahoma"/>
              </w:rPr>
            </w:pPr>
            <w:r>
              <w:rPr>
                <w:rFonts w:ascii="Tahoma"/>
              </w:rPr>
              <w:t>494 705</w:t>
            </w:r>
          </w:p>
        </w:tc>
        <w:tc>
          <w:tcPr>
            <w:tcW w:w="1701" w:type="dxa"/>
          </w:tcPr>
          <w:p w:rsidR="006E43F9" w:rsidRDefault="004D2AC8">
            <w:pPr>
              <w:jc w:val="right"/>
              <w:rPr>
                <w:rFonts w:ascii="Tahoma"/>
              </w:rPr>
            </w:pPr>
            <w:r>
              <w:rPr>
                <w:rFonts w:ascii="Tahoma"/>
              </w:rPr>
              <w:t>752 712</w:t>
            </w:r>
          </w:p>
        </w:tc>
        <w:tc>
          <w:tcPr>
            <w:tcW w:w="1701" w:type="dxa"/>
          </w:tcPr>
          <w:p w:rsidR="006E43F9" w:rsidRDefault="004D2AC8">
            <w:pPr>
              <w:jc w:val="right"/>
              <w:rPr>
                <w:rFonts w:ascii="Tahoma"/>
              </w:rPr>
            </w:pPr>
            <w:r>
              <w:rPr>
                <w:rFonts w:ascii="Tahoma"/>
              </w:rPr>
              <w:t>-258 007</w:t>
            </w:r>
          </w:p>
        </w:tc>
        <w:tc>
          <w:tcPr>
            <w:tcW w:w="1134" w:type="dxa"/>
          </w:tcPr>
          <w:p w:rsidR="006E43F9" w:rsidRDefault="004D2AC8">
            <w:pPr>
              <w:jc w:val="right"/>
              <w:rPr>
                <w:rFonts w:ascii="Tahoma"/>
              </w:rPr>
            </w:pPr>
            <w:r>
              <w:rPr>
                <w:rFonts w:ascii="Tahoma"/>
              </w:rPr>
              <w:t>-34,28 %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Dettes sociales</w:t>
            </w:r>
          </w:p>
        </w:tc>
        <w:tc>
          <w:tcPr>
            <w:tcW w:w="1984" w:type="dxa"/>
          </w:tcPr>
          <w:p w:rsidR="006E43F9" w:rsidRDefault="004D2AC8">
            <w:pPr>
              <w:jc w:val="right"/>
              <w:rPr>
                <w:rFonts w:ascii="Tahoma" w:hAnsi="Tahoma"/>
              </w:rPr>
            </w:pPr>
            <w:r>
              <w:rPr>
                <w:rFonts w:ascii="Tahoma" w:hAnsi="Tahoma"/>
              </w:rPr>
              <w:t xml:space="preserve"> 2 311 785 €</w:t>
            </w:r>
          </w:p>
        </w:tc>
        <w:tc>
          <w:tcPr>
            <w:tcW w:w="1984" w:type="dxa"/>
          </w:tcPr>
          <w:p w:rsidR="006E43F9" w:rsidRDefault="004D2AC8">
            <w:pPr>
              <w:jc w:val="right"/>
              <w:rPr>
                <w:rFonts w:ascii="Tahoma" w:hAnsi="Tahoma"/>
              </w:rPr>
            </w:pPr>
            <w:r>
              <w:rPr>
                <w:rFonts w:ascii="Tahoma" w:hAnsi="Tahoma"/>
              </w:rPr>
              <w:t xml:space="preserve"> 3 123 961 €</w:t>
            </w:r>
          </w:p>
        </w:tc>
        <w:tc>
          <w:tcPr>
            <w:tcW w:w="1984" w:type="dxa"/>
          </w:tcPr>
          <w:p w:rsidR="006E43F9" w:rsidRDefault="004D2AC8">
            <w:pPr>
              <w:jc w:val="right"/>
              <w:rPr>
                <w:rFonts w:ascii="Tahoma" w:hAnsi="Tahoma"/>
              </w:rPr>
            </w:pPr>
            <w:r>
              <w:rPr>
                <w:rFonts w:ascii="Tahoma" w:hAnsi="Tahoma"/>
              </w:rPr>
              <w:t xml:space="preserve">  -812 176 €</w:t>
            </w:r>
          </w:p>
        </w:tc>
      </w:tr>
      <w:tr w:rsidR="006E43F9">
        <w:tc>
          <w:tcPr>
            <w:tcW w:w="2551" w:type="dxa"/>
          </w:tcPr>
          <w:p w:rsidR="006E43F9" w:rsidRDefault="004D2AC8">
            <w:pPr>
              <w:rPr>
                <w:rFonts w:ascii="Tahoma"/>
              </w:rPr>
            </w:pPr>
            <w:r>
              <w:rPr>
                <w:rFonts w:ascii="Tahoma"/>
              </w:rPr>
              <w:lastRenderedPageBreak/>
              <w:t>Charges de personnel</w:t>
            </w:r>
          </w:p>
        </w:tc>
        <w:tc>
          <w:tcPr>
            <w:tcW w:w="1984" w:type="dxa"/>
          </w:tcPr>
          <w:p w:rsidR="006E43F9" w:rsidRDefault="004D2AC8">
            <w:pPr>
              <w:jc w:val="right"/>
              <w:rPr>
                <w:rFonts w:ascii="Tahoma" w:hAnsi="Tahoma"/>
              </w:rPr>
            </w:pPr>
            <w:r>
              <w:rPr>
                <w:rFonts w:ascii="Tahoma" w:hAnsi="Tahoma"/>
              </w:rPr>
              <w:t>12 170 943 €</w:t>
            </w:r>
          </w:p>
        </w:tc>
        <w:tc>
          <w:tcPr>
            <w:tcW w:w="1984" w:type="dxa"/>
          </w:tcPr>
          <w:p w:rsidR="006E43F9" w:rsidRDefault="004D2AC8">
            <w:pPr>
              <w:jc w:val="right"/>
              <w:rPr>
                <w:rFonts w:ascii="Tahoma" w:hAnsi="Tahoma"/>
              </w:rPr>
            </w:pPr>
            <w:r>
              <w:rPr>
                <w:rFonts w:ascii="Tahoma" w:hAnsi="Tahoma"/>
              </w:rPr>
              <w:t>12 294 132 €</w:t>
            </w:r>
          </w:p>
        </w:tc>
        <w:tc>
          <w:tcPr>
            <w:tcW w:w="1984" w:type="dxa"/>
          </w:tcPr>
          <w:p w:rsidR="006E43F9" w:rsidRDefault="004D2AC8">
            <w:pPr>
              <w:jc w:val="right"/>
              <w:rPr>
                <w:rFonts w:ascii="Tahoma" w:hAnsi="Tahoma"/>
              </w:rPr>
            </w:pPr>
            <w:r>
              <w:rPr>
                <w:rFonts w:ascii="Tahoma" w:hAnsi="Tahoma"/>
              </w:rPr>
              <w:t xml:space="preserve">  -123 188 €</w:t>
            </w:r>
          </w:p>
        </w:tc>
      </w:tr>
      <w:tr w:rsidR="006E43F9">
        <w:tc>
          <w:tcPr>
            <w:tcW w:w="2551" w:type="dxa"/>
          </w:tcPr>
          <w:p w:rsidR="006E43F9" w:rsidRDefault="004D2AC8">
            <w:pPr>
              <w:rPr>
                <w:rFonts w:ascii="Tahoma"/>
              </w:rPr>
            </w:pPr>
            <w:r>
              <w:rPr>
                <w:rFonts w:ascii="Tahoma"/>
              </w:rPr>
              <w:t>Poids des frais de personnel</w:t>
            </w:r>
          </w:p>
        </w:tc>
        <w:tc>
          <w:tcPr>
            <w:tcW w:w="1984" w:type="dxa"/>
          </w:tcPr>
          <w:p w:rsidR="006E43F9" w:rsidRDefault="004D2AC8">
            <w:pPr>
              <w:jc w:val="right"/>
              <w:rPr>
                <w:rFonts w:ascii="Tahoma"/>
              </w:rPr>
            </w:pPr>
            <w:r>
              <w:rPr>
                <w:rFonts w:ascii="Tahoma"/>
              </w:rPr>
              <w:t xml:space="preserve">     21,99 %</w:t>
            </w:r>
          </w:p>
        </w:tc>
        <w:tc>
          <w:tcPr>
            <w:tcW w:w="1984" w:type="dxa"/>
          </w:tcPr>
          <w:p w:rsidR="006E43F9" w:rsidRDefault="004D2AC8">
            <w:pPr>
              <w:jc w:val="right"/>
              <w:rPr>
                <w:rFonts w:ascii="Tahoma"/>
              </w:rPr>
            </w:pPr>
            <w:r>
              <w:rPr>
                <w:rFonts w:ascii="Tahoma"/>
              </w:rPr>
              <w:t xml:space="preserve">     23,23 %</w:t>
            </w:r>
          </w:p>
        </w:tc>
        <w:tc>
          <w:tcPr>
            <w:tcW w:w="1984" w:type="dxa"/>
          </w:tcPr>
          <w:p w:rsidR="006E43F9" w:rsidRDefault="004D2AC8">
            <w:pPr>
              <w:jc w:val="right"/>
              <w:rPr>
                <w:rFonts w:ascii="Tahoma"/>
              </w:rPr>
            </w:pPr>
            <w:r>
              <w:rPr>
                <w:rFonts w:ascii="Tahoma"/>
              </w:rPr>
              <w:t xml:space="preserve">     -1,25 %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Pr="000F1DA7" w:rsidRDefault="00E1493D">
      <w:pPr>
        <w:rPr>
          <w:rFonts w:ascii="Tahoma" w:hAnsi="Tahoma" w:cs="Tahoma"/>
        </w:rPr>
      </w:pPr>
      <w:r w:rsidRPr="000F1DA7">
        <w:rPr>
          <w:rFonts w:ascii="Tahoma" w:hAnsi="Tahoma" w:cs="Tahoma"/>
        </w:rPr>
        <w:t>Les charges de personnel représentent 22 % du CA contre 23% en N-1. Le taux de charges / salaires est en baisse</w:t>
      </w:r>
      <w:r w:rsidR="00573926" w:rsidRPr="000F1DA7">
        <w:rPr>
          <w:rFonts w:ascii="Tahoma" w:hAnsi="Tahoma" w:cs="Tahoma"/>
        </w:rPr>
        <w:t xml:space="preserve"> passant de 32.58% à 30.49%. La baisse résulte des cotisations URSSAF – 1.8 points (en </w:t>
      </w:r>
      <w:r w:rsidRPr="000F1DA7">
        <w:rPr>
          <w:rFonts w:ascii="Tahoma" w:hAnsi="Tahoma" w:cs="Tahoma"/>
        </w:rPr>
        <w:t>N-1 provision</w:t>
      </w:r>
      <w:r w:rsidR="00573926" w:rsidRPr="000F1DA7">
        <w:rPr>
          <w:rFonts w:ascii="Tahoma" w:hAnsi="Tahoma" w:cs="Tahoma"/>
        </w:rPr>
        <w:t xml:space="preserve"> forfait social KE 150). </w:t>
      </w:r>
    </w:p>
    <w:p w:rsidR="006E43F9" w:rsidRDefault="006E43F9"/>
    <w:p w:rsidR="006E43F9" w:rsidRDefault="006E43F9"/>
    <w:p w:rsidR="006E43F9" w:rsidRDefault="006E43F9"/>
    <w:p w:rsidR="006E43F9" w:rsidRDefault="004D2AC8">
      <w:r>
        <w:rPr>
          <w:rFonts w:ascii="Tahoma"/>
          <w:b/>
        </w:rPr>
        <w:t>H.  EMPRUNTS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55"/>
        <w:gridCol w:w="1663"/>
        <w:gridCol w:w="1663"/>
        <w:gridCol w:w="1547"/>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Emprunts obligataires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Emprunts &amp; dettes auprés des établ. Crédit</w:t>
            </w:r>
          </w:p>
        </w:tc>
        <w:tc>
          <w:tcPr>
            <w:tcW w:w="1701" w:type="dxa"/>
          </w:tcPr>
          <w:p w:rsidR="006E43F9" w:rsidRDefault="004D2AC8">
            <w:pPr>
              <w:jc w:val="right"/>
              <w:rPr>
                <w:rFonts w:ascii="Tahoma"/>
              </w:rPr>
            </w:pPr>
            <w:r>
              <w:rPr>
                <w:rFonts w:ascii="Tahoma"/>
              </w:rPr>
              <w:t>7 551 013</w:t>
            </w:r>
          </w:p>
        </w:tc>
        <w:tc>
          <w:tcPr>
            <w:tcW w:w="1701" w:type="dxa"/>
          </w:tcPr>
          <w:p w:rsidR="006E43F9" w:rsidRDefault="004D2AC8">
            <w:pPr>
              <w:jc w:val="right"/>
              <w:rPr>
                <w:rFonts w:ascii="Tahoma"/>
              </w:rPr>
            </w:pPr>
            <w:r>
              <w:rPr>
                <w:rFonts w:ascii="Tahoma"/>
              </w:rPr>
              <w:t>7 991 810</w:t>
            </w:r>
          </w:p>
        </w:tc>
        <w:tc>
          <w:tcPr>
            <w:tcW w:w="1701" w:type="dxa"/>
          </w:tcPr>
          <w:p w:rsidR="006E43F9" w:rsidRDefault="004D2AC8">
            <w:pPr>
              <w:jc w:val="right"/>
              <w:rPr>
                <w:rFonts w:ascii="Tahoma"/>
              </w:rPr>
            </w:pPr>
            <w:r>
              <w:rPr>
                <w:rFonts w:ascii="Tahoma"/>
              </w:rPr>
              <w:t>-440 797</w:t>
            </w:r>
          </w:p>
        </w:tc>
        <w:tc>
          <w:tcPr>
            <w:tcW w:w="1134" w:type="dxa"/>
          </w:tcPr>
          <w:p w:rsidR="006E43F9" w:rsidRDefault="004D2AC8">
            <w:pPr>
              <w:jc w:val="right"/>
              <w:rPr>
                <w:rFonts w:ascii="Tahoma"/>
              </w:rPr>
            </w:pPr>
            <w:r>
              <w:rPr>
                <w:rFonts w:ascii="Tahoma"/>
              </w:rPr>
              <w:t>-5,52 %</w:t>
            </w:r>
          </w:p>
        </w:tc>
      </w:tr>
      <w:tr w:rsidR="006E43F9">
        <w:tc>
          <w:tcPr>
            <w:tcW w:w="3402" w:type="dxa"/>
          </w:tcPr>
          <w:p w:rsidR="006E43F9" w:rsidRDefault="004D2AC8">
            <w:pPr>
              <w:rPr>
                <w:rFonts w:ascii="Tahoma" w:hAnsi="Tahoma"/>
              </w:rPr>
            </w:pPr>
            <w:r>
              <w:rPr>
                <w:rFonts w:ascii="Tahoma" w:hAnsi="Tahoma"/>
              </w:rPr>
              <w:t>Emprunts &amp; dettes financières divers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51"/>
        <w:gridCol w:w="1664"/>
        <w:gridCol w:w="1664"/>
        <w:gridCol w:w="1549"/>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Charges financières (Hors dotations)</w:t>
            </w:r>
          </w:p>
        </w:tc>
        <w:tc>
          <w:tcPr>
            <w:tcW w:w="1701" w:type="dxa"/>
          </w:tcPr>
          <w:p w:rsidR="006E43F9" w:rsidRDefault="004D2AC8">
            <w:pPr>
              <w:jc w:val="right"/>
              <w:rPr>
                <w:rFonts w:ascii="Tahoma"/>
              </w:rPr>
            </w:pPr>
            <w:r>
              <w:rPr>
                <w:rFonts w:ascii="Tahoma"/>
              </w:rPr>
              <w:t>270 267</w:t>
            </w:r>
          </w:p>
        </w:tc>
        <w:tc>
          <w:tcPr>
            <w:tcW w:w="1701" w:type="dxa"/>
          </w:tcPr>
          <w:p w:rsidR="006E43F9" w:rsidRDefault="004D2AC8">
            <w:pPr>
              <w:jc w:val="right"/>
              <w:rPr>
                <w:rFonts w:ascii="Tahoma"/>
              </w:rPr>
            </w:pPr>
            <w:r>
              <w:rPr>
                <w:rFonts w:ascii="Tahoma"/>
              </w:rPr>
              <w:t>676 069</w:t>
            </w:r>
          </w:p>
        </w:tc>
        <w:tc>
          <w:tcPr>
            <w:tcW w:w="1701" w:type="dxa"/>
          </w:tcPr>
          <w:p w:rsidR="006E43F9" w:rsidRDefault="004D2AC8">
            <w:pPr>
              <w:jc w:val="right"/>
              <w:rPr>
                <w:rFonts w:ascii="Tahoma"/>
              </w:rPr>
            </w:pPr>
            <w:r>
              <w:rPr>
                <w:rFonts w:ascii="Tahoma"/>
              </w:rPr>
              <w:t>-405 802</w:t>
            </w:r>
          </w:p>
        </w:tc>
        <w:tc>
          <w:tcPr>
            <w:tcW w:w="1134" w:type="dxa"/>
          </w:tcPr>
          <w:p w:rsidR="006E43F9" w:rsidRDefault="004D2AC8">
            <w:pPr>
              <w:jc w:val="right"/>
              <w:rPr>
                <w:rFonts w:ascii="Tahoma"/>
              </w:rPr>
            </w:pPr>
            <w:r>
              <w:rPr>
                <w:rFonts w:ascii="Tahoma"/>
              </w:rPr>
              <w:t>-60,02 %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Emprunts</w:t>
            </w:r>
          </w:p>
        </w:tc>
        <w:tc>
          <w:tcPr>
            <w:tcW w:w="1984" w:type="dxa"/>
          </w:tcPr>
          <w:p w:rsidR="006E43F9" w:rsidRDefault="004D2AC8">
            <w:pPr>
              <w:jc w:val="right"/>
              <w:rPr>
                <w:rFonts w:ascii="Tahoma" w:hAnsi="Tahoma"/>
              </w:rPr>
            </w:pPr>
            <w:r>
              <w:rPr>
                <w:rFonts w:ascii="Tahoma" w:hAnsi="Tahoma"/>
              </w:rPr>
              <w:t xml:space="preserve"> 5 290 240 €</w:t>
            </w:r>
          </w:p>
        </w:tc>
        <w:tc>
          <w:tcPr>
            <w:tcW w:w="1984" w:type="dxa"/>
          </w:tcPr>
          <w:p w:rsidR="006E43F9" w:rsidRDefault="004D2AC8">
            <w:pPr>
              <w:jc w:val="right"/>
              <w:rPr>
                <w:rFonts w:ascii="Tahoma" w:hAnsi="Tahoma"/>
              </w:rPr>
            </w:pPr>
            <w:r>
              <w:rPr>
                <w:rFonts w:ascii="Tahoma" w:hAnsi="Tahoma"/>
              </w:rPr>
              <w:t xml:space="preserve"> 7 926 047 €</w:t>
            </w:r>
          </w:p>
        </w:tc>
        <w:tc>
          <w:tcPr>
            <w:tcW w:w="1984" w:type="dxa"/>
          </w:tcPr>
          <w:p w:rsidR="006E43F9" w:rsidRDefault="004D2AC8">
            <w:pPr>
              <w:jc w:val="right"/>
              <w:rPr>
                <w:rFonts w:ascii="Tahoma" w:hAnsi="Tahoma"/>
              </w:rPr>
            </w:pPr>
            <w:r>
              <w:rPr>
                <w:rFonts w:ascii="Tahoma" w:hAnsi="Tahoma"/>
              </w:rPr>
              <w:t>-2 635 807 €</w:t>
            </w:r>
          </w:p>
        </w:tc>
      </w:tr>
      <w:tr w:rsidR="006E43F9">
        <w:tc>
          <w:tcPr>
            <w:tcW w:w="2551" w:type="dxa"/>
          </w:tcPr>
          <w:p w:rsidR="006E43F9" w:rsidRDefault="004D2AC8">
            <w:pPr>
              <w:rPr>
                <w:rFonts w:ascii="Tahoma"/>
              </w:rPr>
            </w:pPr>
            <w:r>
              <w:rPr>
                <w:rFonts w:ascii="Tahoma"/>
              </w:rPr>
              <w:t>Charges interets sur emprunts</w:t>
            </w:r>
          </w:p>
        </w:tc>
        <w:tc>
          <w:tcPr>
            <w:tcW w:w="1984" w:type="dxa"/>
          </w:tcPr>
          <w:p w:rsidR="006E43F9" w:rsidRDefault="004D2AC8">
            <w:pPr>
              <w:jc w:val="right"/>
              <w:rPr>
                <w:rFonts w:ascii="Tahoma" w:hAnsi="Tahoma"/>
              </w:rPr>
            </w:pPr>
            <w:r>
              <w:rPr>
                <w:rFonts w:ascii="Tahoma" w:hAnsi="Tahoma"/>
              </w:rPr>
              <w:t xml:space="preserve">   132 933 €</w:t>
            </w:r>
          </w:p>
        </w:tc>
        <w:tc>
          <w:tcPr>
            <w:tcW w:w="1984" w:type="dxa"/>
          </w:tcPr>
          <w:p w:rsidR="006E43F9" w:rsidRDefault="004D2AC8">
            <w:pPr>
              <w:jc w:val="right"/>
              <w:rPr>
                <w:rFonts w:ascii="Tahoma" w:hAnsi="Tahoma"/>
              </w:rPr>
            </w:pPr>
            <w:r>
              <w:rPr>
                <w:rFonts w:ascii="Tahoma" w:hAnsi="Tahoma"/>
              </w:rPr>
              <w:t xml:space="preserve">   160 479 €</w:t>
            </w:r>
          </w:p>
        </w:tc>
        <w:tc>
          <w:tcPr>
            <w:tcW w:w="1984" w:type="dxa"/>
          </w:tcPr>
          <w:p w:rsidR="006E43F9" w:rsidRDefault="004D2AC8">
            <w:pPr>
              <w:jc w:val="right"/>
              <w:rPr>
                <w:rFonts w:ascii="Tahoma" w:hAnsi="Tahoma"/>
              </w:rPr>
            </w:pPr>
            <w:r>
              <w:rPr>
                <w:rFonts w:ascii="Tahoma" w:hAnsi="Tahoma"/>
              </w:rPr>
              <w:t xml:space="preserve">   -27 546 €</w:t>
            </w:r>
          </w:p>
        </w:tc>
      </w:tr>
      <w:tr w:rsidR="006E43F9">
        <w:tc>
          <w:tcPr>
            <w:tcW w:w="2551" w:type="dxa"/>
          </w:tcPr>
          <w:p w:rsidR="006E43F9" w:rsidRDefault="004D2AC8">
            <w:pPr>
              <w:rPr>
                <w:rFonts w:ascii="Tahoma"/>
              </w:rPr>
            </w:pPr>
            <w:r>
              <w:rPr>
                <w:rFonts w:ascii="Tahoma"/>
              </w:rPr>
              <w:t>% dettes / Kpropres</w:t>
            </w:r>
          </w:p>
        </w:tc>
        <w:tc>
          <w:tcPr>
            <w:tcW w:w="1984" w:type="dxa"/>
          </w:tcPr>
          <w:p w:rsidR="006E43F9" w:rsidRDefault="004D2AC8">
            <w:pPr>
              <w:jc w:val="right"/>
              <w:rPr>
                <w:rFonts w:ascii="Tahoma"/>
              </w:rPr>
            </w:pPr>
            <w:r>
              <w:rPr>
                <w:rFonts w:ascii="Tahoma"/>
              </w:rPr>
              <w:t xml:space="preserve">     41,92 %</w:t>
            </w:r>
          </w:p>
        </w:tc>
        <w:tc>
          <w:tcPr>
            <w:tcW w:w="1984" w:type="dxa"/>
          </w:tcPr>
          <w:p w:rsidR="006E43F9" w:rsidRDefault="004D2AC8">
            <w:pPr>
              <w:jc w:val="right"/>
              <w:rPr>
                <w:rFonts w:ascii="Tahoma"/>
              </w:rPr>
            </w:pPr>
            <w:r>
              <w:rPr>
                <w:rFonts w:ascii="Tahoma"/>
              </w:rPr>
              <w:t xml:space="preserve">     75,76 %</w:t>
            </w:r>
          </w:p>
        </w:tc>
        <w:tc>
          <w:tcPr>
            <w:tcW w:w="1984" w:type="dxa"/>
          </w:tcPr>
          <w:p w:rsidR="006E43F9" w:rsidRDefault="004D2AC8">
            <w:pPr>
              <w:jc w:val="right"/>
              <w:rPr>
                <w:rFonts w:ascii="Tahoma"/>
              </w:rPr>
            </w:pPr>
            <w:r>
              <w:rPr>
                <w:rFonts w:ascii="Tahoma"/>
              </w:rPr>
              <w:t xml:space="preserve">    -33,84 %</w:t>
            </w:r>
          </w:p>
        </w:tc>
      </w:tr>
      <w:tr w:rsidR="006E43F9">
        <w:tc>
          <w:tcPr>
            <w:tcW w:w="2551" w:type="dxa"/>
          </w:tcPr>
          <w:p w:rsidR="006E43F9" w:rsidRDefault="004D2AC8">
            <w:pPr>
              <w:rPr>
                <w:rFonts w:ascii="Tahoma" w:hAnsi="Tahoma"/>
              </w:rPr>
            </w:pPr>
            <w:r>
              <w:rPr>
                <w:rFonts w:ascii="Tahoma" w:hAnsi="Tahoma"/>
              </w:rPr>
              <w:t>Capacité d'auto-financement</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Sur la période pas de nouveaux emprunts sou</w:t>
      </w:r>
      <w:r w:rsidR="00573926">
        <w:rPr>
          <w:rFonts w:ascii="Tahoma" w:hAnsi="Tahoma"/>
        </w:rPr>
        <w:t>s</w:t>
      </w:r>
      <w:r>
        <w:rPr>
          <w:rFonts w:ascii="Tahoma" w:hAnsi="Tahoma"/>
        </w:rPr>
        <w:t xml:space="preserve">crits. Remboursement sur la période de 2 633 k€. </w:t>
      </w:r>
    </w:p>
    <w:p w:rsidR="006E43F9" w:rsidRDefault="006E43F9"/>
    <w:p w:rsidR="006E43F9" w:rsidRDefault="006E43F9"/>
    <w:p w:rsidR="006E43F9" w:rsidRDefault="006E43F9"/>
    <w:p w:rsidR="006E43F9" w:rsidRDefault="004D2AC8">
      <w:r>
        <w:rPr>
          <w:rFonts w:ascii="Tahoma"/>
          <w:b/>
        </w:rPr>
        <w:t>I.  CAPITAUX PROPRES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87"/>
        <w:gridCol w:w="1658"/>
        <w:gridCol w:w="1658"/>
        <w:gridCol w:w="1525"/>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Capitaux propres (hors résultat)</w:t>
            </w:r>
          </w:p>
        </w:tc>
        <w:tc>
          <w:tcPr>
            <w:tcW w:w="1701" w:type="dxa"/>
          </w:tcPr>
          <w:p w:rsidR="006E43F9" w:rsidRDefault="004D2AC8">
            <w:pPr>
              <w:jc w:val="right"/>
              <w:rPr>
                <w:rFonts w:ascii="Tahoma"/>
              </w:rPr>
            </w:pPr>
            <w:r>
              <w:rPr>
                <w:rFonts w:ascii="Tahoma"/>
              </w:rPr>
              <w:t>12 618 561</w:t>
            </w:r>
          </w:p>
        </w:tc>
        <w:tc>
          <w:tcPr>
            <w:tcW w:w="1701" w:type="dxa"/>
          </w:tcPr>
          <w:p w:rsidR="006E43F9" w:rsidRDefault="004D2AC8">
            <w:pPr>
              <w:jc w:val="right"/>
              <w:rPr>
                <w:rFonts w:ascii="Tahoma"/>
              </w:rPr>
            </w:pPr>
            <w:r>
              <w:rPr>
                <w:rFonts w:ascii="Tahoma"/>
              </w:rPr>
              <w:t>10 461 885</w:t>
            </w:r>
          </w:p>
        </w:tc>
        <w:tc>
          <w:tcPr>
            <w:tcW w:w="1701" w:type="dxa"/>
          </w:tcPr>
          <w:p w:rsidR="006E43F9" w:rsidRDefault="004D2AC8">
            <w:pPr>
              <w:jc w:val="right"/>
              <w:rPr>
                <w:rFonts w:ascii="Tahoma"/>
              </w:rPr>
            </w:pPr>
            <w:r>
              <w:rPr>
                <w:rFonts w:ascii="Tahoma"/>
              </w:rPr>
              <w:t>2 156 676</w:t>
            </w:r>
          </w:p>
        </w:tc>
        <w:tc>
          <w:tcPr>
            <w:tcW w:w="1134" w:type="dxa"/>
          </w:tcPr>
          <w:p w:rsidR="006E43F9" w:rsidRDefault="004D2AC8">
            <w:pPr>
              <w:jc w:val="right"/>
              <w:rPr>
                <w:rFonts w:ascii="Tahoma"/>
              </w:rPr>
            </w:pPr>
            <w:r>
              <w:rPr>
                <w:rFonts w:ascii="Tahoma"/>
              </w:rPr>
              <w:t>20,61 %</w:t>
            </w:r>
          </w:p>
        </w:tc>
      </w:tr>
      <w:tr w:rsidR="006E43F9">
        <w:tc>
          <w:tcPr>
            <w:tcW w:w="3402" w:type="dxa"/>
          </w:tcPr>
          <w:p w:rsidR="006E43F9" w:rsidRDefault="004D2AC8">
            <w:pPr>
              <w:rPr>
                <w:rFonts w:ascii="Tahoma"/>
              </w:rPr>
            </w:pPr>
            <w:r>
              <w:rPr>
                <w:rFonts w:ascii="Tahoma"/>
              </w:rPr>
              <w:t>Subventions d'investissement</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44"/>
        <w:gridCol w:w="1665"/>
        <w:gridCol w:w="1665"/>
        <w:gridCol w:w="1554"/>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Résultat de l'exercice</w:t>
            </w:r>
          </w:p>
        </w:tc>
        <w:tc>
          <w:tcPr>
            <w:tcW w:w="1701" w:type="dxa"/>
          </w:tcPr>
          <w:p w:rsidR="006E43F9" w:rsidRDefault="004D2AC8">
            <w:pPr>
              <w:jc w:val="right"/>
              <w:rPr>
                <w:rFonts w:ascii="Tahoma"/>
              </w:rPr>
            </w:pPr>
            <w:r>
              <w:rPr>
                <w:rFonts w:ascii="Tahoma"/>
              </w:rPr>
              <w:t>2 942 820</w:t>
            </w:r>
          </w:p>
        </w:tc>
        <w:tc>
          <w:tcPr>
            <w:tcW w:w="1701" w:type="dxa"/>
          </w:tcPr>
          <w:p w:rsidR="006E43F9" w:rsidRDefault="004D2AC8">
            <w:pPr>
              <w:jc w:val="right"/>
              <w:rPr>
                <w:rFonts w:ascii="Tahoma"/>
              </w:rPr>
            </w:pPr>
            <w:r>
              <w:rPr>
                <w:rFonts w:ascii="Tahoma"/>
              </w:rPr>
              <w:t>3 656 676</w:t>
            </w:r>
          </w:p>
        </w:tc>
        <w:tc>
          <w:tcPr>
            <w:tcW w:w="1701" w:type="dxa"/>
          </w:tcPr>
          <w:p w:rsidR="006E43F9" w:rsidRDefault="004D2AC8">
            <w:pPr>
              <w:jc w:val="right"/>
              <w:rPr>
                <w:rFonts w:ascii="Tahoma"/>
              </w:rPr>
            </w:pPr>
            <w:r>
              <w:rPr>
                <w:rFonts w:ascii="Tahoma"/>
              </w:rPr>
              <w:t>-713 856</w:t>
            </w:r>
          </w:p>
        </w:tc>
        <w:tc>
          <w:tcPr>
            <w:tcW w:w="1134" w:type="dxa"/>
          </w:tcPr>
          <w:p w:rsidR="006E43F9" w:rsidRDefault="004D2AC8">
            <w:pPr>
              <w:jc w:val="right"/>
              <w:rPr>
                <w:rFonts w:ascii="Tahoma"/>
              </w:rPr>
            </w:pPr>
            <w:r>
              <w:rPr>
                <w:rFonts w:ascii="Tahoma"/>
              </w:rPr>
              <w:t>-19,52 %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Capitaux propres</w:t>
            </w:r>
          </w:p>
        </w:tc>
        <w:tc>
          <w:tcPr>
            <w:tcW w:w="1984" w:type="dxa"/>
          </w:tcPr>
          <w:p w:rsidR="006E43F9" w:rsidRDefault="004D2AC8">
            <w:pPr>
              <w:jc w:val="right"/>
              <w:rPr>
                <w:rFonts w:ascii="Tahoma" w:hAnsi="Tahoma"/>
              </w:rPr>
            </w:pPr>
            <w:r>
              <w:rPr>
                <w:rFonts w:ascii="Tahoma" w:hAnsi="Tahoma"/>
              </w:rPr>
              <w:t>12 618 561 €</w:t>
            </w:r>
          </w:p>
        </w:tc>
        <w:tc>
          <w:tcPr>
            <w:tcW w:w="1984" w:type="dxa"/>
          </w:tcPr>
          <w:p w:rsidR="006E43F9" w:rsidRDefault="004D2AC8">
            <w:pPr>
              <w:jc w:val="right"/>
              <w:rPr>
                <w:rFonts w:ascii="Tahoma" w:hAnsi="Tahoma"/>
              </w:rPr>
            </w:pPr>
            <w:r>
              <w:rPr>
                <w:rFonts w:ascii="Tahoma" w:hAnsi="Tahoma"/>
              </w:rPr>
              <w:t>10 461 885 €</w:t>
            </w:r>
          </w:p>
        </w:tc>
        <w:tc>
          <w:tcPr>
            <w:tcW w:w="1984" w:type="dxa"/>
          </w:tcPr>
          <w:p w:rsidR="006E43F9" w:rsidRDefault="004D2AC8">
            <w:pPr>
              <w:jc w:val="right"/>
              <w:rPr>
                <w:rFonts w:ascii="Tahoma" w:hAnsi="Tahoma"/>
              </w:rPr>
            </w:pPr>
            <w:r>
              <w:rPr>
                <w:rFonts w:ascii="Tahoma" w:hAnsi="Tahoma"/>
              </w:rPr>
              <w:t xml:space="preserve"> 2 156 676 €</w:t>
            </w:r>
          </w:p>
        </w:tc>
      </w:tr>
      <w:tr w:rsidR="006E43F9">
        <w:tc>
          <w:tcPr>
            <w:tcW w:w="2551" w:type="dxa"/>
          </w:tcPr>
          <w:p w:rsidR="006E43F9" w:rsidRDefault="004D2AC8">
            <w:pPr>
              <w:rPr>
                <w:rFonts w:ascii="Tahoma"/>
              </w:rPr>
            </w:pPr>
            <w:r>
              <w:rPr>
                <w:rFonts w:ascii="Tahoma"/>
              </w:rPr>
              <w:t>Fond de roulement</w:t>
            </w:r>
          </w:p>
        </w:tc>
        <w:tc>
          <w:tcPr>
            <w:tcW w:w="1984" w:type="dxa"/>
          </w:tcPr>
          <w:p w:rsidR="006E43F9" w:rsidRDefault="004D2AC8">
            <w:pPr>
              <w:jc w:val="right"/>
              <w:rPr>
                <w:rFonts w:ascii="Tahoma" w:hAnsi="Tahoma"/>
              </w:rPr>
            </w:pPr>
            <w:r>
              <w:rPr>
                <w:rFonts w:ascii="Tahoma" w:hAnsi="Tahoma"/>
              </w:rPr>
              <w:t xml:space="preserve"> 2 857 708 €</w:t>
            </w:r>
          </w:p>
        </w:tc>
        <w:tc>
          <w:tcPr>
            <w:tcW w:w="1984" w:type="dxa"/>
          </w:tcPr>
          <w:p w:rsidR="006E43F9" w:rsidRDefault="004D2AC8">
            <w:pPr>
              <w:jc w:val="right"/>
              <w:rPr>
                <w:rFonts w:ascii="Tahoma" w:hAnsi="Tahoma"/>
              </w:rPr>
            </w:pPr>
            <w:r>
              <w:rPr>
                <w:rFonts w:ascii="Tahoma" w:hAnsi="Tahoma"/>
              </w:rPr>
              <w:t xml:space="preserve"> 4 819 555 €</w:t>
            </w:r>
          </w:p>
        </w:tc>
        <w:tc>
          <w:tcPr>
            <w:tcW w:w="1984" w:type="dxa"/>
          </w:tcPr>
          <w:p w:rsidR="006E43F9" w:rsidRDefault="004D2AC8">
            <w:pPr>
              <w:jc w:val="right"/>
              <w:rPr>
                <w:rFonts w:ascii="Tahoma" w:hAnsi="Tahoma"/>
              </w:rPr>
            </w:pPr>
            <w:r>
              <w:rPr>
                <w:rFonts w:ascii="Tahoma" w:hAnsi="Tahoma"/>
              </w:rPr>
              <w:t>-1 961 847 €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 xml:space="preserve">Le Résultat du 31/01/2023 a été affecté pour 2 156 k€ en Autres réserves et pour 1 500 k€ versé au titre de dividendes aux associés. </w:t>
      </w:r>
    </w:p>
    <w:p w:rsidR="006E43F9" w:rsidRDefault="006E43F9"/>
    <w:p w:rsidR="006E43F9" w:rsidRDefault="006E43F9"/>
    <w:p w:rsidR="006E43F9" w:rsidRDefault="006E43F9"/>
    <w:p w:rsidR="006E43F9" w:rsidRDefault="004D2AC8">
      <w:r>
        <w:rPr>
          <w:rFonts w:ascii="Tahoma"/>
          <w:b/>
        </w:rPr>
        <w:t>K.  FISCALITE</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41"/>
        <w:gridCol w:w="1666"/>
        <w:gridCol w:w="1666"/>
        <w:gridCol w:w="1555"/>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Créances fiscales</w:t>
            </w:r>
          </w:p>
        </w:tc>
        <w:tc>
          <w:tcPr>
            <w:tcW w:w="1701" w:type="dxa"/>
          </w:tcPr>
          <w:p w:rsidR="006E43F9" w:rsidRDefault="004D2AC8">
            <w:pPr>
              <w:jc w:val="right"/>
              <w:rPr>
                <w:rFonts w:ascii="Tahoma"/>
              </w:rPr>
            </w:pPr>
            <w:r>
              <w:rPr>
                <w:rFonts w:ascii="Tahoma"/>
              </w:rPr>
              <w:t>947 259</w:t>
            </w:r>
          </w:p>
        </w:tc>
        <w:tc>
          <w:tcPr>
            <w:tcW w:w="1701" w:type="dxa"/>
          </w:tcPr>
          <w:p w:rsidR="006E43F9" w:rsidRDefault="004D2AC8">
            <w:pPr>
              <w:jc w:val="right"/>
              <w:rPr>
                <w:rFonts w:ascii="Tahoma"/>
              </w:rPr>
            </w:pPr>
            <w:r>
              <w:rPr>
                <w:rFonts w:ascii="Tahoma"/>
              </w:rPr>
              <w:t>545 840</w:t>
            </w:r>
          </w:p>
        </w:tc>
        <w:tc>
          <w:tcPr>
            <w:tcW w:w="1701" w:type="dxa"/>
          </w:tcPr>
          <w:p w:rsidR="006E43F9" w:rsidRDefault="004D2AC8">
            <w:pPr>
              <w:jc w:val="right"/>
              <w:rPr>
                <w:rFonts w:ascii="Tahoma"/>
              </w:rPr>
            </w:pPr>
            <w:r>
              <w:rPr>
                <w:rFonts w:ascii="Tahoma"/>
              </w:rPr>
              <w:t>401 419</w:t>
            </w:r>
          </w:p>
        </w:tc>
        <w:tc>
          <w:tcPr>
            <w:tcW w:w="1134" w:type="dxa"/>
          </w:tcPr>
          <w:p w:rsidR="006E43F9" w:rsidRDefault="004D2AC8">
            <w:pPr>
              <w:jc w:val="right"/>
              <w:rPr>
                <w:rFonts w:ascii="Tahoma"/>
              </w:rPr>
            </w:pPr>
            <w:r>
              <w:rPr>
                <w:rFonts w:ascii="Tahoma"/>
              </w:rPr>
              <w:t>73,54 %</w:t>
            </w:r>
          </w:p>
        </w:tc>
      </w:tr>
      <w:tr w:rsidR="006E43F9">
        <w:tc>
          <w:tcPr>
            <w:tcW w:w="3402" w:type="dxa"/>
          </w:tcPr>
          <w:p w:rsidR="006E43F9" w:rsidRDefault="004D2AC8">
            <w:pPr>
              <w:rPr>
                <w:rFonts w:ascii="Tahoma"/>
              </w:rPr>
            </w:pPr>
            <w:r>
              <w:rPr>
                <w:rFonts w:ascii="Tahoma"/>
              </w:rPr>
              <w:t>Dettes fiscales</w:t>
            </w:r>
          </w:p>
        </w:tc>
        <w:tc>
          <w:tcPr>
            <w:tcW w:w="1701" w:type="dxa"/>
          </w:tcPr>
          <w:p w:rsidR="006E43F9" w:rsidRDefault="004D2AC8">
            <w:pPr>
              <w:jc w:val="right"/>
              <w:rPr>
                <w:rFonts w:ascii="Tahoma"/>
              </w:rPr>
            </w:pPr>
            <w:r>
              <w:rPr>
                <w:rFonts w:ascii="Tahoma"/>
              </w:rPr>
              <w:t>1 188 296</w:t>
            </w:r>
          </w:p>
        </w:tc>
        <w:tc>
          <w:tcPr>
            <w:tcW w:w="1701" w:type="dxa"/>
          </w:tcPr>
          <w:p w:rsidR="006E43F9" w:rsidRDefault="004D2AC8">
            <w:pPr>
              <w:jc w:val="right"/>
              <w:rPr>
                <w:rFonts w:ascii="Tahoma"/>
              </w:rPr>
            </w:pPr>
            <w:r>
              <w:rPr>
                <w:rFonts w:ascii="Tahoma"/>
              </w:rPr>
              <w:t>2 336 305</w:t>
            </w:r>
          </w:p>
        </w:tc>
        <w:tc>
          <w:tcPr>
            <w:tcW w:w="1701" w:type="dxa"/>
          </w:tcPr>
          <w:p w:rsidR="006E43F9" w:rsidRDefault="004D2AC8">
            <w:pPr>
              <w:jc w:val="right"/>
              <w:rPr>
                <w:rFonts w:ascii="Tahoma"/>
              </w:rPr>
            </w:pPr>
            <w:r>
              <w:rPr>
                <w:rFonts w:ascii="Tahoma"/>
              </w:rPr>
              <w:t>-1 148 009</w:t>
            </w:r>
          </w:p>
        </w:tc>
        <w:tc>
          <w:tcPr>
            <w:tcW w:w="1134" w:type="dxa"/>
          </w:tcPr>
          <w:p w:rsidR="006E43F9" w:rsidRDefault="004D2AC8">
            <w:pPr>
              <w:jc w:val="right"/>
              <w:rPr>
                <w:rFonts w:ascii="Tahoma"/>
              </w:rPr>
            </w:pPr>
            <w:r>
              <w:rPr>
                <w:rFonts w:ascii="Tahoma"/>
              </w:rPr>
              <w:t>-49,14 %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55"/>
        <w:gridCol w:w="1663"/>
        <w:gridCol w:w="1663"/>
        <w:gridCol w:w="1547"/>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Impôts taxes et versements assimilés</w:t>
            </w:r>
          </w:p>
        </w:tc>
        <w:tc>
          <w:tcPr>
            <w:tcW w:w="1701" w:type="dxa"/>
          </w:tcPr>
          <w:p w:rsidR="006E43F9" w:rsidRDefault="004D2AC8">
            <w:pPr>
              <w:jc w:val="right"/>
              <w:rPr>
                <w:rFonts w:ascii="Tahoma"/>
              </w:rPr>
            </w:pPr>
            <w:r>
              <w:rPr>
                <w:rFonts w:ascii="Tahoma"/>
              </w:rPr>
              <w:t>814 724</w:t>
            </w:r>
          </w:p>
        </w:tc>
        <w:tc>
          <w:tcPr>
            <w:tcW w:w="1701" w:type="dxa"/>
          </w:tcPr>
          <w:p w:rsidR="006E43F9" w:rsidRDefault="004D2AC8">
            <w:pPr>
              <w:jc w:val="right"/>
              <w:rPr>
                <w:rFonts w:ascii="Tahoma"/>
              </w:rPr>
            </w:pPr>
            <w:r>
              <w:rPr>
                <w:rFonts w:ascii="Tahoma"/>
              </w:rPr>
              <w:t>705 973</w:t>
            </w:r>
          </w:p>
        </w:tc>
        <w:tc>
          <w:tcPr>
            <w:tcW w:w="1701" w:type="dxa"/>
          </w:tcPr>
          <w:p w:rsidR="006E43F9" w:rsidRDefault="004D2AC8">
            <w:pPr>
              <w:jc w:val="right"/>
              <w:rPr>
                <w:rFonts w:ascii="Tahoma"/>
              </w:rPr>
            </w:pPr>
            <w:r>
              <w:rPr>
                <w:rFonts w:ascii="Tahoma"/>
              </w:rPr>
              <w:t>108 751</w:t>
            </w:r>
          </w:p>
        </w:tc>
        <w:tc>
          <w:tcPr>
            <w:tcW w:w="1134" w:type="dxa"/>
          </w:tcPr>
          <w:p w:rsidR="006E43F9" w:rsidRDefault="004D2AC8">
            <w:pPr>
              <w:jc w:val="right"/>
              <w:rPr>
                <w:rFonts w:ascii="Tahoma"/>
              </w:rPr>
            </w:pPr>
            <w:r>
              <w:rPr>
                <w:rFonts w:ascii="Tahoma"/>
              </w:rPr>
              <w:t>15,40 %</w:t>
            </w:r>
          </w:p>
        </w:tc>
      </w:tr>
      <w:tr w:rsidR="006E43F9">
        <w:tc>
          <w:tcPr>
            <w:tcW w:w="3402" w:type="dxa"/>
          </w:tcPr>
          <w:p w:rsidR="006E43F9" w:rsidRDefault="004D2AC8">
            <w:pPr>
              <w:rPr>
                <w:rFonts w:ascii="Tahoma" w:hAnsi="Tahoma"/>
              </w:rPr>
            </w:pPr>
            <w:r>
              <w:rPr>
                <w:rFonts w:ascii="Tahoma" w:hAnsi="Tahoma"/>
              </w:rPr>
              <w:t>Impôt sur les bénéfices</w:t>
            </w:r>
          </w:p>
        </w:tc>
        <w:tc>
          <w:tcPr>
            <w:tcW w:w="1701" w:type="dxa"/>
          </w:tcPr>
          <w:p w:rsidR="006E43F9" w:rsidRDefault="004D2AC8">
            <w:pPr>
              <w:jc w:val="right"/>
              <w:rPr>
                <w:rFonts w:ascii="Tahoma"/>
              </w:rPr>
            </w:pPr>
            <w:r>
              <w:rPr>
                <w:rFonts w:ascii="Tahoma"/>
              </w:rPr>
              <w:t>910 138</w:t>
            </w:r>
          </w:p>
        </w:tc>
        <w:tc>
          <w:tcPr>
            <w:tcW w:w="1701" w:type="dxa"/>
          </w:tcPr>
          <w:p w:rsidR="006E43F9" w:rsidRDefault="004D2AC8">
            <w:pPr>
              <w:jc w:val="right"/>
              <w:rPr>
                <w:rFonts w:ascii="Tahoma"/>
              </w:rPr>
            </w:pPr>
            <w:r>
              <w:rPr>
                <w:rFonts w:ascii="Tahoma"/>
              </w:rPr>
              <w:t>1 427 693</w:t>
            </w:r>
          </w:p>
        </w:tc>
        <w:tc>
          <w:tcPr>
            <w:tcW w:w="1701" w:type="dxa"/>
          </w:tcPr>
          <w:p w:rsidR="006E43F9" w:rsidRDefault="004D2AC8">
            <w:pPr>
              <w:jc w:val="right"/>
              <w:rPr>
                <w:rFonts w:ascii="Tahoma"/>
              </w:rPr>
            </w:pPr>
            <w:r>
              <w:rPr>
                <w:rFonts w:ascii="Tahoma"/>
              </w:rPr>
              <w:t>-517 555</w:t>
            </w:r>
          </w:p>
        </w:tc>
        <w:tc>
          <w:tcPr>
            <w:tcW w:w="1134" w:type="dxa"/>
          </w:tcPr>
          <w:p w:rsidR="006E43F9" w:rsidRDefault="004D2AC8">
            <w:pPr>
              <w:jc w:val="right"/>
              <w:rPr>
                <w:rFonts w:ascii="Tahoma"/>
              </w:rPr>
            </w:pPr>
            <w:r>
              <w:rPr>
                <w:rFonts w:ascii="Tahoma"/>
              </w:rPr>
              <w:t>-36,25 %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Dettes fiscales</w:t>
            </w:r>
          </w:p>
        </w:tc>
        <w:tc>
          <w:tcPr>
            <w:tcW w:w="1984" w:type="dxa"/>
          </w:tcPr>
          <w:p w:rsidR="006E43F9" w:rsidRDefault="004D2AC8">
            <w:pPr>
              <w:jc w:val="right"/>
              <w:rPr>
                <w:rFonts w:ascii="Tahoma" w:hAnsi="Tahoma"/>
              </w:rPr>
            </w:pPr>
            <w:r>
              <w:rPr>
                <w:rFonts w:ascii="Tahoma" w:hAnsi="Tahoma"/>
              </w:rPr>
              <w:t xml:space="preserve">   241 037 €</w:t>
            </w:r>
          </w:p>
        </w:tc>
        <w:tc>
          <w:tcPr>
            <w:tcW w:w="1984" w:type="dxa"/>
          </w:tcPr>
          <w:p w:rsidR="006E43F9" w:rsidRDefault="004D2AC8">
            <w:pPr>
              <w:jc w:val="right"/>
              <w:rPr>
                <w:rFonts w:ascii="Tahoma" w:hAnsi="Tahoma"/>
              </w:rPr>
            </w:pPr>
            <w:r>
              <w:rPr>
                <w:rFonts w:ascii="Tahoma" w:hAnsi="Tahoma"/>
              </w:rPr>
              <w:t xml:space="preserve"> 1 790 466 €</w:t>
            </w:r>
          </w:p>
        </w:tc>
        <w:tc>
          <w:tcPr>
            <w:tcW w:w="1984" w:type="dxa"/>
          </w:tcPr>
          <w:p w:rsidR="006E43F9" w:rsidRDefault="004D2AC8">
            <w:pPr>
              <w:jc w:val="right"/>
              <w:rPr>
                <w:rFonts w:ascii="Tahoma" w:hAnsi="Tahoma"/>
              </w:rPr>
            </w:pPr>
            <w:r>
              <w:rPr>
                <w:rFonts w:ascii="Tahoma" w:hAnsi="Tahoma"/>
              </w:rPr>
              <w:t>-1 549 428 €</w:t>
            </w:r>
          </w:p>
        </w:tc>
      </w:tr>
      <w:tr w:rsidR="006E43F9">
        <w:tc>
          <w:tcPr>
            <w:tcW w:w="2551" w:type="dxa"/>
          </w:tcPr>
          <w:p w:rsidR="006E43F9" w:rsidRDefault="004D2AC8">
            <w:pPr>
              <w:rPr>
                <w:rFonts w:ascii="Tahoma"/>
              </w:rPr>
            </w:pPr>
            <w:r>
              <w:rPr>
                <w:rFonts w:ascii="Tahoma"/>
              </w:rPr>
              <w:t>Charges fiscales</w:t>
            </w:r>
          </w:p>
        </w:tc>
        <w:tc>
          <w:tcPr>
            <w:tcW w:w="1984" w:type="dxa"/>
          </w:tcPr>
          <w:p w:rsidR="006E43F9" w:rsidRDefault="004D2AC8">
            <w:pPr>
              <w:jc w:val="right"/>
              <w:rPr>
                <w:rFonts w:ascii="Tahoma" w:hAnsi="Tahoma"/>
              </w:rPr>
            </w:pPr>
            <w:r>
              <w:rPr>
                <w:rFonts w:ascii="Tahoma" w:hAnsi="Tahoma"/>
              </w:rPr>
              <w:t xml:space="preserve">   814 724 €</w:t>
            </w:r>
          </w:p>
        </w:tc>
        <w:tc>
          <w:tcPr>
            <w:tcW w:w="1984" w:type="dxa"/>
          </w:tcPr>
          <w:p w:rsidR="006E43F9" w:rsidRDefault="004D2AC8">
            <w:pPr>
              <w:jc w:val="right"/>
              <w:rPr>
                <w:rFonts w:ascii="Tahoma" w:hAnsi="Tahoma"/>
              </w:rPr>
            </w:pPr>
            <w:r>
              <w:rPr>
                <w:rFonts w:ascii="Tahoma" w:hAnsi="Tahoma"/>
              </w:rPr>
              <w:t xml:space="preserve">   705 973 €</w:t>
            </w:r>
          </w:p>
        </w:tc>
        <w:tc>
          <w:tcPr>
            <w:tcW w:w="1984" w:type="dxa"/>
          </w:tcPr>
          <w:p w:rsidR="006E43F9" w:rsidRDefault="004D2AC8">
            <w:pPr>
              <w:jc w:val="right"/>
              <w:rPr>
                <w:rFonts w:ascii="Tahoma" w:hAnsi="Tahoma"/>
              </w:rPr>
            </w:pPr>
            <w:r>
              <w:rPr>
                <w:rFonts w:ascii="Tahoma" w:hAnsi="Tahoma"/>
              </w:rPr>
              <w:t xml:space="preserve">   108 751 €</w:t>
            </w:r>
          </w:p>
        </w:tc>
      </w:tr>
      <w:tr w:rsidR="006E43F9">
        <w:tc>
          <w:tcPr>
            <w:tcW w:w="2551" w:type="dxa"/>
          </w:tcPr>
          <w:p w:rsidR="006E43F9" w:rsidRDefault="004D2AC8">
            <w:pPr>
              <w:rPr>
                <w:rFonts w:ascii="Tahoma"/>
              </w:rPr>
            </w:pPr>
            <w:r>
              <w:rPr>
                <w:rFonts w:ascii="Tahoma"/>
              </w:rPr>
              <w:t>Poids des charges fiscales</w:t>
            </w:r>
          </w:p>
        </w:tc>
        <w:tc>
          <w:tcPr>
            <w:tcW w:w="1984" w:type="dxa"/>
          </w:tcPr>
          <w:p w:rsidR="006E43F9" w:rsidRDefault="004D2AC8">
            <w:pPr>
              <w:jc w:val="right"/>
              <w:rPr>
                <w:rFonts w:ascii="Tahoma"/>
              </w:rPr>
            </w:pPr>
            <w:r>
              <w:rPr>
                <w:rFonts w:ascii="Tahoma"/>
              </w:rPr>
              <w:t xml:space="preserve">      1,47 %</w:t>
            </w:r>
          </w:p>
        </w:tc>
        <w:tc>
          <w:tcPr>
            <w:tcW w:w="1984" w:type="dxa"/>
          </w:tcPr>
          <w:p w:rsidR="006E43F9" w:rsidRDefault="004D2AC8">
            <w:pPr>
              <w:jc w:val="right"/>
              <w:rPr>
                <w:rFonts w:ascii="Tahoma"/>
              </w:rPr>
            </w:pPr>
            <w:r>
              <w:rPr>
                <w:rFonts w:ascii="Tahoma"/>
              </w:rPr>
              <w:t xml:space="preserve">      1,33 %</w:t>
            </w:r>
          </w:p>
        </w:tc>
        <w:tc>
          <w:tcPr>
            <w:tcW w:w="1984" w:type="dxa"/>
          </w:tcPr>
          <w:p w:rsidR="006E43F9" w:rsidRDefault="004D2AC8">
            <w:pPr>
              <w:jc w:val="right"/>
              <w:rPr>
                <w:rFonts w:ascii="Tahoma"/>
              </w:rPr>
            </w:pPr>
            <w:r>
              <w:rPr>
                <w:rFonts w:ascii="Tahoma"/>
              </w:rPr>
              <w:t xml:space="preserve">      0,14 %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E22267" w:rsidRDefault="00573926">
      <w:pPr>
        <w:rPr>
          <w:rFonts w:ascii="Tahoma" w:hAnsi="Tahoma"/>
        </w:rPr>
      </w:pPr>
      <w:r>
        <w:rPr>
          <w:rFonts w:ascii="Tahoma" w:hAnsi="Tahoma"/>
        </w:rPr>
        <w:t>Diminution des dettes fiscales (En N-1, solde IS à payer KE 1 204) ; Remboursement attendu en 03/2024 ; K€ 542</w:t>
      </w:r>
      <w:r w:rsidR="004D2AC8">
        <w:rPr>
          <w:rFonts w:ascii="Tahoma" w:hAnsi="Tahoma"/>
        </w:rPr>
        <w:t xml:space="preserve">. </w:t>
      </w:r>
      <w:r w:rsidR="00E22267">
        <w:rPr>
          <w:rFonts w:ascii="Tahoma" w:hAnsi="Tahoma"/>
        </w:rPr>
        <w:t>La progression des I&amp;T s’explique notamment par la hausse des CFE + taxes foncières (nouveaux sites) et progression de la taxe handicapés.</w:t>
      </w:r>
    </w:p>
    <w:p w:rsidR="006E43F9" w:rsidRDefault="004D2AC8">
      <w:r>
        <w:rPr>
          <w:rFonts w:ascii="Tahoma" w:hAnsi="Tahoma"/>
        </w:rPr>
        <w:t>L'IS et la participation sont traités par l'EC.</w:t>
      </w:r>
    </w:p>
    <w:p w:rsidR="006E43F9" w:rsidRDefault="006E43F9"/>
    <w:p w:rsidR="006E43F9" w:rsidRDefault="006E43F9"/>
    <w:p w:rsidR="006E43F9" w:rsidRDefault="006E43F9"/>
    <w:p w:rsidR="006E43F9" w:rsidRDefault="004D2AC8">
      <w:r>
        <w:rPr>
          <w:rFonts w:ascii="Tahoma"/>
          <w:b/>
        </w:rPr>
        <w:t>L.  AUTRES ACTIFS &amp; PASSIFS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65"/>
        <w:gridCol w:w="1662"/>
        <w:gridCol w:w="1662"/>
        <w:gridCol w:w="1539"/>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Dettes rattachées à des participations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Autres créances (Hors fournisseur, CC, fisca, social)</w:t>
            </w:r>
          </w:p>
        </w:tc>
        <w:tc>
          <w:tcPr>
            <w:tcW w:w="1701" w:type="dxa"/>
          </w:tcPr>
          <w:p w:rsidR="006E43F9" w:rsidRDefault="004D2AC8">
            <w:pPr>
              <w:jc w:val="right"/>
              <w:rPr>
                <w:rFonts w:ascii="Tahoma"/>
              </w:rPr>
            </w:pPr>
            <w:r>
              <w:rPr>
                <w:rFonts w:ascii="Tahoma"/>
              </w:rPr>
              <w:t>47 399</w:t>
            </w:r>
          </w:p>
        </w:tc>
        <w:tc>
          <w:tcPr>
            <w:tcW w:w="1701" w:type="dxa"/>
          </w:tcPr>
          <w:p w:rsidR="006E43F9" w:rsidRDefault="004D2AC8">
            <w:pPr>
              <w:jc w:val="right"/>
              <w:rPr>
                <w:rFonts w:ascii="Tahoma"/>
              </w:rPr>
            </w:pPr>
            <w:r>
              <w:rPr>
                <w:rFonts w:ascii="Tahoma"/>
              </w:rPr>
              <w:t>50 425</w:t>
            </w:r>
          </w:p>
        </w:tc>
        <w:tc>
          <w:tcPr>
            <w:tcW w:w="1701" w:type="dxa"/>
          </w:tcPr>
          <w:p w:rsidR="006E43F9" w:rsidRDefault="004D2AC8">
            <w:pPr>
              <w:jc w:val="right"/>
              <w:rPr>
                <w:rFonts w:ascii="Tahoma"/>
              </w:rPr>
            </w:pPr>
            <w:r>
              <w:rPr>
                <w:rFonts w:ascii="Tahoma"/>
              </w:rPr>
              <w:t>-3 026</w:t>
            </w:r>
          </w:p>
        </w:tc>
        <w:tc>
          <w:tcPr>
            <w:tcW w:w="1134" w:type="dxa"/>
          </w:tcPr>
          <w:p w:rsidR="006E43F9" w:rsidRDefault="004D2AC8">
            <w:pPr>
              <w:jc w:val="right"/>
              <w:rPr>
                <w:rFonts w:ascii="Tahoma"/>
              </w:rPr>
            </w:pPr>
            <w:r>
              <w:rPr>
                <w:rFonts w:ascii="Tahoma"/>
              </w:rPr>
              <w:t>-6,00 %</w:t>
            </w:r>
          </w:p>
        </w:tc>
      </w:tr>
      <w:tr w:rsidR="006E43F9">
        <w:tc>
          <w:tcPr>
            <w:tcW w:w="3402" w:type="dxa"/>
          </w:tcPr>
          <w:p w:rsidR="006E43F9" w:rsidRDefault="004D2AC8">
            <w:pPr>
              <w:rPr>
                <w:rFonts w:ascii="Tahoma" w:hAnsi="Tahoma"/>
              </w:rPr>
            </w:pPr>
            <w:r>
              <w:rPr>
                <w:rFonts w:ascii="Tahoma" w:hAnsi="Tahoma"/>
              </w:rPr>
              <w:lastRenderedPageBreak/>
              <w:t>Autres dettes (Hors clients créditeurs, CC, fisca, social)</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hAnsi="Tahoma"/>
              </w:rPr>
            </w:pPr>
            <w:r>
              <w:rPr>
                <w:rFonts w:ascii="Tahoma" w:hAnsi="Tahoma"/>
              </w:rPr>
              <w:t>Dettes rattachées à des participations</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r w:rsidR="006E43F9">
        <w:tc>
          <w:tcPr>
            <w:tcW w:w="2551" w:type="dxa"/>
          </w:tcPr>
          <w:p w:rsidR="006E43F9" w:rsidRDefault="004D2AC8">
            <w:pPr>
              <w:rPr>
                <w:rFonts w:ascii="Tahoma" w:hAnsi="Tahoma"/>
              </w:rPr>
            </w:pPr>
            <w:r>
              <w:rPr>
                <w:rFonts w:ascii="Tahoma" w:hAnsi="Tahoma"/>
              </w:rPr>
              <w:t>Autres créances</w:t>
            </w:r>
          </w:p>
        </w:tc>
        <w:tc>
          <w:tcPr>
            <w:tcW w:w="1984" w:type="dxa"/>
          </w:tcPr>
          <w:p w:rsidR="006E43F9" w:rsidRDefault="004D2AC8">
            <w:pPr>
              <w:jc w:val="right"/>
              <w:rPr>
                <w:rFonts w:ascii="Tahoma" w:hAnsi="Tahoma"/>
              </w:rPr>
            </w:pPr>
            <w:r>
              <w:rPr>
                <w:rFonts w:ascii="Tahoma" w:hAnsi="Tahoma"/>
              </w:rPr>
              <w:t xml:space="preserve">    47 399 €</w:t>
            </w:r>
          </w:p>
        </w:tc>
        <w:tc>
          <w:tcPr>
            <w:tcW w:w="1984" w:type="dxa"/>
          </w:tcPr>
          <w:p w:rsidR="006E43F9" w:rsidRDefault="004D2AC8">
            <w:pPr>
              <w:jc w:val="right"/>
              <w:rPr>
                <w:rFonts w:ascii="Tahoma" w:hAnsi="Tahoma"/>
              </w:rPr>
            </w:pPr>
            <w:r>
              <w:rPr>
                <w:rFonts w:ascii="Tahoma" w:hAnsi="Tahoma"/>
              </w:rPr>
              <w:t xml:space="preserve">    50 425 €</w:t>
            </w:r>
          </w:p>
        </w:tc>
        <w:tc>
          <w:tcPr>
            <w:tcW w:w="1984" w:type="dxa"/>
          </w:tcPr>
          <w:p w:rsidR="006E43F9" w:rsidRDefault="004D2AC8">
            <w:pPr>
              <w:jc w:val="right"/>
              <w:rPr>
                <w:rFonts w:ascii="Tahoma" w:hAnsi="Tahoma"/>
              </w:rPr>
            </w:pPr>
            <w:r>
              <w:rPr>
                <w:rFonts w:ascii="Tahoma" w:hAnsi="Tahoma"/>
              </w:rPr>
              <w:t xml:space="preserve">    -3 026 €</w:t>
            </w:r>
          </w:p>
        </w:tc>
      </w:tr>
      <w:tr w:rsidR="006E43F9">
        <w:tc>
          <w:tcPr>
            <w:tcW w:w="2551" w:type="dxa"/>
          </w:tcPr>
          <w:p w:rsidR="006E43F9" w:rsidRDefault="004D2AC8">
            <w:pPr>
              <w:rPr>
                <w:rFonts w:ascii="Tahoma"/>
              </w:rPr>
            </w:pPr>
            <w:r>
              <w:rPr>
                <w:rFonts w:ascii="Tahoma"/>
              </w:rPr>
              <w:t>Autres dettes</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Les autres Créances s'élèvent à 47 k€, stable par rapport à N-1.</w:t>
      </w:r>
    </w:p>
    <w:p w:rsidR="006E43F9" w:rsidRDefault="006E43F9"/>
    <w:p w:rsidR="006E43F9" w:rsidRDefault="006E43F9"/>
    <w:p w:rsidR="006E43F9" w:rsidRDefault="006E43F9"/>
    <w:p w:rsidR="006E43F9" w:rsidRDefault="004D2AC8">
      <w:r>
        <w:rPr>
          <w:rFonts w:ascii="Tahoma"/>
          <w:b/>
        </w:rPr>
        <w:t>M.  PROVISIONS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46"/>
        <w:gridCol w:w="1665"/>
        <w:gridCol w:w="1665"/>
        <w:gridCol w:w="1552"/>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Provisions pour risques</w:t>
            </w:r>
          </w:p>
        </w:tc>
        <w:tc>
          <w:tcPr>
            <w:tcW w:w="1701" w:type="dxa"/>
          </w:tcPr>
          <w:p w:rsidR="006E43F9" w:rsidRDefault="004D2AC8">
            <w:pPr>
              <w:jc w:val="right"/>
              <w:rPr>
                <w:rFonts w:ascii="Tahoma"/>
              </w:rPr>
            </w:pPr>
            <w:r>
              <w:rPr>
                <w:rFonts w:ascii="Tahoma"/>
              </w:rPr>
              <w:t>1 364 336</w:t>
            </w:r>
          </w:p>
        </w:tc>
        <w:tc>
          <w:tcPr>
            <w:tcW w:w="1701" w:type="dxa"/>
          </w:tcPr>
          <w:p w:rsidR="006E43F9" w:rsidRDefault="004D2AC8">
            <w:pPr>
              <w:jc w:val="right"/>
              <w:rPr>
                <w:rFonts w:ascii="Tahoma"/>
              </w:rPr>
            </w:pPr>
            <w:r>
              <w:rPr>
                <w:rFonts w:ascii="Tahoma"/>
              </w:rPr>
              <w:t>1 458 325</w:t>
            </w:r>
          </w:p>
        </w:tc>
        <w:tc>
          <w:tcPr>
            <w:tcW w:w="1701" w:type="dxa"/>
          </w:tcPr>
          <w:p w:rsidR="006E43F9" w:rsidRDefault="004D2AC8">
            <w:pPr>
              <w:jc w:val="right"/>
              <w:rPr>
                <w:rFonts w:ascii="Tahoma"/>
              </w:rPr>
            </w:pPr>
            <w:r>
              <w:rPr>
                <w:rFonts w:ascii="Tahoma"/>
              </w:rPr>
              <w:t>-93 989</w:t>
            </w:r>
          </w:p>
        </w:tc>
        <w:tc>
          <w:tcPr>
            <w:tcW w:w="1134" w:type="dxa"/>
          </w:tcPr>
          <w:p w:rsidR="006E43F9" w:rsidRDefault="004D2AC8">
            <w:pPr>
              <w:jc w:val="right"/>
              <w:rPr>
                <w:rFonts w:ascii="Tahoma"/>
              </w:rPr>
            </w:pPr>
            <w:r>
              <w:rPr>
                <w:rFonts w:ascii="Tahoma"/>
              </w:rPr>
              <w:t>-6,44 %</w:t>
            </w:r>
          </w:p>
        </w:tc>
      </w:tr>
      <w:tr w:rsidR="006E43F9">
        <w:tc>
          <w:tcPr>
            <w:tcW w:w="3402" w:type="dxa"/>
          </w:tcPr>
          <w:p w:rsidR="006E43F9" w:rsidRDefault="004D2AC8">
            <w:pPr>
              <w:rPr>
                <w:rFonts w:ascii="Tahoma"/>
              </w:rPr>
            </w:pPr>
            <w:r>
              <w:rPr>
                <w:rFonts w:ascii="Tahoma"/>
              </w:rPr>
              <w:t>Provisions pour charges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27 531</w:t>
            </w:r>
          </w:p>
        </w:tc>
        <w:tc>
          <w:tcPr>
            <w:tcW w:w="1701" w:type="dxa"/>
          </w:tcPr>
          <w:p w:rsidR="006E43F9" w:rsidRDefault="004D2AC8">
            <w:pPr>
              <w:jc w:val="right"/>
              <w:rPr>
                <w:rFonts w:ascii="Tahoma"/>
              </w:rPr>
            </w:pPr>
            <w:r>
              <w:rPr>
                <w:rFonts w:ascii="Tahoma"/>
              </w:rPr>
              <w:t>-27 531</w:t>
            </w:r>
          </w:p>
        </w:tc>
        <w:tc>
          <w:tcPr>
            <w:tcW w:w="1134" w:type="dxa"/>
          </w:tcPr>
          <w:p w:rsidR="006E43F9" w:rsidRDefault="004D2AC8">
            <w:pPr>
              <w:jc w:val="right"/>
              <w:rPr>
                <w:rFonts w:ascii="Tahoma"/>
              </w:rPr>
            </w:pPr>
            <w:r>
              <w:rPr>
                <w:rFonts w:ascii="Tahoma"/>
              </w:rPr>
              <w:t>-100,00 %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78"/>
        <w:gridCol w:w="1660"/>
        <w:gridCol w:w="1660"/>
        <w:gridCol w:w="1530"/>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Dotation prov. sur immobilisations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rPr>
            </w:pPr>
            <w:r>
              <w:rPr>
                <w:rFonts w:ascii="Tahoma"/>
              </w:rPr>
              <w:t>Dotation sur actif circulant (1)</w:t>
            </w:r>
          </w:p>
        </w:tc>
        <w:tc>
          <w:tcPr>
            <w:tcW w:w="1701" w:type="dxa"/>
          </w:tcPr>
          <w:p w:rsidR="006E43F9" w:rsidRDefault="004D2AC8">
            <w:pPr>
              <w:jc w:val="right"/>
              <w:rPr>
                <w:rFonts w:ascii="Tahoma"/>
              </w:rPr>
            </w:pPr>
            <w:r>
              <w:rPr>
                <w:rFonts w:ascii="Tahoma"/>
              </w:rPr>
              <w:t>384 709</w:t>
            </w:r>
          </w:p>
        </w:tc>
        <w:tc>
          <w:tcPr>
            <w:tcW w:w="1701" w:type="dxa"/>
          </w:tcPr>
          <w:p w:rsidR="006E43F9" w:rsidRDefault="004D2AC8">
            <w:pPr>
              <w:jc w:val="right"/>
              <w:rPr>
                <w:rFonts w:ascii="Tahoma"/>
              </w:rPr>
            </w:pPr>
            <w:r>
              <w:rPr>
                <w:rFonts w:ascii="Tahoma"/>
              </w:rPr>
              <w:t>616 738</w:t>
            </w:r>
          </w:p>
        </w:tc>
        <w:tc>
          <w:tcPr>
            <w:tcW w:w="1701" w:type="dxa"/>
          </w:tcPr>
          <w:p w:rsidR="006E43F9" w:rsidRDefault="004D2AC8">
            <w:pPr>
              <w:jc w:val="right"/>
              <w:rPr>
                <w:rFonts w:ascii="Tahoma"/>
              </w:rPr>
            </w:pPr>
            <w:r>
              <w:rPr>
                <w:rFonts w:ascii="Tahoma"/>
              </w:rPr>
              <w:t>-232 029</w:t>
            </w:r>
          </w:p>
        </w:tc>
        <w:tc>
          <w:tcPr>
            <w:tcW w:w="1134" w:type="dxa"/>
          </w:tcPr>
          <w:p w:rsidR="006E43F9" w:rsidRDefault="004D2AC8">
            <w:pPr>
              <w:jc w:val="right"/>
              <w:rPr>
                <w:rFonts w:ascii="Tahoma"/>
              </w:rPr>
            </w:pPr>
            <w:r>
              <w:rPr>
                <w:rFonts w:ascii="Tahoma"/>
              </w:rPr>
              <w:t>-37,62 %</w:t>
            </w:r>
          </w:p>
        </w:tc>
      </w:tr>
      <w:tr w:rsidR="006E43F9">
        <w:tc>
          <w:tcPr>
            <w:tcW w:w="3402" w:type="dxa"/>
          </w:tcPr>
          <w:p w:rsidR="006E43F9" w:rsidRDefault="004D2AC8">
            <w:pPr>
              <w:rPr>
                <w:rFonts w:ascii="Tahoma"/>
              </w:rPr>
            </w:pPr>
            <w:r>
              <w:rPr>
                <w:rFonts w:ascii="Tahoma"/>
              </w:rPr>
              <w:t>Dotation pour risques et charges</w:t>
            </w:r>
          </w:p>
        </w:tc>
        <w:tc>
          <w:tcPr>
            <w:tcW w:w="1701" w:type="dxa"/>
          </w:tcPr>
          <w:p w:rsidR="006E43F9" w:rsidRDefault="004D2AC8">
            <w:pPr>
              <w:jc w:val="right"/>
              <w:rPr>
                <w:rFonts w:ascii="Tahoma"/>
              </w:rPr>
            </w:pPr>
            <w:r>
              <w:rPr>
                <w:rFonts w:ascii="Tahoma"/>
              </w:rPr>
              <w:t>37 049</w:t>
            </w:r>
          </w:p>
        </w:tc>
        <w:tc>
          <w:tcPr>
            <w:tcW w:w="1701" w:type="dxa"/>
          </w:tcPr>
          <w:p w:rsidR="006E43F9" w:rsidRDefault="004D2AC8">
            <w:pPr>
              <w:jc w:val="right"/>
              <w:rPr>
                <w:rFonts w:ascii="Tahoma"/>
              </w:rPr>
            </w:pPr>
            <w:r>
              <w:rPr>
                <w:rFonts w:ascii="Tahoma"/>
              </w:rPr>
              <w:t>48 825</w:t>
            </w:r>
          </w:p>
        </w:tc>
        <w:tc>
          <w:tcPr>
            <w:tcW w:w="1701" w:type="dxa"/>
          </w:tcPr>
          <w:p w:rsidR="006E43F9" w:rsidRDefault="004D2AC8">
            <w:pPr>
              <w:jc w:val="right"/>
              <w:rPr>
                <w:rFonts w:ascii="Tahoma"/>
              </w:rPr>
            </w:pPr>
            <w:r>
              <w:rPr>
                <w:rFonts w:ascii="Tahoma"/>
              </w:rPr>
              <w:t>-11 776</w:t>
            </w:r>
          </w:p>
        </w:tc>
        <w:tc>
          <w:tcPr>
            <w:tcW w:w="1134" w:type="dxa"/>
          </w:tcPr>
          <w:p w:rsidR="006E43F9" w:rsidRDefault="004D2AC8">
            <w:pPr>
              <w:jc w:val="right"/>
              <w:rPr>
                <w:rFonts w:ascii="Tahoma"/>
              </w:rPr>
            </w:pPr>
            <w:r>
              <w:rPr>
                <w:rFonts w:ascii="Tahoma"/>
              </w:rPr>
              <w:t>-24,12 %</w:t>
            </w:r>
          </w:p>
        </w:tc>
      </w:tr>
      <w:tr w:rsidR="006E43F9">
        <w:tc>
          <w:tcPr>
            <w:tcW w:w="3402" w:type="dxa"/>
          </w:tcPr>
          <w:p w:rsidR="006E43F9" w:rsidRDefault="004D2AC8">
            <w:pPr>
              <w:rPr>
                <w:rFonts w:ascii="Tahoma"/>
              </w:rPr>
            </w:pPr>
            <w:r>
              <w:rPr>
                <w:rFonts w:ascii="Tahoma"/>
              </w:rPr>
              <w:t>Reprises sur provisions exploit.</w:t>
            </w:r>
          </w:p>
        </w:tc>
        <w:tc>
          <w:tcPr>
            <w:tcW w:w="1701" w:type="dxa"/>
          </w:tcPr>
          <w:p w:rsidR="006E43F9" w:rsidRDefault="004D2AC8">
            <w:pPr>
              <w:jc w:val="right"/>
              <w:rPr>
                <w:rFonts w:ascii="Tahoma"/>
              </w:rPr>
            </w:pPr>
            <w:r>
              <w:rPr>
                <w:rFonts w:ascii="Tahoma"/>
              </w:rPr>
              <w:t>699 157</w:t>
            </w:r>
          </w:p>
        </w:tc>
        <w:tc>
          <w:tcPr>
            <w:tcW w:w="1701" w:type="dxa"/>
          </w:tcPr>
          <w:p w:rsidR="006E43F9" w:rsidRDefault="004D2AC8">
            <w:pPr>
              <w:jc w:val="right"/>
              <w:rPr>
                <w:rFonts w:ascii="Tahoma"/>
              </w:rPr>
            </w:pPr>
            <w:r>
              <w:rPr>
                <w:rFonts w:ascii="Tahoma"/>
              </w:rPr>
              <w:t>1 585 011</w:t>
            </w:r>
          </w:p>
        </w:tc>
        <w:tc>
          <w:tcPr>
            <w:tcW w:w="1701" w:type="dxa"/>
          </w:tcPr>
          <w:p w:rsidR="006E43F9" w:rsidRDefault="004D2AC8">
            <w:pPr>
              <w:jc w:val="right"/>
              <w:rPr>
                <w:rFonts w:ascii="Tahoma"/>
              </w:rPr>
            </w:pPr>
            <w:r>
              <w:rPr>
                <w:rFonts w:ascii="Tahoma"/>
              </w:rPr>
              <w:t>-885 854</w:t>
            </w:r>
          </w:p>
        </w:tc>
        <w:tc>
          <w:tcPr>
            <w:tcW w:w="1134" w:type="dxa"/>
          </w:tcPr>
          <w:p w:rsidR="006E43F9" w:rsidRDefault="004D2AC8">
            <w:pPr>
              <w:jc w:val="right"/>
              <w:rPr>
                <w:rFonts w:ascii="Tahoma"/>
              </w:rPr>
            </w:pPr>
            <w:r>
              <w:rPr>
                <w:rFonts w:ascii="Tahoma"/>
              </w:rPr>
              <w:t>-55,89 %</w:t>
            </w:r>
          </w:p>
        </w:tc>
      </w:tr>
      <w:tr w:rsidR="006E43F9">
        <w:tc>
          <w:tcPr>
            <w:tcW w:w="3402" w:type="dxa"/>
          </w:tcPr>
          <w:p w:rsidR="006E43F9" w:rsidRDefault="004D2AC8">
            <w:pPr>
              <w:rPr>
                <w:rFonts w:ascii="Tahoma" w:hAnsi="Tahoma"/>
              </w:rPr>
            </w:pPr>
            <w:r>
              <w:rPr>
                <w:rFonts w:ascii="Tahoma" w:hAnsi="Tahoma"/>
              </w:rPr>
              <w:t>Dotations financières aux amort. &amp; prov.</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rPr>
            </w:pPr>
            <w:r>
              <w:rPr>
                <w:rFonts w:ascii="Tahoma"/>
              </w:rPr>
              <w:t>Reprise sur provisions financ.</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531 850</w:t>
            </w:r>
          </w:p>
        </w:tc>
        <w:tc>
          <w:tcPr>
            <w:tcW w:w="1701" w:type="dxa"/>
          </w:tcPr>
          <w:p w:rsidR="006E43F9" w:rsidRDefault="004D2AC8">
            <w:pPr>
              <w:jc w:val="right"/>
              <w:rPr>
                <w:rFonts w:ascii="Tahoma"/>
              </w:rPr>
            </w:pPr>
            <w:r>
              <w:rPr>
                <w:rFonts w:ascii="Tahoma"/>
              </w:rPr>
              <w:t>-531 850</w:t>
            </w:r>
          </w:p>
        </w:tc>
        <w:tc>
          <w:tcPr>
            <w:tcW w:w="1134" w:type="dxa"/>
          </w:tcPr>
          <w:p w:rsidR="006E43F9" w:rsidRDefault="004D2AC8">
            <w:pPr>
              <w:jc w:val="right"/>
              <w:rPr>
                <w:rFonts w:ascii="Tahoma"/>
              </w:rPr>
            </w:pPr>
            <w:r>
              <w:rPr>
                <w:rFonts w:ascii="Tahoma"/>
              </w:rPr>
              <w:t>-100,00 %</w:t>
            </w:r>
          </w:p>
        </w:tc>
      </w:tr>
      <w:tr w:rsidR="006E43F9">
        <w:tc>
          <w:tcPr>
            <w:tcW w:w="3402" w:type="dxa"/>
          </w:tcPr>
          <w:p w:rsidR="006E43F9" w:rsidRDefault="004D2AC8">
            <w:pPr>
              <w:rPr>
                <w:rFonts w:ascii="Tahoma"/>
              </w:rPr>
            </w:pPr>
            <w:r>
              <w:rPr>
                <w:rFonts w:ascii="Tahoma"/>
              </w:rPr>
              <w:t>Dotations except. aux amort. &amp; prov.</w:t>
            </w:r>
          </w:p>
        </w:tc>
        <w:tc>
          <w:tcPr>
            <w:tcW w:w="1701" w:type="dxa"/>
          </w:tcPr>
          <w:p w:rsidR="006E43F9" w:rsidRDefault="004D2AC8">
            <w:pPr>
              <w:jc w:val="right"/>
              <w:rPr>
                <w:rFonts w:ascii="Tahoma"/>
              </w:rPr>
            </w:pPr>
            <w:r>
              <w:rPr>
                <w:rFonts w:ascii="Tahoma"/>
              </w:rPr>
              <w:t>251 491</w:t>
            </w:r>
          </w:p>
        </w:tc>
        <w:tc>
          <w:tcPr>
            <w:tcW w:w="1701" w:type="dxa"/>
          </w:tcPr>
          <w:p w:rsidR="006E43F9" w:rsidRDefault="004D2AC8">
            <w:pPr>
              <w:jc w:val="right"/>
              <w:rPr>
                <w:rFonts w:ascii="Tahoma"/>
              </w:rPr>
            </w:pPr>
            <w:r>
              <w:rPr>
                <w:rFonts w:ascii="Tahoma"/>
              </w:rPr>
              <w:t>1 434 783</w:t>
            </w:r>
          </w:p>
        </w:tc>
        <w:tc>
          <w:tcPr>
            <w:tcW w:w="1701" w:type="dxa"/>
          </w:tcPr>
          <w:p w:rsidR="006E43F9" w:rsidRDefault="004D2AC8">
            <w:pPr>
              <w:jc w:val="right"/>
              <w:rPr>
                <w:rFonts w:ascii="Tahoma"/>
              </w:rPr>
            </w:pPr>
            <w:r>
              <w:rPr>
                <w:rFonts w:ascii="Tahoma"/>
              </w:rPr>
              <w:t>-1 183 291</w:t>
            </w:r>
          </w:p>
        </w:tc>
        <w:tc>
          <w:tcPr>
            <w:tcW w:w="1134" w:type="dxa"/>
          </w:tcPr>
          <w:p w:rsidR="006E43F9" w:rsidRDefault="004D2AC8">
            <w:pPr>
              <w:jc w:val="right"/>
              <w:rPr>
                <w:rFonts w:ascii="Tahoma"/>
              </w:rPr>
            </w:pPr>
            <w:r>
              <w:rPr>
                <w:rFonts w:ascii="Tahoma"/>
              </w:rPr>
              <w:t>-82,47 %</w:t>
            </w:r>
          </w:p>
        </w:tc>
      </w:tr>
      <w:tr w:rsidR="006E43F9">
        <w:tc>
          <w:tcPr>
            <w:tcW w:w="3402" w:type="dxa"/>
          </w:tcPr>
          <w:p w:rsidR="006E43F9" w:rsidRDefault="004D2AC8">
            <w:pPr>
              <w:rPr>
                <w:rFonts w:ascii="Tahoma"/>
              </w:rPr>
            </w:pPr>
            <w:r>
              <w:rPr>
                <w:rFonts w:ascii="Tahoma"/>
              </w:rPr>
              <w:t>Reprises sur provisions excep.</w:t>
            </w:r>
          </w:p>
        </w:tc>
        <w:tc>
          <w:tcPr>
            <w:tcW w:w="1701" w:type="dxa"/>
          </w:tcPr>
          <w:p w:rsidR="006E43F9" w:rsidRDefault="004D2AC8">
            <w:pPr>
              <w:jc w:val="right"/>
              <w:rPr>
                <w:rFonts w:ascii="Tahoma"/>
              </w:rPr>
            </w:pPr>
            <w:r>
              <w:rPr>
                <w:rFonts w:ascii="Tahoma"/>
              </w:rPr>
              <w:t>459 982</w:t>
            </w:r>
          </w:p>
        </w:tc>
        <w:tc>
          <w:tcPr>
            <w:tcW w:w="1701" w:type="dxa"/>
          </w:tcPr>
          <w:p w:rsidR="006E43F9" w:rsidRDefault="004D2AC8">
            <w:pPr>
              <w:jc w:val="right"/>
              <w:rPr>
                <w:rFonts w:ascii="Tahoma"/>
              </w:rPr>
            </w:pPr>
            <w:r>
              <w:rPr>
                <w:rFonts w:ascii="Tahoma"/>
              </w:rPr>
              <w:t>526 089</w:t>
            </w:r>
          </w:p>
        </w:tc>
        <w:tc>
          <w:tcPr>
            <w:tcW w:w="1701" w:type="dxa"/>
          </w:tcPr>
          <w:p w:rsidR="006E43F9" w:rsidRDefault="004D2AC8">
            <w:pPr>
              <w:jc w:val="right"/>
              <w:rPr>
                <w:rFonts w:ascii="Tahoma"/>
              </w:rPr>
            </w:pPr>
            <w:r>
              <w:rPr>
                <w:rFonts w:ascii="Tahoma"/>
              </w:rPr>
              <w:t>-66 107</w:t>
            </w:r>
          </w:p>
        </w:tc>
        <w:tc>
          <w:tcPr>
            <w:tcW w:w="1134" w:type="dxa"/>
          </w:tcPr>
          <w:p w:rsidR="006E43F9" w:rsidRDefault="004D2AC8">
            <w:pPr>
              <w:jc w:val="right"/>
              <w:rPr>
                <w:rFonts w:ascii="Tahoma"/>
              </w:rPr>
            </w:pPr>
            <w:r>
              <w:rPr>
                <w:rFonts w:ascii="Tahoma"/>
              </w:rPr>
              <w:t>-12,57 %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Provisions pour risques et charges</w:t>
            </w:r>
          </w:p>
        </w:tc>
        <w:tc>
          <w:tcPr>
            <w:tcW w:w="1984" w:type="dxa"/>
          </w:tcPr>
          <w:p w:rsidR="006E43F9" w:rsidRDefault="004D2AC8">
            <w:pPr>
              <w:jc w:val="right"/>
              <w:rPr>
                <w:rFonts w:ascii="Tahoma" w:hAnsi="Tahoma"/>
              </w:rPr>
            </w:pPr>
            <w:r>
              <w:rPr>
                <w:rFonts w:ascii="Tahoma" w:hAnsi="Tahoma"/>
              </w:rPr>
              <w:t xml:space="preserve"> 1 364 336 €</w:t>
            </w:r>
          </w:p>
        </w:tc>
        <w:tc>
          <w:tcPr>
            <w:tcW w:w="1984" w:type="dxa"/>
          </w:tcPr>
          <w:p w:rsidR="006E43F9" w:rsidRDefault="004D2AC8">
            <w:pPr>
              <w:jc w:val="right"/>
              <w:rPr>
                <w:rFonts w:ascii="Tahoma" w:hAnsi="Tahoma"/>
              </w:rPr>
            </w:pPr>
            <w:r>
              <w:rPr>
                <w:rFonts w:ascii="Tahoma" w:hAnsi="Tahoma"/>
              </w:rPr>
              <w:t xml:space="preserve"> 1 485 856 €</w:t>
            </w:r>
          </w:p>
        </w:tc>
        <w:tc>
          <w:tcPr>
            <w:tcW w:w="1984" w:type="dxa"/>
          </w:tcPr>
          <w:p w:rsidR="006E43F9" w:rsidRDefault="004D2AC8">
            <w:pPr>
              <w:jc w:val="right"/>
              <w:rPr>
                <w:rFonts w:ascii="Tahoma" w:hAnsi="Tahoma"/>
              </w:rPr>
            </w:pPr>
            <w:r>
              <w:rPr>
                <w:rFonts w:ascii="Tahoma" w:hAnsi="Tahoma"/>
              </w:rPr>
              <w:t xml:space="preserve">  -121 520 €</w:t>
            </w:r>
          </w:p>
        </w:tc>
      </w:tr>
      <w:tr w:rsidR="006E43F9">
        <w:tc>
          <w:tcPr>
            <w:tcW w:w="2551" w:type="dxa"/>
          </w:tcPr>
          <w:p w:rsidR="006E43F9" w:rsidRDefault="004D2AC8">
            <w:pPr>
              <w:rPr>
                <w:rFonts w:ascii="Tahoma"/>
              </w:rPr>
            </w:pPr>
            <w:r>
              <w:rPr>
                <w:rFonts w:ascii="Tahoma"/>
              </w:rPr>
              <w:t>Dotations aux provisions</w:t>
            </w:r>
          </w:p>
        </w:tc>
        <w:tc>
          <w:tcPr>
            <w:tcW w:w="1984" w:type="dxa"/>
          </w:tcPr>
          <w:p w:rsidR="006E43F9" w:rsidRDefault="004D2AC8">
            <w:pPr>
              <w:jc w:val="right"/>
              <w:rPr>
                <w:rFonts w:ascii="Tahoma" w:hAnsi="Tahoma"/>
              </w:rPr>
            </w:pPr>
            <w:r>
              <w:rPr>
                <w:rFonts w:ascii="Tahoma" w:hAnsi="Tahoma"/>
              </w:rPr>
              <w:t xml:space="preserve">   421 758 €</w:t>
            </w:r>
          </w:p>
        </w:tc>
        <w:tc>
          <w:tcPr>
            <w:tcW w:w="1984" w:type="dxa"/>
          </w:tcPr>
          <w:p w:rsidR="006E43F9" w:rsidRDefault="004D2AC8">
            <w:pPr>
              <w:jc w:val="right"/>
              <w:rPr>
                <w:rFonts w:ascii="Tahoma" w:hAnsi="Tahoma"/>
              </w:rPr>
            </w:pPr>
            <w:r>
              <w:rPr>
                <w:rFonts w:ascii="Tahoma" w:hAnsi="Tahoma"/>
              </w:rPr>
              <w:t xml:space="preserve">   665 563 €</w:t>
            </w:r>
          </w:p>
        </w:tc>
        <w:tc>
          <w:tcPr>
            <w:tcW w:w="1984" w:type="dxa"/>
          </w:tcPr>
          <w:p w:rsidR="006E43F9" w:rsidRDefault="004D2AC8">
            <w:pPr>
              <w:jc w:val="right"/>
              <w:rPr>
                <w:rFonts w:ascii="Tahoma" w:hAnsi="Tahoma"/>
              </w:rPr>
            </w:pPr>
            <w:r>
              <w:rPr>
                <w:rFonts w:ascii="Tahoma" w:hAnsi="Tahoma"/>
              </w:rPr>
              <w:t xml:space="preserve">  -243 805 €</w:t>
            </w:r>
          </w:p>
        </w:tc>
      </w:tr>
      <w:tr w:rsidR="006E43F9">
        <w:tc>
          <w:tcPr>
            <w:tcW w:w="2551" w:type="dxa"/>
          </w:tcPr>
          <w:p w:rsidR="006E43F9" w:rsidRDefault="004D2AC8">
            <w:pPr>
              <w:rPr>
                <w:rFonts w:ascii="Tahoma" w:hAnsi="Tahoma"/>
              </w:rPr>
            </w:pPr>
            <w:r>
              <w:rPr>
                <w:rFonts w:ascii="Tahoma" w:hAnsi="Tahoma"/>
              </w:rPr>
              <w:t>Dotations financières aux amort. &amp; prov.</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r w:rsidR="006E43F9">
        <w:tc>
          <w:tcPr>
            <w:tcW w:w="2551" w:type="dxa"/>
          </w:tcPr>
          <w:p w:rsidR="006E43F9" w:rsidRDefault="004D2AC8">
            <w:pPr>
              <w:rPr>
                <w:rFonts w:ascii="Tahoma"/>
              </w:rPr>
            </w:pPr>
            <w:r>
              <w:rPr>
                <w:rFonts w:ascii="Tahoma"/>
              </w:rPr>
              <w:t>Dotations except. aux amort. &amp; prov.</w:t>
            </w:r>
          </w:p>
        </w:tc>
        <w:tc>
          <w:tcPr>
            <w:tcW w:w="1984" w:type="dxa"/>
          </w:tcPr>
          <w:p w:rsidR="006E43F9" w:rsidRDefault="004D2AC8">
            <w:pPr>
              <w:jc w:val="right"/>
              <w:rPr>
                <w:rFonts w:ascii="Tahoma" w:hAnsi="Tahoma"/>
              </w:rPr>
            </w:pPr>
            <w:r>
              <w:rPr>
                <w:rFonts w:ascii="Tahoma" w:hAnsi="Tahoma"/>
              </w:rPr>
              <w:t xml:space="preserve">   251 491 €</w:t>
            </w:r>
          </w:p>
        </w:tc>
        <w:tc>
          <w:tcPr>
            <w:tcW w:w="1984" w:type="dxa"/>
          </w:tcPr>
          <w:p w:rsidR="006E43F9" w:rsidRDefault="004D2AC8">
            <w:pPr>
              <w:jc w:val="right"/>
              <w:rPr>
                <w:rFonts w:ascii="Tahoma" w:hAnsi="Tahoma"/>
              </w:rPr>
            </w:pPr>
            <w:r>
              <w:rPr>
                <w:rFonts w:ascii="Tahoma" w:hAnsi="Tahoma"/>
              </w:rPr>
              <w:t xml:space="preserve"> 1 434 783 €</w:t>
            </w:r>
          </w:p>
        </w:tc>
        <w:tc>
          <w:tcPr>
            <w:tcW w:w="1984" w:type="dxa"/>
          </w:tcPr>
          <w:p w:rsidR="006E43F9" w:rsidRDefault="004D2AC8">
            <w:pPr>
              <w:jc w:val="right"/>
              <w:rPr>
                <w:rFonts w:ascii="Tahoma" w:hAnsi="Tahoma"/>
              </w:rPr>
            </w:pPr>
            <w:r>
              <w:rPr>
                <w:rFonts w:ascii="Tahoma" w:hAnsi="Tahoma"/>
              </w:rPr>
              <w:t>-1 183 291 €</w:t>
            </w:r>
          </w:p>
        </w:tc>
      </w:tr>
      <w:tr w:rsidR="006E43F9">
        <w:tc>
          <w:tcPr>
            <w:tcW w:w="2551" w:type="dxa"/>
          </w:tcPr>
          <w:p w:rsidR="006E43F9" w:rsidRDefault="004D2AC8">
            <w:pPr>
              <w:rPr>
                <w:rFonts w:ascii="Tahoma"/>
              </w:rPr>
            </w:pPr>
            <w:r>
              <w:rPr>
                <w:rFonts w:ascii="Tahoma"/>
              </w:rPr>
              <w:t>Reprises sur provisions exploit.</w:t>
            </w:r>
          </w:p>
        </w:tc>
        <w:tc>
          <w:tcPr>
            <w:tcW w:w="1984" w:type="dxa"/>
          </w:tcPr>
          <w:p w:rsidR="006E43F9" w:rsidRDefault="004D2AC8">
            <w:pPr>
              <w:jc w:val="right"/>
              <w:rPr>
                <w:rFonts w:ascii="Tahoma" w:hAnsi="Tahoma"/>
              </w:rPr>
            </w:pPr>
            <w:r>
              <w:rPr>
                <w:rFonts w:ascii="Tahoma" w:hAnsi="Tahoma"/>
              </w:rPr>
              <w:t xml:space="preserve">   699 157 €</w:t>
            </w:r>
          </w:p>
        </w:tc>
        <w:tc>
          <w:tcPr>
            <w:tcW w:w="1984" w:type="dxa"/>
          </w:tcPr>
          <w:p w:rsidR="006E43F9" w:rsidRDefault="004D2AC8">
            <w:pPr>
              <w:jc w:val="right"/>
              <w:rPr>
                <w:rFonts w:ascii="Tahoma" w:hAnsi="Tahoma"/>
              </w:rPr>
            </w:pPr>
            <w:r>
              <w:rPr>
                <w:rFonts w:ascii="Tahoma" w:hAnsi="Tahoma"/>
              </w:rPr>
              <w:t xml:space="preserve"> 1 585 011 €</w:t>
            </w:r>
          </w:p>
        </w:tc>
        <w:tc>
          <w:tcPr>
            <w:tcW w:w="1984" w:type="dxa"/>
          </w:tcPr>
          <w:p w:rsidR="006E43F9" w:rsidRDefault="004D2AC8">
            <w:pPr>
              <w:jc w:val="right"/>
              <w:rPr>
                <w:rFonts w:ascii="Tahoma" w:hAnsi="Tahoma"/>
              </w:rPr>
            </w:pPr>
            <w:r>
              <w:rPr>
                <w:rFonts w:ascii="Tahoma" w:hAnsi="Tahoma"/>
              </w:rPr>
              <w:t xml:space="preserve">  -885 854 €</w:t>
            </w:r>
          </w:p>
        </w:tc>
      </w:tr>
      <w:tr w:rsidR="006E43F9">
        <w:tc>
          <w:tcPr>
            <w:tcW w:w="2551" w:type="dxa"/>
          </w:tcPr>
          <w:p w:rsidR="006E43F9" w:rsidRDefault="004D2AC8">
            <w:pPr>
              <w:rPr>
                <w:rFonts w:ascii="Tahoma"/>
              </w:rPr>
            </w:pPr>
            <w:r>
              <w:rPr>
                <w:rFonts w:ascii="Tahoma"/>
              </w:rPr>
              <w:lastRenderedPageBreak/>
              <w:t>Reprise sur provisions financ.</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531 850 €</w:t>
            </w:r>
          </w:p>
        </w:tc>
        <w:tc>
          <w:tcPr>
            <w:tcW w:w="1984" w:type="dxa"/>
          </w:tcPr>
          <w:p w:rsidR="006E43F9" w:rsidRDefault="004D2AC8">
            <w:pPr>
              <w:jc w:val="right"/>
              <w:rPr>
                <w:rFonts w:ascii="Tahoma" w:hAnsi="Tahoma"/>
              </w:rPr>
            </w:pPr>
            <w:r>
              <w:rPr>
                <w:rFonts w:ascii="Tahoma" w:hAnsi="Tahoma"/>
              </w:rPr>
              <w:t xml:space="preserve">  -531 850 €</w:t>
            </w:r>
          </w:p>
        </w:tc>
      </w:tr>
      <w:tr w:rsidR="006E43F9">
        <w:tc>
          <w:tcPr>
            <w:tcW w:w="2551" w:type="dxa"/>
          </w:tcPr>
          <w:p w:rsidR="006E43F9" w:rsidRDefault="004D2AC8">
            <w:pPr>
              <w:rPr>
                <w:rFonts w:ascii="Tahoma"/>
              </w:rPr>
            </w:pPr>
            <w:r>
              <w:rPr>
                <w:rFonts w:ascii="Tahoma"/>
              </w:rPr>
              <w:t>Reprises sur provisions excep.</w:t>
            </w:r>
          </w:p>
        </w:tc>
        <w:tc>
          <w:tcPr>
            <w:tcW w:w="1984" w:type="dxa"/>
          </w:tcPr>
          <w:p w:rsidR="006E43F9" w:rsidRDefault="004D2AC8">
            <w:pPr>
              <w:jc w:val="right"/>
              <w:rPr>
                <w:rFonts w:ascii="Tahoma" w:hAnsi="Tahoma"/>
              </w:rPr>
            </w:pPr>
            <w:r>
              <w:rPr>
                <w:rFonts w:ascii="Tahoma" w:hAnsi="Tahoma"/>
              </w:rPr>
              <w:t xml:space="preserve">   459 982 €</w:t>
            </w:r>
          </w:p>
        </w:tc>
        <w:tc>
          <w:tcPr>
            <w:tcW w:w="1984" w:type="dxa"/>
          </w:tcPr>
          <w:p w:rsidR="006E43F9" w:rsidRDefault="004D2AC8">
            <w:pPr>
              <w:jc w:val="right"/>
              <w:rPr>
                <w:rFonts w:ascii="Tahoma" w:hAnsi="Tahoma"/>
              </w:rPr>
            </w:pPr>
            <w:r>
              <w:rPr>
                <w:rFonts w:ascii="Tahoma" w:hAnsi="Tahoma"/>
              </w:rPr>
              <w:t xml:space="preserve">   526 089 €</w:t>
            </w:r>
          </w:p>
        </w:tc>
        <w:tc>
          <w:tcPr>
            <w:tcW w:w="1984" w:type="dxa"/>
          </w:tcPr>
          <w:p w:rsidR="006E43F9" w:rsidRDefault="004D2AC8">
            <w:pPr>
              <w:jc w:val="right"/>
              <w:rPr>
                <w:rFonts w:ascii="Tahoma" w:hAnsi="Tahoma"/>
              </w:rPr>
            </w:pPr>
            <w:r>
              <w:rPr>
                <w:rFonts w:ascii="Tahoma" w:hAnsi="Tahoma"/>
              </w:rPr>
              <w:t xml:space="preserve">   -66 107 €</w:t>
            </w:r>
          </w:p>
        </w:tc>
      </w:tr>
    </w:tbl>
    <w:p w:rsidR="006E43F9" w:rsidRDefault="006E43F9"/>
    <w:p w:rsidR="006E43F9" w:rsidRDefault="006E43F9"/>
    <w:p w:rsidR="00E22267" w:rsidRDefault="00E22267"/>
    <w:p w:rsidR="00E22267" w:rsidRDefault="00E22267"/>
    <w:p w:rsidR="006E43F9" w:rsidRDefault="006E43F9"/>
    <w:p w:rsidR="006E43F9" w:rsidRDefault="004D2AC8">
      <w:r>
        <w:rPr>
          <w:rFonts w:ascii="Tahoma"/>
          <w:u w:val="single"/>
        </w:rPr>
        <w:t>Conclusion :</w:t>
      </w:r>
    </w:p>
    <w:p w:rsidR="006E43F9" w:rsidRDefault="006E43F9"/>
    <w:p w:rsidR="006E43F9" w:rsidRDefault="004D2AC8">
      <w:r>
        <w:rPr>
          <w:rFonts w:ascii="Tahoma" w:hAnsi="Tahoma"/>
        </w:rPr>
        <w:t>La provision de N-1 de 1 480 k€, se composent d'une provision pour risque de 1 364 k€ (1 220 k€ a</w:t>
      </w:r>
      <w:r w:rsidR="00E22267">
        <w:rPr>
          <w:rFonts w:ascii="Tahoma" w:hAnsi="Tahoma"/>
        </w:rPr>
        <w:t>u titre d'un litige avec Zadig et Voltaire</w:t>
      </w:r>
      <w:r>
        <w:rPr>
          <w:rFonts w:ascii="Tahoma" w:hAnsi="Tahoma"/>
        </w:rPr>
        <w:t xml:space="preserve"> et 190 k€ un litige prud'homme), provision c</w:t>
      </w:r>
      <w:r w:rsidR="00E22267">
        <w:rPr>
          <w:rFonts w:ascii="Tahoma" w:hAnsi="Tahoma"/>
        </w:rPr>
        <w:t>harge de 28 k€ portant sur la</w:t>
      </w:r>
      <w:r>
        <w:rPr>
          <w:rFonts w:ascii="Tahoma" w:hAnsi="Tahoma"/>
        </w:rPr>
        <w:t xml:space="preserve"> restructuration.</w:t>
      </w:r>
    </w:p>
    <w:p w:rsidR="006E43F9" w:rsidRDefault="006E43F9"/>
    <w:p w:rsidR="006E43F9" w:rsidRDefault="006E43F9"/>
    <w:p w:rsidR="006E43F9" w:rsidRDefault="006E43F9"/>
    <w:p w:rsidR="006E43F9" w:rsidRDefault="004D2AC8">
      <w:r>
        <w:rPr>
          <w:rFonts w:ascii="Tahoma"/>
          <w:b/>
        </w:rPr>
        <w:t>N.  AUTRES PRODUITS &amp; CHARGES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77"/>
        <w:gridCol w:w="1660"/>
        <w:gridCol w:w="1660"/>
        <w:gridCol w:w="1531"/>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rPr>
            </w:pPr>
            <w:r>
              <w:rPr>
                <w:rFonts w:ascii="Tahoma"/>
              </w:rPr>
              <w:t>Subventions d'exploitation</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rPr>
            </w:pPr>
            <w:r>
              <w:rPr>
                <w:rFonts w:ascii="Tahoma"/>
              </w:rPr>
              <w:t>Autres produits</w:t>
            </w:r>
          </w:p>
        </w:tc>
        <w:tc>
          <w:tcPr>
            <w:tcW w:w="1701" w:type="dxa"/>
          </w:tcPr>
          <w:p w:rsidR="006E43F9" w:rsidRDefault="004D2AC8">
            <w:pPr>
              <w:jc w:val="right"/>
              <w:rPr>
                <w:rFonts w:ascii="Tahoma"/>
              </w:rPr>
            </w:pPr>
            <w:r>
              <w:rPr>
                <w:rFonts w:ascii="Tahoma"/>
              </w:rPr>
              <w:t>353 141</w:t>
            </w:r>
          </w:p>
        </w:tc>
        <w:tc>
          <w:tcPr>
            <w:tcW w:w="1701" w:type="dxa"/>
          </w:tcPr>
          <w:p w:rsidR="006E43F9" w:rsidRDefault="004D2AC8">
            <w:pPr>
              <w:jc w:val="right"/>
              <w:rPr>
                <w:rFonts w:ascii="Tahoma"/>
              </w:rPr>
            </w:pPr>
            <w:r>
              <w:rPr>
                <w:rFonts w:ascii="Tahoma"/>
              </w:rPr>
              <w:t>878 100</w:t>
            </w:r>
          </w:p>
        </w:tc>
        <w:tc>
          <w:tcPr>
            <w:tcW w:w="1701" w:type="dxa"/>
          </w:tcPr>
          <w:p w:rsidR="006E43F9" w:rsidRDefault="004D2AC8">
            <w:pPr>
              <w:jc w:val="right"/>
              <w:rPr>
                <w:rFonts w:ascii="Tahoma"/>
              </w:rPr>
            </w:pPr>
            <w:r>
              <w:rPr>
                <w:rFonts w:ascii="Tahoma"/>
              </w:rPr>
              <w:t>-524 959</w:t>
            </w:r>
          </w:p>
        </w:tc>
        <w:tc>
          <w:tcPr>
            <w:tcW w:w="1134" w:type="dxa"/>
          </w:tcPr>
          <w:p w:rsidR="006E43F9" w:rsidRDefault="004D2AC8">
            <w:pPr>
              <w:jc w:val="right"/>
              <w:rPr>
                <w:rFonts w:ascii="Tahoma"/>
              </w:rPr>
            </w:pPr>
            <w:r>
              <w:rPr>
                <w:rFonts w:ascii="Tahoma"/>
              </w:rPr>
              <w:t>-59,78 %</w:t>
            </w:r>
          </w:p>
        </w:tc>
      </w:tr>
      <w:tr w:rsidR="006E43F9">
        <w:tc>
          <w:tcPr>
            <w:tcW w:w="3402" w:type="dxa"/>
          </w:tcPr>
          <w:p w:rsidR="006E43F9" w:rsidRDefault="004D2AC8">
            <w:pPr>
              <w:rPr>
                <w:rFonts w:ascii="Tahoma"/>
              </w:rPr>
            </w:pPr>
            <w:r>
              <w:rPr>
                <w:rFonts w:ascii="Tahoma"/>
              </w:rPr>
              <w:t>Autres charges</w:t>
            </w:r>
          </w:p>
        </w:tc>
        <w:tc>
          <w:tcPr>
            <w:tcW w:w="1701" w:type="dxa"/>
          </w:tcPr>
          <w:p w:rsidR="006E43F9" w:rsidRDefault="004D2AC8">
            <w:pPr>
              <w:jc w:val="right"/>
              <w:rPr>
                <w:rFonts w:ascii="Tahoma"/>
              </w:rPr>
            </w:pPr>
            <w:r>
              <w:rPr>
                <w:rFonts w:ascii="Tahoma"/>
              </w:rPr>
              <w:t>477 950</w:t>
            </w:r>
          </w:p>
        </w:tc>
        <w:tc>
          <w:tcPr>
            <w:tcW w:w="1701" w:type="dxa"/>
          </w:tcPr>
          <w:p w:rsidR="006E43F9" w:rsidRDefault="004D2AC8">
            <w:pPr>
              <w:jc w:val="right"/>
              <w:rPr>
                <w:rFonts w:ascii="Tahoma"/>
              </w:rPr>
            </w:pPr>
            <w:r>
              <w:rPr>
                <w:rFonts w:ascii="Tahoma"/>
              </w:rPr>
              <w:t>1 423 019</w:t>
            </w:r>
          </w:p>
        </w:tc>
        <w:tc>
          <w:tcPr>
            <w:tcW w:w="1701" w:type="dxa"/>
          </w:tcPr>
          <w:p w:rsidR="006E43F9" w:rsidRDefault="004D2AC8">
            <w:pPr>
              <w:jc w:val="right"/>
              <w:rPr>
                <w:rFonts w:ascii="Tahoma"/>
              </w:rPr>
            </w:pPr>
            <w:r>
              <w:rPr>
                <w:rFonts w:ascii="Tahoma"/>
              </w:rPr>
              <w:t>-945 068</w:t>
            </w:r>
          </w:p>
        </w:tc>
        <w:tc>
          <w:tcPr>
            <w:tcW w:w="1134" w:type="dxa"/>
          </w:tcPr>
          <w:p w:rsidR="006E43F9" w:rsidRDefault="004D2AC8">
            <w:pPr>
              <w:jc w:val="right"/>
              <w:rPr>
                <w:rFonts w:ascii="Tahoma"/>
              </w:rPr>
            </w:pPr>
            <w:r>
              <w:rPr>
                <w:rFonts w:ascii="Tahoma"/>
              </w:rPr>
              <w:t>-66,41 %</w:t>
            </w:r>
          </w:p>
        </w:tc>
      </w:tr>
      <w:tr w:rsidR="006E43F9">
        <w:tc>
          <w:tcPr>
            <w:tcW w:w="3402" w:type="dxa"/>
          </w:tcPr>
          <w:p w:rsidR="006E43F9" w:rsidRDefault="004D2AC8">
            <w:pPr>
              <w:rPr>
                <w:rFonts w:ascii="Tahoma"/>
              </w:rPr>
            </w:pPr>
            <w:r>
              <w:rPr>
                <w:rFonts w:ascii="Tahoma"/>
              </w:rPr>
              <w:t>Transfert de charges exploit.</w:t>
            </w:r>
          </w:p>
        </w:tc>
        <w:tc>
          <w:tcPr>
            <w:tcW w:w="1701" w:type="dxa"/>
          </w:tcPr>
          <w:p w:rsidR="006E43F9" w:rsidRDefault="004D2AC8">
            <w:pPr>
              <w:jc w:val="right"/>
              <w:rPr>
                <w:rFonts w:ascii="Tahoma"/>
              </w:rPr>
            </w:pPr>
            <w:r>
              <w:rPr>
                <w:rFonts w:ascii="Tahoma"/>
              </w:rPr>
              <w:t>56 879</w:t>
            </w:r>
          </w:p>
        </w:tc>
        <w:tc>
          <w:tcPr>
            <w:tcW w:w="1701" w:type="dxa"/>
          </w:tcPr>
          <w:p w:rsidR="006E43F9" w:rsidRDefault="004D2AC8">
            <w:pPr>
              <w:jc w:val="right"/>
              <w:rPr>
                <w:rFonts w:ascii="Tahoma"/>
              </w:rPr>
            </w:pPr>
            <w:r>
              <w:rPr>
                <w:rFonts w:ascii="Tahoma"/>
              </w:rPr>
              <w:t>37 637</w:t>
            </w:r>
          </w:p>
        </w:tc>
        <w:tc>
          <w:tcPr>
            <w:tcW w:w="1701" w:type="dxa"/>
          </w:tcPr>
          <w:p w:rsidR="006E43F9" w:rsidRDefault="004D2AC8">
            <w:pPr>
              <w:jc w:val="right"/>
              <w:rPr>
                <w:rFonts w:ascii="Tahoma"/>
              </w:rPr>
            </w:pPr>
            <w:r>
              <w:rPr>
                <w:rFonts w:ascii="Tahoma"/>
              </w:rPr>
              <w:t>19 242</w:t>
            </w:r>
          </w:p>
        </w:tc>
        <w:tc>
          <w:tcPr>
            <w:tcW w:w="1134" w:type="dxa"/>
          </w:tcPr>
          <w:p w:rsidR="006E43F9" w:rsidRDefault="004D2AC8">
            <w:pPr>
              <w:jc w:val="right"/>
              <w:rPr>
                <w:rFonts w:ascii="Tahoma"/>
              </w:rPr>
            </w:pPr>
            <w:r>
              <w:rPr>
                <w:rFonts w:ascii="Tahoma"/>
              </w:rPr>
              <w:t>51,13 %</w:t>
            </w:r>
          </w:p>
        </w:tc>
      </w:tr>
      <w:tr w:rsidR="006E43F9">
        <w:tc>
          <w:tcPr>
            <w:tcW w:w="3402" w:type="dxa"/>
          </w:tcPr>
          <w:p w:rsidR="006E43F9" w:rsidRDefault="004D2AC8">
            <w:pPr>
              <w:rPr>
                <w:rFonts w:ascii="Tahoma"/>
              </w:rPr>
            </w:pPr>
            <w:r>
              <w:rPr>
                <w:rFonts w:ascii="Tahoma"/>
              </w:rPr>
              <w:t>Produits exceptionnels</w:t>
            </w:r>
          </w:p>
        </w:tc>
        <w:tc>
          <w:tcPr>
            <w:tcW w:w="1701" w:type="dxa"/>
          </w:tcPr>
          <w:p w:rsidR="006E43F9" w:rsidRDefault="004D2AC8">
            <w:pPr>
              <w:jc w:val="right"/>
              <w:rPr>
                <w:rFonts w:ascii="Tahoma"/>
              </w:rPr>
            </w:pPr>
            <w:r>
              <w:rPr>
                <w:rFonts w:ascii="Tahoma"/>
              </w:rPr>
              <w:t>596 999</w:t>
            </w:r>
          </w:p>
        </w:tc>
        <w:tc>
          <w:tcPr>
            <w:tcW w:w="1701" w:type="dxa"/>
          </w:tcPr>
          <w:p w:rsidR="006E43F9" w:rsidRDefault="004D2AC8">
            <w:pPr>
              <w:jc w:val="right"/>
              <w:rPr>
                <w:rFonts w:ascii="Tahoma"/>
              </w:rPr>
            </w:pPr>
            <w:r>
              <w:rPr>
                <w:rFonts w:ascii="Tahoma"/>
              </w:rPr>
              <w:t>595 082</w:t>
            </w:r>
          </w:p>
        </w:tc>
        <w:tc>
          <w:tcPr>
            <w:tcW w:w="1701" w:type="dxa"/>
          </w:tcPr>
          <w:p w:rsidR="006E43F9" w:rsidRDefault="004D2AC8">
            <w:pPr>
              <w:jc w:val="right"/>
              <w:rPr>
                <w:rFonts w:ascii="Tahoma"/>
              </w:rPr>
            </w:pPr>
            <w:r>
              <w:rPr>
                <w:rFonts w:ascii="Tahoma"/>
              </w:rPr>
              <w:t>1 917</w:t>
            </w:r>
          </w:p>
        </w:tc>
        <w:tc>
          <w:tcPr>
            <w:tcW w:w="1134" w:type="dxa"/>
          </w:tcPr>
          <w:p w:rsidR="006E43F9" w:rsidRDefault="004D2AC8">
            <w:pPr>
              <w:jc w:val="right"/>
              <w:rPr>
                <w:rFonts w:ascii="Tahoma"/>
              </w:rPr>
            </w:pPr>
            <w:r>
              <w:rPr>
                <w:rFonts w:ascii="Tahoma"/>
              </w:rPr>
              <w:t>0,32 %</w:t>
            </w:r>
          </w:p>
        </w:tc>
      </w:tr>
      <w:tr w:rsidR="006E43F9">
        <w:tc>
          <w:tcPr>
            <w:tcW w:w="3402" w:type="dxa"/>
          </w:tcPr>
          <w:p w:rsidR="006E43F9" w:rsidRDefault="004D2AC8">
            <w:pPr>
              <w:rPr>
                <w:rFonts w:ascii="Tahoma"/>
              </w:rPr>
            </w:pPr>
            <w:r>
              <w:rPr>
                <w:rFonts w:ascii="Tahoma"/>
              </w:rPr>
              <w:t>Charges exceptionnelles</w:t>
            </w:r>
          </w:p>
        </w:tc>
        <w:tc>
          <w:tcPr>
            <w:tcW w:w="1701" w:type="dxa"/>
          </w:tcPr>
          <w:p w:rsidR="006E43F9" w:rsidRDefault="004D2AC8">
            <w:pPr>
              <w:jc w:val="right"/>
              <w:rPr>
                <w:rFonts w:ascii="Tahoma"/>
              </w:rPr>
            </w:pPr>
            <w:r>
              <w:rPr>
                <w:rFonts w:ascii="Tahoma"/>
              </w:rPr>
              <w:t>1 146 751</w:t>
            </w:r>
          </w:p>
        </w:tc>
        <w:tc>
          <w:tcPr>
            <w:tcW w:w="1701" w:type="dxa"/>
          </w:tcPr>
          <w:p w:rsidR="006E43F9" w:rsidRDefault="004D2AC8">
            <w:pPr>
              <w:jc w:val="right"/>
              <w:rPr>
                <w:rFonts w:ascii="Tahoma"/>
              </w:rPr>
            </w:pPr>
            <w:r>
              <w:rPr>
                <w:rFonts w:ascii="Tahoma"/>
              </w:rPr>
              <w:t>1 829 485</w:t>
            </w:r>
          </w:p>
        </w:tc>
        <w:tc>
          <w:tcPr>
            <w:tcW w:w="1701" w:type="dxa"/>
          </w:tcPr>
          <w:p w:rsidR="006E43F9" w:rsidRDefault="004D2AC8">
            <w:pPr>
              <w:jc w:val="right"/>
              <w:rPr>
                <w:rFonts w:ascii="Tahoma"/>
              </w:rPr>
            </w:pPr>
            <w:r>
              <w:rPr>
                <w:rFonts w:ascii="Tahoma"/>
              </w:rPr>
              <w:t>-682 734</w:t>
            </w:r>
          </w:p>
        </w:tc>
        <w:tc>
          <w:tcPr>
            <w:tcW w:w="1134" w:type="dxa"/>
          </w:tcPr>
          <w:p w:rsidR="006E43F9" w:rsidRDefault="004D2AC8">
            <w:pPr>
              <w:jc w:val="right"/>
              <w:rPr>
                <w:rFonts w:ascii="Tahoma"/>
              </w:rPr>
            </w:pPr>
            <w:r>
              <w:rPr>
                <w:rFonts w:ascii="Tahoma"/>
              </w:rPr>
              <w:t>-37,32 %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rPr>
            </w:pPr>
            <w:r>
              <w:rPr>
                <w:rFonts w:ascii="Tahoma"/>
              </w:rPr>
              <w:t>Subventions d'exploitation</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r w:rsidR="006E43F9">
        <w:tc>
          <w:tcPr>
            <w:tcW w:w="2551" w:type="dxa"/>
          </w:tcPr>
          <w:p w:rsidR="006E43F9" w:rsidRDefault="004D2AC8">
            <w:pPr>
              <w:rPr>
                <w:rFonts w:ascii="Tahoma"/>
              </w:rPr>
            </w:pPr>
            <w:r>
              <w:rPr>
                <w:rFonts w:ascii="Tahoma"/>
              </w:rPr>
              <w:t>Autres produits</w:t>
            </w:r>
          </w:p>
        </w:tc>
        <w:tc>
          <w:tcPr>
            <w:tcW w:w="1984" w:type="dxa"/>
          </w:tcPr>
          <w:p w:rsidR="006E43F9" w:rsidRDefault="004D2AC8">
            <w:pPr>
              <w:jc w:val="right"/>
              <w:rPr>
                <w:rFonts w:ascii="Tahoma" w:hAnsi="Tahoma"/>
              </w:rPr>
            </w:pPr>
            <w:r>
              <w:rPr>
                <w:rFonts w:ascii="Tahoma" w:hAnsi="Tahoma"/>
              </w:rPr>
              <w:t xml:space="preserve">   353 141 €</w:t>
            </w:r>
          </w:p>
        </w:tc>
        <w:tc>
          <w:tcPr>
            <w:tcW w:w="1984" w:type="dxa"/>
          </w:tcPr>
          <w:p w:rsidR="006E43F9" w:rsidRDefault="004D2AC8">
            <w:pPr>
              <w:jc w:val="right"/>
              <w:rPr>
                <w:rFonts w:ascii="Tahoma" w:hAnsi="Tahoma"/>
              </w:rPr>
            </w:pPr>
            <w:r>
              <w:rPr>
                <w:rFonts w:ascii="Tahoma" w:hAnsi="Tahoma"/>
              </w:rPr>
              <w:t xml:space="preserve">   878 100 €</w:t>
            </w:r>
          </w:p>
        </w:tc>
        <w:tc>
          <w:tcPr>
            <w:tcW w:w="1984" w:type="dxa"/>
          </w:tcPr>
          <w:p w:rsidR="006E43F9" w:rsidRDefault="004D2AC8">
            <w:pPr>
              <w:jc w:val="right"/>
              <w:rPr>
                <w:rFonts w:ascii="Tahoma" w:hAnsi="Tahoma"/>
              </w:rPr>
            </w:pPr>
            <w:r>
              <w:rPr>
                <w:rFonts w:ascii="Tahoma" w:hAnsi="Tahoma"/>
              </w:rPr>
              <w:t xml:space="preserve">  -524 959 €</w:t>
            </w:r>
          </w:p>
        </w:tc>
      </w:tr>
      <w:tr w:rsidR="006E43F9">
        <w:tc>
          <w:tcPr>
            <w:tcW w:w="2551" w:type="dxa"/>
          </w:tcPr>
          <w:p w:rsidR="006E43F9" w:rsidRDefault="004D2AC8">
            <w:pPr>
              <w:rPr>
                <w:rFonts w:ascii="Tahoma"/>
              </w:rPr>
            </w:pPr>
            <w:r>
              <w:rPr>
                <w:rFonts w:ascii="Tahoma"/>
              </w:rPr>
              <w:t>Autres charges</w:t>
            </w:r>
          </w:p>
        </w:tc>
        <w:tc>
          <w:tcPr>
            <w:tcW w:w="1984" w:type="dxa"/>
          </w:tcPr>
          <w:p w:rsidR="006E43F9" w:rsidRDefault="004D2AC8">
            <w:pPr>
              <w:jc w:val="right"/>
              <w:rPr>
                <w:rFonts w:ascii="Tahoma" w:hAnsi="Tahoma"/>
              </w:rPr>
            </w:pPr>
            <w:r>
              <w:rPr>
                <w:rFonts w:ascii="Tahoma" w:hAnsi="Tahoma"/>
              </w:rPr>
              <w:t xml:space="preserve">   477 950 €</w:t>
            </w:r>
          </w:p>
        </w:tc>
        <w:tc>
          <w:tcPr>
            <w:tcW w:w="1984" w:type="dxa"/>
          </w:tcPr>
          <w:p w:rsidR="006E43F9" w:rsidRDefault="004D2AC8">
            <w:pPr>
              <w:jc w:val="right"/>
              <w:rPr>
                <w:rFonts w:ascii="Tahoma" w:hAnsi="Tahoma"/>
              </w:rPr>
            </w:pPr>
            <w:r>
              <w:rPr>
                <w:rFonts w:ascii="Tahoma" w:hAnsi="Tahoma"/>
              </w:rPr>
              <w:t xml:space="preserve"> 1 423 019 €</w:t>
            </w:r>
          </w:p>
        </w:tc>
        <w:tc>
          <w:tcPr>
            <w:tcW w:w="1984" w:type="dxa"/>
          </w:tcPr>
          <w:p w:rsidR="006E43F9" w:rsidRDefault="004D2AC8">
            <w:pPr>
              <w:jc w:val="right"/>
              <w:rPr>
                <w:rFonts w:ascii="Tahoma" w:hAnsi="Tahoma"/>
              </w:rPr>
            </w:pPr>
            <w:r>
              <w:rPr>
                <w:rFonts w:ascii="Tahoma" w:hAnsi="Tahoma"/>
              </w:rPr>
              <w:t xml:space="preserve">  -945 068 €</w:t>
            </w:r>
          </w:p>
        </w:tc>
      </w:tr>
      <w:tr w:rsidR="006E43F9">
        <w:tc>
          <w:tcPr>
            <w:tcW w:w="2551" w:type="dxa"/>
          </w:tcPr>
          <w:p w:rsidR="006E43F9" w:rsidRDefault="004D2AC8">
            <w:pPr>
              <w:rPr>
                <w:rFonts w:ascii="Tahoma"/>
              </w:rPr>
            </w:pPr>
            <w:r>
              <w:rPr>
                <w:rFonts w:ascii="Tahoma"/>
              </w:rPr>
              <w:t>Transferts de charges exploitation</w:t>
            </w:r>
          </w:p>
        </w:tc>
        <w:tc>
          <w:tcPr>
            <w:tcW w:w="1984" w:type="dxa"/>
          </w:tcPr>
          <w:p w:rsidR="006E43F9" w:rsidRDefault="004D2AC8">
            <w:pPr>
              <w:jc w:val="right"/>
              <w:rPr>
                <w:rFonts w:ascii="Tahoma" w:hAnsi="Tahoma"/>
              </w:rPr>
            </w:pPr>
            <w:r>
              <w:rPr>
                <w:rFonts w:ascii="Tahoma" w:hAnsi="Tahoma"/>
              </w:rPr>
              <w:t xml:space="preserve">    56 879 €</w:t>
            </w:r>
          </w:p>
        </w:tc>
        <w:tc>
          <w:tcPr>
            <w:tcW w:w="1984" w:type="dxa"/>
          </w:tcPr>
          <w:p w:rsidR="006E43F9" w:rsidRDefault="004D2AC8">
            <w:pPr>
              <w:jc w:val="right"/>
              <w:rPr>
                <w:rFonts w:ascii="Tahoma" w:hAnsi="Tahoma"/>
              </w:rPr>
            </w:pPr>
            <w:r>
              <w:rPr>
                <w:rFonts w:ascii="Tahoma" w:hAnsi="Tahoma"/>
              </w:rPr>
              <w:t xml:space="preserve">    37 637 €</w:t>
            </w:r>
          </w:p>
        </w:tc>
        <w:tc>
          <w:tcPr>
            <w:tcW w:w="1984" w:type="dxa"/>
          </w:tcPr>
          <w:p w:rsidR="006E43F9" w:rsidRDefault="004D2AC8">
            <w:pPr>
              <w:jc w:val="right"/>
              <w:rPr>
                <w:rFonts w:ascii="Tahoma" w:hAnsi="Tahoma"/>
              </w:rPr>
            </w:pPr>
            <w:r>
              <w:rPr>
                <w:rFonts w:ascii="Tahoma" w:hAnsi="Tahoma"/>
              </w:rPr>
              <w:t xml:space="preserve">    19 242 €</w:t>
            </w:r>
          </w:p>
        </w:tc>
      </w:tr>
      <w:tr w:rsidR="006E43F9">
        <w:tc>
          <w:tcPr>
            <w:tcW w:w="2551" w:type="dxa"/>
          </w:tcPr>
          <w:p w:rsidR="006E43F9" w:rsidRDefault="004D2AC8">
            <w:pPr>
              <w:rPr>
                <w:rFonts w:ascii="Tahoma"/>
              </w:rPr>
            </w:pPr>
            <w:r>
              <w:rPr>
                <w:rFonts w:ascii="Tahoma"/>
              </w:rPr>
              <w:t>Produits exceptionnels</w:t>
            </w:r>
          </w:p>
        </w:tc>
        <w:tc>
          <w:tcPr>
            <w:tcW w:w="1984" w:type="dxa"/>
          </w:tcPr>
          <w:p w:rsidR="006E43F9" w:rsidRDefault="004D2AC8">
            <w:pPr>
              <w:jc w:val="right"/>
              <w:rPr>
                <w:rFonts w:ascii="Tahoma" w:hAnsi="Tahoma"/>
              </w:rPr>
            </w:pPr>
            <w:r>
              <w:rPr>
                <w:rFonts w:ascii="Tahoma" w:hAnsi="Tahoma"/>
              </w:rPr>
              <w:t xml:space="preserve">   596 999 €</w:t>
            </w:r>
          </w:p>
        </w:tc>
        <w:tc>
          <w:tcPr>
            <w:tcW w:w="1984" w:type="dxa"/>
          </w:tcPr>
          <w:p w:rsidR="006E43F9" w:rsidRDefault="004D2AC8">
            <w:pPr>
              <w:jc w:val="right"/>
              <w:rPr>
                <w:rFonts w:ascii="Tahoma" w:hAnsi="Tahoma"/>
              </w:rPr>
            </w:pPr>
            <w:r>
              <w:rPr>
                <w:rFonts w:ascii="Tahoma" w:hAnsi="Tahoma"/>
              </w:rPr>
              <w:t xml:space="preserve">   595 082 €</w:t>
            </w:r>
          </w:p>
        </w:tc>
        <w:tc>
          <w:tcPr>
            <w:tcW w:w="1984" w:type="dxa"/>
          </w:tcPr>
          <w:p w:rsidR="006E43F9" w:rsidRDefault="004D2AC8">
            <w:pPr>
              <w:jc w:val="right"/>
              <w:rPr>
                <w:rFonts w:ascii="Tahoma" w:hAnsi="Tahoma"/>
              </w:rPr>
            </w:pPr>
            <w:r>
              <w:rPr>
                <w:rFonts w:ascii="Tahoma" w:hAnsi="Tahoma"/>
              </w:rPr>
              <w:t xml:space="preserve">     1 917 €</w:t>
            </w:r>
          </w:p>
        </w:tc>
      </w:tr>
      <w:tr w:rsidR="006E43F9">
        <w:tc>
          <w:tcPr>
            <w:tcW w:w="2551" w:type="dxa"/>
          </w:tcPr>
          <w:p w:rsidR="006E43F9" w:rsidRDefault="004D2AC8">
            <w:pPr>
              <w:rPr>
                <w:rFonts w:ascii="Tahoma"/>
              </w:rPr>
            </w:pPr>
            <w:r>
              <w:rPr>
                <w:rFonts w:ascii="Tahoma"/>
              </w:rPr>
              <w:t>Charges exceptionnelles</w:t>
            </w:r>
          </w:p>
        </w:tc>
        <w:tc>
          <w:tcPr>
            <w:tcW w:w="1984" w:type="dxa"/>
          </w:tcPr>
          <w:p w:rsidR="006E43F9" w:rsidRDefault="004D2AC8">
            <w:pPr>
              <w:jc w:val="right"/>
              <w:rPr>
                <w:rFonts w:ascii="Tahoma" w:hAnsi="Tahoma"/>
              </w:rPr>
            </w:pPr>
            <w:r>
              <w:rPr>
                <w:rFonts w:ascii="Tahoma" w:hAnsi="Tahoma"/>
              </w:rPr>
              <w:t xml:space="preserve"> 1 146 751 €</w:t>
            </w:r>
          </w:p>
        </w:tc>
        <w:tc>
          <w:tcPr>
            <w:tcW w:w="1984" w:type="dxa"/>
          </w:tcPr>
          <w:p w:rsidR="006E43F9" w:rsidRDefault="004D2AC8">
            <w:pPr>
              <w:jc w:val="right"/>
              <w:rPr>
                <w:rFonts w:ascii="Tahoma" w:hAnsi="Tahoma"/>
              </w:rPr>
            </w:pPr>
            <w:r>
              <w:rPr>
                <w:rFonts w:ascii="Tahoma" w:hAnsi="Tahoma"/>
              </w:rPr>
              <w:t xml:space="preserve"> 1 829 485 €</w:t>
            </w:r>
          </w:p>
        </w:tc>
        <w:tc>
          <w:tcPr>
            <w:tcW w:w="1984" w:type="dxa"/>
          </w:tcPr>
          <w:p w:rsidR="006E43F9" w:rsidRDefault="004D2AC8">
            <w:pPr>
              <w:jc w:val="right"/>
              <w:rPr>
                <w:rFonts w:ascii="Tahoma" w:hAnsi="Tahoma"/>
              </w:rPr>
            </w:pPr>
            <w:r>
              <w:rPr>
                <w:rFonts w:ascii="Tahoma" w:hAnsi="Tahoma"/>
              </w:rPr>
              <w:t xml:space="preserve">  -682 734 €</w:t>
            </w:r>
          </w:p>
        </w:tc>
      </w:tr>
    </w:tbl>
    <w:p w:rsidR="006E43F9" w:rsidRDefault="006E43F9"/>
    <w:p w:rsidR="006E43F9" w:rsidRPr="00E22267" w:rsidRDefault="00E22267">
      <w:pPr>
        <w:rPr>
          <w:rFonts w:ascii="Tahoma" w:hAnsi="Tahoma" w:cs="Tahoma"/>
        </w:rPr>
      </w:pPr>
      <w:r w:rsidRPr="00E22267">
        <w:rPr>
          <w:rFonts w:ascii="Tahoma" w:hAnsi="Tahoma" w:cs="Tahoma"/>
        </w:rPr>
        <w:t>Baisse des autres produits liée à diminution des gains de change – K€514</w:t>
      </w:r>
    </w:p>
    <w:p w:rsidR="00E22267" w:rsidRDefault="00E22267">
      <w:pPr>
        <w:rPr>
          <w:rFonts w:ascii="Tahoma" w:hAnsi="Tahoma" w:cs="Tahoma"/>
        </w:rPr>
      </w:pPr>
      <w:r w:rsidRPr="00E22267">
        <w:rPr>
          <w:rFonts w:ascii="Tahoma" w:hAnsi="Tahoma" w:cs="Tahoma"/>
        </w:rPr>
        <w:t>Baisse des autres charges liée à la diminution des pertes sur créances (- 1 118 K€) compensée par une reprise de provision pour dépréciation de créance pour K</w:t>
      </w:r>
      <w:r>
        <w:rPr>
          <w:rFonts w:ascii="Tahoma" w:hAnsi="Tahoma" w:cs="Tahoma"/>
        </w:rPr>
        <w:t xml:space="preserve">€ </w:t>
      </w:r>
      <w:r w:rsidRPr="00E22267">
        <w:rPr>
          <w:rFonts w:ascii="Tahoma" w:hAnsi="Tahoma" w:cs="Tahoma"/>
        </w:rPr>
        <w:t>1</w:t>
      </w:r>
      <w:r w:rsidR="000F1DA7">
        <w:rPr>
          <w:rFonts w:ascii="Tahoma" w:hAnsi="Tahoma" w:cs="Tahoma"/>
        </w:rPr>
        <w:t> </w:t>
      </w:r>
      <w:r w:rsidRPr="00E22267">
        <w:rPr>
          <w:rFonts w:ascii="Tahoma" w:hAnsi="Tahoma" w:cs="Tahoma"/>
        </w:rPr>
        <w:t>091</w:t>
      </w:r>
    </w:p>
    <w:p w:rsidR="000F1DA7" w:rsidRPr="00E22267" w:rsidRDefault="000F1DA7">
      <w:pPr>
        <w:rPr>
          <w:rFonts w:ascii="Tahoma" w:hAnsi="Tahoma" w:cs="Tahoma"/>
        </w:rPr>
      </w:pPr>
      <w:r w:rsidRPr="000F1DA7">
        <w:rPr>
          <w:rFonts w:ascii="Tahoma" w:hAnsi="Tahoma" w:cs="Tahoma"/>
          <w:highlight w:val="yellow"/>
        </w:rPr>
        <w:t>Donner une information sur les charges et produits exceptionnels</w:t>
      </w:r>
    </w:p>
    <w:p w:rsidR="006E43F9" w:rsidRDefault="006E43F9"/>
    <w:p w:rsidR="006E43F9" w:rsidRDefault="004D2AC8">
      <w:r>
        <w:rPr>
          <w:rFonts w:ascii="Tahoma"/>
          <w:b/>
        </w:rPr>
        <w:t>P.  ASSOCIES &amp; CPTES COURANTS</w:t>
      </w:r>
    </w:p>
    <w:p w:rsidR="006E43F9" w:rsidRDefault="006E43F9"/>
    <w:p w:rsidR="006E43F9" w:rsidRDefault="004D2AC8">
      <w:r>
        <w:rPr>
          <w:rFonts w:ascii="Tahoma"/>
          <w:u w:val="single"/>
        </w:rPr>
        <w:t>Rubriques du cycle</w:t>
      </w:r>
    </w:p>
    <w:p w:rsidR="006E43F9" w:rsidRDefault="006E43F9"/>
    <w:tbl>
      <w:tblPr>
        <w:tblStyle w:val="Grilledutableau"/>
        <w:tblW w:w="0" w:type="auto"/>
        <w:tblLook w:val="04A0" w:firstRow="1" w:lastRow="0" w:firstColumn="1" w:lastColumn="0" w:noHBand="0" w:noVBand="1"/>
      </w:tblPr>
      <w:tblGrid>
        <w:gridCol w:w="3058"/>
        <w:gridCol w:w="1663"/>
        <w:gridCol w:w="1663"/>
        <w:gridCol w:w="1544"/>
        <w:gridCol w:w="1134"/>
      </w:tblGrid>
      <w:tr w:rsidR="006E43F9">
        <w:tc>
          <w:tcPr>
            <w:tcW w:w="3402" w:type="dxa"/>
            <w:shd w:val="clear" w:color="auto" w:fill="C0C0C0"/>
          </w:tcPr>
          <w:p w:rsidR="006E43F9" w:rsidRDefault="004D2AC8">
            <w:pPr>
              <w:jc w:val="center"/>
              <w:rPr>
                <w:rFonts w:ascii="Tahoma"/>
                <w:b/>
              </w:rPr>
            </w:pPr>
            <w:r>
              <w:rPr>
                <w:rFonts w:ascii="Tahoma"/>
                <w:b/>
              </w:rPr>
              <w:t>Bilan</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CC débiteurs</w:t>
            </w:r>
          </w:p>
        </w:tc>
        <w:tc>
          <w:tcPr>
            <w:tcW w:w="1701" w:type="dxa"/>
          </w:tcPr>
          <w:p w:rsidR="006E43F9" w:rsidRDefault="004D2AC8">
            <w:pPr>
              <w:jc w:val="right"/>
              <w:rPr>
                <w:rFonts w:ascii="Tahoma"/>
              </w:rPr>
            </w:pPr>
            <w:r>
              <w:rPr>
                <w:rFonts w:ascii="Tahoma"/>
              </w:rPr>
              <w:t>141 149</w:t>
            </w:r>
          </w:p>
        </w:tc>
        <w:tc>
          <w:tcPr>
            <w:tcW w:w="1701" w:type="dxa"/>
          </w:tcPr>
          <w:p w:rsidR="006E43F9" w:rsidRDefault="004D2AC8">
            <w:pPr>
              <w:jc w:val="right"/>
              <w:rPr>
                <w:rFonts w:ascii="Tahoma"/>
              </w:rPr>
            </w:pPr>
            <w:r>
              <w:rPr>
                <w:rFonts w:ascii="Tahoma"/>
              </w:rPr>
              <w:t>196 494</w:t>
            </w:r>
          </w:p>
        </w:tc>
        <w:tc>
          <w:tcPr>
            <w:tcW w:w="1701" w:type="dxa"/>
          </w:tcPr>
          <w:p w:rsidR="006E43F9" w:rsidRDefault="004D2AC8">
            <w:pPr>
              <w:jc w:val="right"/>
              <w:rPr>
                <w:rFonts w:ascii="Tahoma"/>
              </w:rPr>
            </w:pPr>
            <w:r>
              <w:rPr>
                <w:rFonts w:ascii="Tahoma"/>
              </w:rPr>
              <w:t>-55 345</w:t>
            </w:r>
          </w:p>
        </w:tc>
        <w:tc>
          <w:tcPr>
            <w:tcW w:w="1134" w:type="dxa"/>
          </w:tcPr>
          <w:p w:rsidR="006E43F9" w:rsidRDefault="004D2AC8">
            <w:pPr>
              <w:jc w:val="right"/>
              <w:rPr>
                <w:rFonts w:ascii="Tahoma"/>
              </w:rPr>
            </w:pPr>
            <w:r>
              <w:rPr>
                <w:rFonts w:ascii="Tahoma"/>
              </w:rPr>
              <w:t>-28,17 %</w:t>
            </w:r>
          </w:p>
        </w:tc>
      </w:tr>
      <w:tr w:rsidR="006E43F9">
        <w:tc>
          <w:tcPr>
            <w:tcW w:w="3402" w:type="dxa"/>
          </w:tcPr>
          <w:p w:rsidR="006E43F9" w:rsidRDefault="004D2AC8">
            <w:pPr>
              <w:rPr>
                <w:rFonts w:ascii="Tahoma" w:hAnsi="Tahoma"/>
              </w:rPr>
            </w:pPr>
            <w:r>
              <w:rPr>
                <w:rFonts w:ascii="Tahoma" w:hAnsi="Tahoma"/>
              </w:rPr>
              <w:t>CC créditeurs</w:t>
            </w:r>
          </w:p>
        </w:tc>
        <w:tc>
          <w:tcPr>
            <w:tcW w:w="1701" w:type="dxa"/>
          </w:tcPr>
          <w:p w:rsidR="006E43F9" w:rsidRDefault="004D2AC8">
            <w:pPr>
              <w:jc w:val="right"/>
              <w:rPr>
                <w:rFonts w:ascii="Tahoma"/>
              </w:rPr>
            </w:pPr>
            <w:r>
              <w:rPr>
                <w:rFonts w:ascii="Tahoma"/>
              </w:rPr>
              <w:t>43 425</w:t>
            </w:r>
          </w:p>
        </w:tc>
        <w:tc>
          <w:tcPr>
            <w:tcW w:w="1701" w:type="dxa"/>
          </w:tcPr>
          <w:p w:rsidR="006E43F9" w:rsidRDefault="004D2AC8">
            <w:pPr>
              <w:jc w:val="right"/>
              <w:rPr>
                <w:rFonts w:ascii="Tahoma"/>
              </w:rPr>
            </w:pPr>
            <w:r>
              <w:rPr>
                <w:rFonts w:ascii="Tahoma"/>
              </w:rPr>
              <w:t>62 844</w:t>
            </w:r>
          </w:p>
        </w:tc>
        <w:tc>
          <w:tcPr>
            <w:tcW w:w="1701" w:type="dxa"/>
          </w:tcPr>
          <w:p w:rsidR="006E43F9" w:rsidRDefault="004D2AC8">
            <w:pPr>
              <w:jc w:val="right"/>
              <w:rPr>
                <w:rFonts w:ascii="Tahoma"/>
              </w:rPr>
            </w:pPr>
            <w:r>
              <w:rPr>
                <w:rFonts w:ascii="Tahoma"/>
              </w:rPr>
              <w:t>-19 419</w:t>
            </w:r>
          </w:p>
        </w:tc>
        <w:tc>
          <w:tcPr>
            <w:tcW w:w="1134" w:type="dxa"/>
          </w:tcPr>
          <w:p w:rsidR="006E43F9" w:rsidRDefault="004D2AC8">
            <w:pPr>
              <w:jc w:val="right"/>
              <w:rPr>
                <w:rFonts w:ascii="Tahoma"/>
              </w:rPr>
            </w:pPr>
            <w:r>
              <w:rPr>
                <w:rFonts w:ascii="Tahoma"/>
              </w:rPr>
              <w:t>-30,90 %</w:t>
            </w:r>
          </w:p>
        </w:tc>
      </w:tr>
      <w:tr w:rsidR="006E43F9">
        <w:tc>
          <w:tcPr>
            <w:tcW w:w="3402" w:type="dxa"/>
          </w:tcPr>
          <w:p w:rsidR="006E43F9" w:rsidRDefault="004D2AC8">
            <w:pPr>
              <w:rPr>
                <w:rFonts w:ascii="Tahoma" w:hAnsi="Tahoma"/>
              </w:rPr>
            </w:pPr>
            <w:r>
              <w:rPr>
                <w:rFonts w:ascii="Tahoma" w:hAnsi="Tahoma"/>
              </w:rPr>
              <w:t>CC Provisions pour dépréciation</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tbl>
      <w:tblPr>
        <w:tblStyle w:val="Grilledutableau"/>
        <w:tblW w:w="0" w:type="auto"/>
        <w:tblLook w:val="04A0" w:firstRow="1" w:lastRow="0" w:firstColumn="1" w:lastColumn="0" w:noHBand="0" w:noVBand="1"/>
      </w:tblPr>
      <w:tblGrid>
        <w:gridCol w:w="3044"/>
        <w:gridCol w:w="1665"/>
        <w:gridCol w:w="1665"/>
        <w:gridCol w:w="1554"/>
        <w:gridCol w:w="1134"/>
      </w:tblGrid>
      <w:tr w:rsidR="006E43F9">
        <w:tc>
          <w:tcPr>
            <w:tcW w:w="3402" w:type="dxa"/>
            <w:shd w:val="clear" w:color="auto" w:fill="C0C0C0"/>
          </w:tcPr>
          <w:p w:rsidR="006E43F9" w:rsidRDefault="004D2AC8">
            <w:pPr>
              <w:jc w:val="center"/>
              <w:rPr>
                <w:rFonts w:ascii="Tahoma" w:hAnsi="Tahoma"/>
                <w:b/>
              </w:rPr>
            </w:pPr>
            <w:r>
              <w:rPr>
                <w:rFonts w:ascii="Tahoma" w:hAnsi="Tahoma"/>
                <w:b/>
              </w:rPr>
              <w:t>Résultat</w:t>
            </w:r>
          </w:p>
        </w:tc>
        <w:tc>
          <w:tcPr>
            <w:tcW w:w="1701" w:type="dxa"/>
            <w:shd w:val="clear" w:color="auto" w:fill="C0C0C0"/>
          </w:tcPr>
          <w:p w:rsidR="006E43F9" w:rsidRDefault="004D2AC8">
            <w:pPr>
              <w:jc w:val="center"/>
              <w:rPr>
                <w:rFonts w:ascii="Tahoma"/>
                <w:b/>
              </w:rPr>
            </w:pPr>
            <w:r>
              <w:rPr>
                <w:rFonts w:ascii="Tahoma"/>
                <w:b/>
              </w:rPr>
              <w:t>31/01/2024</w:t>
            </w:r>
          </w:p>
        </w:tc>
        <w:tc>
          <w:tcPr>
            <w:tcW w:w="1701" w:type="dxa"/>
            <w:shd w:val="clear" w:color="auto" w:fill="C0C0C0"/>
          </w:tcPr>
          <w:p w:rsidR="006E43F9" w:rsidRDefault="004D2AC8">
            <w:pPr>
              <w:jc w:val="center"/>
              <w:rPr>
                <w:rFonts w:ascii="Tahoma"/>
                <w:b/>
              </w:rPr>
            </w:pPr>
            <w:r>
              <w:rPr>
                <w:rFonts w:ascii="Tahoma"/>
                <w:b/>
              </w:rPr>
              <w:t>31/01/2023</w:t>
            </w:r>
          </w:p>
        </w:tc>
        <w:tc>
          <w:tcPr>
            <w:tcW w:w="1701" w:type="dxa"/>
            <w:shd w:val="clear" w:color="auto" w:fill="C0C0C0"/>
          </w:tcPr>
          <w:p w:rsidR="006E43F9" w:rsidRDefault="004D2AC8">
            <w:pPr>
              <w:jc w:val="center"/>
              <w:rPr>
                <w:rFonts w:ascii="Tahoma"/>
                <w:b/>
              </w:rPr>
            </w:pPr>
            <w:r>
              <w:rPr>
                <w:rFonts w:ascii="Tahoma"/>
                <w:b/>
              </w:rPr>
              <w:t>Ecart</w:t>
            </w:r>
          </w:p>
        </w:tc>
        <w:tc>
          <w:tcPr>
            <w:tcW w:w="1134" w:type="dxa"/>
            <w:shd w:val="clear" w:color="auto" w:fill="C0C0C0"/>
          </w:tcPr>
          <w:p w:rsidR="006E43F9" w:rsidRDefault="004D2AC8">
            <w:pPr>
              <w:jc w:val="center"/>
              <w:rPr>
                <w:rFonts w:ascii="Tahoma"/>
                <w:b/>
              </w:rPr>
            </w:pPr>
            <w:r>
              <w:rPr>
                <w:rFonts w:ascii="Tahoma"/>
                <w:b/>
              </w:rPr>
              <w:t>Variation</w:t>
            </w:r>
          </w:p>
        </w:tc>
      </w:tr>
      <w:tr w:rsidR="006E43F9">
        <w:tc>
          <w:tcPr>
            <w:tcW w:w="3402" w:type="dxa"/>
          </w:tcPr>
          <w:p w:rsidR="006E43F9" w:rsidRDefault="004D2AC8">
            <w:pPr>
              <w:rPr>
                <w:rFonts w:ascii="Tahoma" w:hAnsi="Tahoma"/>
              </w:rPr>
            </w:pPr>
            <w:r>
              <w:rPr>
                <w:rFonts w:ascii="Tahoma" w:hAnsi="Tahoma"/>
              </w:rPr>
              <w:t>Intérêts des comptes courants</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r w:rsidR="006E43F9">
        <w:tc>
          <w:tcPr>
            <w:tcW w:w="3402" w:type="dxa"/>
          </w:tcPr>
          <w:p w:rsidR="006E43F9" w:rsidRDefault="004D2AC8">
            <w:pPr>
              <w:rPr>
                <w:rFonts w:ascii="Tahoma" w:hAnsi="Tahoma"/>
              </w:rPr>
            </w:pPr>
            <w:r>
              <w:rPr>
                <w:rFonts w:ascii="Tahoma" w:hAnsi="Tahoma"/>
              </w:rPr>
              <w:t>Revenus de partic &amp; créances ratt</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701" w:type="dxa"/>
          </w:tcPr>
          <w:p w:rsidR="006E43F9" w:rsidRDefault="004D2AC8">
            <w:pPr>
              <w:jc w:val="right"/>
              <w:rPr>
                <w:rFonts w:ascii="Tahoma"/>
              </w:rPr>
            </w:pPr>
            <w:r>
              <w:rPr>
                <w:rFonts w:ascii="Tahoma"/>
              </w:rPr>
              <w:t>0</w:t>
            </w:r>
          </w:p>
        </w:tc>
        <w:tc>
          <w:tcPr>
            <w:tcW w:w="1134" w:type="dxa"/>
          </w:tcPr>
          <w:p w:rsidR="006E43F9" w:rsidRDefault="004D2AC8">
            <w:pPr>
              <w:jc w:val="right"/>
              <w:rPr>
                <w:rFonts w:ascii="Tahoma"/>
              </w:rPr>
            </w:pPr>
            <w:r>
              <w:rPr>
                <w:rFonts w:ascii="Tahoma"/>
              </w:rPr>
              <w:t>0,00 %</w:t>
            </w:r>
          </w:p>
        </w:tc>
      </w:tr>
    </w:tbl>
    <w:p w:rsidR="006E43F9" w:rsidRDefault="006E43F9"/>
    <w:p w:rsidR="006E43F9" w:rsidRDefault="006E43F9"/>
    <w:p w:rsidR="006E43F9" w:rsidRDefault="006E43F9"/>
    <w:p w:rsidR="006E43F9" w:rsidRDefault="004D2AC8">
      <w:r>
        <w:rPr>
          <w:rFonts w:ascii="Tahoma"/>
          <w:u w:val="single"/>
        </w:rPr>
        <w:t>Ratios du Cycle</w:t>
      </w:r>
    </w:p>
    <w:p w:rsidR="006E43F9" w:rsidRDefault="006E43F9"/>
    <w:p w:rsidR="006E43F9" w:rsidRDefault="006E43F9"/>
    <w:tbl>
      <w:tblPr>
        <w:tblStyle w:val="Grilledutableau"/>
        <w:tblW w:w="0" w:type="auto"/>
        <w:tblLook w:val="04A0" w:firstRow="1" w:lastRow="0" w:firstColumn="1" w:lastColumn="0" w:noHBand="0" w:noVBand="1"/>
      </w:tblPr>
      <w:tblGrid>
        <w:gridCol w:w="2551"/>
        <w:gridCol w:w="1984"/>
        <w:gridCol w:w="1984"/>
        <w:gridCol w:w="1984"/>
      </w:tblGrid>
      <w:tr w:rsidR="006E43F9">
        <w:tc>
          <w:tcPr>
            <w:tcW w:w="2551" w:type="dxa"/>
            <w:shd w:val="clear" w:color="auto" w:fill="C0C0C0"/>
          </w:tcPr>
          <w:p w:rsidR="006E43F9" w:rsidRDefault="004D2AC8">
            <w:pPr>
              <w:jc w:val="center"/>
              <w:rPr>
                <w:rFonts w:ascii="Tahoma"/>
                <w:b/>
              </w:rPr>
            </w:pPr>
            <w:r>
              <w:rPr>
                <w:rFonts w:ascii="Tahoma"/>
                <w:b/>
              </w:rPr>
              <w:t>Ratios</w:t>
            </w:r>
          </w:p>
        </w:tc>
        <w:tc>
          <w:tcPr>
            <w:tcW w:w="1984" w:type="dxa"/>
            <w:shd w:val="clear" w:color="auto" w:fill="C0C0C0"/>
          </w:tcPr>
          <w:p w:rsidR="006E43F9" w:rsidRDefault="004D2AC8">
            <w:pPr>
              <w:jc w:val="center"/>
              <w:rPr>
                <w:rFonts w:ascii="Tahoma"/>
                <w:b/>
              </w:rPr>
            </w:pPr>
            <w:r>
              <w:rPr>
                <w:rFonts w:ascii="Tahoma"/>
                <w:b/>
              </w:rPr>
              <w:t>31/01/2024</w:t>
            </w:r>
          </w:p>
        </w:tc>
        <w:tc>
          <w:tcPr>
            <w:tcW w:w="1984" w:type="dxa"/>
            <w:shd w:val="clear" w:color="auto" w:fill="C0C0C0"/>
          </w:tcPr>
          <w:p w:rsidR="006E43F9" w:rsidRDefault="004D2AC8">
            <w:pPr>
              <w:jc w:val="center"/>
              <w:rPr>
                <w:rFonts w:ascii="Tahoma"/>
                <w:b/>
              </w:rPr>
            </w:pPr>
            <w:r>
              <w:rPr>
                <w:rFonts w:ascii="Tahoma"/>
                <w:b/>
              </w:rPr>
              <w:t>31/01/2023</w:t>
            </w:r>
          </w:p>
        </w:tc>
        <w:tc>
          <w:tcPr>
            <w:tcW w:w="1984" w:type="dxa"/>
            <w:shd w:val="clear" w:color="auto" w:fill="C0C0C0"/>
          </w:tcPr>
          <w:p w:rsidR="006E43F9" w:rsidRDefault="004D2AC8">
            <w:pPr>
              <w:jc w:val="center"/>
              <w:rPr>
                <w:rFonts w:ascii="Tahoma"/>
                <w:b/>
              </w:rPr>
            </w:pPr>
            <w:r>
              <w:rPr>
                <w:rFonts w:ascii="Tahoma"/>
                <w:b/>
              </w:rPr>
              <w:t>Ecart</w:t>
            </w:r>
          </w:p>
        </w:tc>
      </w:tr>
      <w:tr w:rsidR="006E43F9">
        <w:tc>
          <w:tcPr>
            <w:tcW w:w="2551" w:type="dxa"/>
          </w:tcPr>
          <w:p w:rsidR="006E43F9" w:rsidRDefault="004D2AC8">
            <w:pPr>
              <w:rPr>
                <w:rFonts w:ascii="Tahoma" w:hAnsi="Tahoma"/>
              </w:rPr>
            </w:pPr>
            <w:r>
              <w:rPr>
                <w:rFonts w:ascii="Tahoma" w:hAnsi="Tahoma"/>
              </w:rPr>
              <w:t>C/C débiteurs</w:t>
            </w:r>
          </w:p>
        </w:tc>
        <w:tc>
          <w:tcPr>
            <w:tcW w:w="1984" w:type="dxa"/>
          </w:tcPr>
          <w:p w:rsidR="006E43F9" w:rsidRDefault="004D2AC8">
            <w:pPr>
              <w:jc w:val="right"/>
              <w:rPr>
                <w:rFonts w:ascii="Tahoma" w:hAnsi="Tahoma"/>
              </w:rPr>
            </w:pPr>
            <w:r>
              <w:rPr>
                <w:rFonts w:ascii="Tahoma" w:hAnsi="Tahoma"/>
              </w:rPr>
              <w:t xml:space="preserve">   141 149 €</w:t>
            </w:r>
          </w:p>
        </w:tc>
        <w:tc>
          <w:tcPr>
            <w:tcW w:w="1984" w:type="dxa"/>
          </w:tcPr>
          <w:p w:rsidR="006E43F9" w:rsidRDefault="004D2AC8">
            <w:pPr>
              <w:jc w:val="right"/>
              <w:rPr>
                <w:rFonts w:ascii="Tahoma" w:hAnsi="Tahoma"/>
              </w:rPr>
            </w:pPr>
            <w:r>
              <w:rPr>
                <w:rFonts w:ascii="Tahoma" w:hAnsi="Tahoma"/>
              </w:rPr>
              <w:t xml:space="preserve">   196 494 €</w:t>
            </w:r>
          </w:p>
        </w:tc>
        <w:tc>
          <w:tcPr>
            <w:tcW w:w="1984" w:type="dxa"/>
          </w:tcPr>
          <w:p w:rsidR="006E43F9" w:rsidRDefault="004D2AC8">
            <w:pPr>
              <w:jc w:val="right"/>
              <w:rPr>
                <w:rFonts w:ascii="Tahoma" w:hAnsi="Tahoma"/>
              </w:rPr>
            </w:pPr>
            <w:r>
              <w:rPr>
                <w:rFonts w:ascii="Tahoma" w:hAnsi="Tahoma"/>
              </w:rPr>
              <w:t xml:space="preserve">   -55 345 €</w:t>
            </w:r>
          </w:p>
        </w:tc>
      </w:tr>
      <w:tr w:rsidR="006E43F9">
        <w:tc>
          <w:tcPr>
            <w:tcW w:w="2551" w:type="dxa"/>
          </w:tcPr>
          <w:p w:rsidR="006E43F9" w:rsidRDefault="004D2AC8">
            <w:pPr>
              <w:rPr>
                <w:rFonts w:ascii="Tahoma" w:hAnsi="Tahoma"/>
              </w:rPr>
            </w:pPr>
            <w:r>
              <w:rPr>
                <w:rFonts w:ascii="Tahoma" w:hAnsi="Tahoma"/>
              </w:rPr>
              <w:t>C/C créditeurs</w:t>
            </w:r>
          </w:p>
        </w:tc>
        <w:tc>
          <w:tcPr>
            <w:tcW w:w="1984" w:type="dxa"/>
          </w:tcPr>
          <w:p w:rsidR="006E43F9" w:rsidRDefault="004D2AC8">
            <w:pPr>
              <w:jc w:val="right"/>
              <w:rPr>
                <w:rFonts w:ascii="Tahoma" w:hAnsi="Tahoma"/>
              </w:rPr>
            </w:pPr>
            <w:r>
              <w:rPr>
                <w:rFonts w:ascii="Tahoma" w:hAnsi="Tahoma"/>
              </w:rPr>
              <w:t xml:space="preserve">    43 425 €</w:t>
            </w:r>
          </w:p>
        </w:tc>
        <w:tc>
          <w:tcPr>
            <w:tcW w:w="1984" w:type="dxa"/>
          </w:tcPr>
          <w:p w:rsidR="006E43F9" w:rsidRDefault="004D2AC8">
            <w:pPr>
              <w:jc w:val="right"/>
              <w:rPr>
                <w:rFonts w:ascii="Tahoma" w:hAnsi="Tahoma"/>
              </w:rPr>
            </w:pPr>
            <w:r>
              <w:rPr>
                <w:rFonts w:ascii="Tahoma" w:hAnsi="Tahoma"/>
              </w:rPr>
              <w:t xml:space="preserve">    62 844 €</w:t>
            </w:r>
          </w:p>
        </w:tc>
        <w:tc>
          <w:tcPr>
            <w:tcW w:w="1984" w:type="dxa"/>
          </w:tcPr>
          <w:p w:rsidR="006E43F9" w:rsidRDefault="004D2AC8">
            <w:pPr>
              <w:jc w:val="right"/>
              <w:rPr>
                <w:rFonts w:ascii="Tahoma" w:hAnsi="Tahoma"/>
              </w:rPr>
            </w:pPr>
            <w:r>
              <w:rPr>
                <w:rFonts w:ascii="Tahoma" w:hAnsi="Tahoma"/>
              </w:rPr>
              <w:t xml:space="preserve">   -19 419 €</w:t>
            </w:r>
          </w:p>
        </w:tc>
      </w:tr>
      <w:tr w:rsidR="006E43F9">
        <w:tc>
          <w:tcPr>
            <w:tcW w:w="2551" w:type="dxa"/>
          </w:tcPr>
          <w:p w:rsidR="006E43F9" w:rsidRDefault="004D2AC8">
            <w:pPr>
              <w:rPr>
                <w:rFonts w:ascii="Tahoma" w:hAnsi="Tahoma"/>
              </w:rPr>
            </w:pPr>
            <w:r>
              <w:rPr>
                <w:rFonts w:ascii="Tahoma" w:hAnsi="Tahoma"/>
              </w:rPr>
              <w:t>Intérêts des comptes courants</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r w:rsidR="006E43F9">
        <w:tc>
          <w:tcPr>
            <w:tcW w:w="2551" w:type="dxa"/>
          </w:tcPr>
          <w:p w:rsidR="006E43F9" w:rsidRDefault="004D2AC8">
            <w:pPr>
              <w:rPr>
                <w:rFonts w:ascii="Tahoma" w:hAnsi="Tahoma"/>
              </w:rPr>
            </w:pPr>
            <w:r>
              <w:rPr>
                <w:rFonts w:ascii="Tahoma" w:hAnsi="Tahoma"/>
              </w:rPr>
              <w:t>Revenus de partic &amp; créances ratt</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c>
          <w:tcPr>
            <w:tcW w:w="1984" w:type="dxa"/>
          </w:tcPr>
          <w:p w:rsidR="006E43F9" w:rsidRDefault="004D2AC8">
            <w:pPr>
              <w:jc w:val="right"/>
              <w:rPr>
                <w:rFonts w:ascii="Tahoma" w:hAnsi="Tahoma"/>
              </w:rPr>
            </w:pPr>
            <w:r>
              <w:rPr>
                <w:rFonts w:ascii="Tahoma" w:hAnsi="Tahoma"/>
              </w:rPr>
              <w:t xml:space="preserve">         0 €</w:t>
            </w:r>
          </w:p>
        </w:tc>
      </w:tr>
    </w:tbl>
    <w:p w:rsidR="006E43F9" w:rsidRDefault="006E43F9"/>
    <w:p w:rsidR="006E43F9" w:rsidRDefault="006E43F9"/>
    <w:p w:rsidR="006E43F9" w:rsidRDefault="006E43F9"/>
    <w:p w:rsidR="006E43F9" w:rsidRDefault="004D2AC8">
      <w:r>
        <w:rPr>
          <w:rFonts w:ascii="Tahoma"/>
          <w:u w:val="single"/>
        </w:rPr>
        <w:t>Conclusion :</w:t>
      </w:r>
    </w:p>
    <w:p w:rsidR="006E43F9" w:rsidRDefault="006E43F9"/>
    <w:p w:rsidR="006E43F9" w:rsidRPr="00277DB9" w:rsidRDefault="00E22267">
      <w:pPr>
        <w:rPr>
          <w:rFonts w:ascii="Tahoma" w:hAnsi="Tahoma" w:cs="Tahoma"/>
        </w:rPr>
      </w:pPr>
      <w:r w:rsidRPr="00277DB9">
        <w:rPr>
          <w:rFonts w:ascii="Tahoma" w:hAnsi="Tahoma" w:cs="Tahoma"/>
          <w:highlight w:val="yellow"/>
        </w:rPr>
        <w:t>Les C/C débiteurs correspondent aux avances faites à la filiale belge lesquelles sont dépréciées.</w:t>
      </w:r>
    </w:p>
    <w:p w:rsidR="006E43F9" w:rsidRDefault="006E43F9"/>
    <w:p w:rsidR="006E43F9" w:rsidRDefault="006E43F9"/>
    <w:p w:rsidR="004114FF" w:rsidRPr="004F23C6" w:rsidRDefault="004114FF">
      <w:pPr>
        <w:pStyle w:val="Titre1"/>
        <w:numPr>
          <w:ilvl w:val="12"/>
          <w:numId w:val="0"/>
        </w:numPr>
        <w:jc w:val="left"/>
        <w:rPr>
          <w:rFonts w:ascii="Tahoma" w:hAnsi="Tahoma" w:cs="Tahoma"/>
        </w:rPr>
      </w:pPr>
    </w:p>
    <w:p w:rsidR="004114FF" w:rsidRPr="004F23C6" w:rsidRDefault="004114FF">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bookmarkStart w:id="46" w:name="_Toc50119178"/>
      <w:r w:rsidRPr="004F23C6">
        <w:rPr>
          <w:rFonts w:ascii="Tahoma" w:hAnsi="Tahoma" w:cs="Tahoma"/>
          <w:sz w:val="24"/>
          <w:szCs w:val="24"/>
        </w:rPr>
        <w:t>IDENTIFICATION ET APPRECIATION DU RISQUE D’ANOMALIES SIGNIFICATIVES</w:t>
      </w:r>
      <w:bookmarkEnd w:id="46"/>
    </w:p>
    <w:p w:rsidR="004114FF" w:rsidRPr="004F23C6" w:rsidRDefault="004114FF">
      <w:pPr>
        <w:numPr>
          <w:ilvl w:val="12"/>
          <w:numId w:val="0"/>
        </w:numPr>
        <w:ind w:left="720"/>
        <w:jc w:val="both"/>
        <w:rPr>
          <w:rFonts w:ascii="Tahoma" w:hAnsi="Tahoma" w:cs="Tahoma"/>
        </w:rPr>
      </w:pPr>
    </w:p>
    <w:p w:rsidR="004114FF" w:rsidRPr="004F23C6" w:rsidRDefault="004114FF">
      <w:pPr>
        <w:numPr>
          <w:ilvl w:val="12"/>
          <w:numId w:val="0"/>
        </w:numPr>
        <w:ind w:left="720"/>
        <w:jc w:val="both"/>
        <w:rPr>
          <w:rFonts w:ascii="Tahoma" w:hAnsi="Tahoma" w:cs="Tahoma"/>
        </w:rPr>
      </w:pPr>
    </w:p>
    <w:p w:rsidR="004114FF" w:rsidRPr="004F23C6" w:rsidRDefault="004114FF">
      <w:pPr>
        <w:pStyle w:val="Titre2"/>
        <w:numPr>
          <w:ilvl w:val="1"/>
          <w:numId w:val="8"/>
        </w:numPr>
        <w:tabs>
          <w:tab w:val="left" w:pos="0"/>
        </w:tabs>
        <w:ind w:left="851" w:hanging="567"/>
        <w:rPr>
          <w:rFonts w:ascii="Tahoma" w:hAnsi="Tahoma" w:cs="Tahoma"/>
          <w:b/>
          <w:szCs w:val="22"/>
        </w:rPr>
      </w:pPr>
      <w:bookmarkStart w:id="47" w:name="_Toc50119179"/>
      <w:r w:rsidRPr="004F23C6">
        <w:rPr>
          <w:rFonts w:ascii="Tahoma" w:hAnsi="Tahoma" w:cs="Tahoma"/>
          <w:b/>
          <w:szCs w:val="22"/>
        </w:rPr>
        <w:t>Au niveau des comptes pris dans leur ensemble</w:t>
      </w:r>
      <w:bookmarkEnd w:id="47"/>
    </w:p>
    <w:p w:rsidR="004114FF" w:rsidRPr="009A3F69" w:rsidRDefault="004114FF">
      <w:pPr>
        <w:numPr>
          <w:ilvl w:val="12"/>
          <w:numId w:val="0"/>
        </w:numPr>
        <w:jc w:val="both"/>
        <w:rPr>
          <w:rFonts w:ascii="Tahoma" w:hAnsi="Tahoma" w:cs="Tahoma"/>
          <w:color w:val="000000"/>
        </w:rPr>
      </w:pPr>
    </w:p>
    <w:p w:rsidR="00004F20" w:rsidRDefault="00004F20">
      <w:bookmarkStart w:id="48" w:name="GEN_SYNTH_RISQUESDIFFUS"/>
      <w:bookmarkEnd w:id="48"/>
      <w:r>
        <w:rPr>
          <w:rFonts w:ascii="Tahoma"/>
          <w:b/>
          <w:color w:val="00A156"/>
        </w:rPr>
        <w:t>ENTITE ET SON ENVIRONNEMENT : Risque Faible</w:t>
      </w:r>
    </w:p>
    <w:p w:rsidR="006E43F9" w:rsidRDefault="006E43F9"/>
    <w:p w:rsidR="006E43F9" w:rsidRDefault="000F1DA7">
      <w:r>
        <w:rPr>
          <w:rFonts w:ascii="Tahoma" w:hAnsi="Tahoma"/>
        </w:rPr>
        <w:t>L</w:t>
      </w:r>
      <w:r w:rsidR="004D2AC8">
        <w:rPr>
          <w:rFonts w:ascii="Tahoma" w:hAnsi="Tahoma"/>
        </w:rPr>
        <w:t xml:space="preserve">e secteur du textile est </w:t>
      </w:r>
      <w:r>
        <w:rPr>
          <w:rFonts w:ascii="Tahoma" w:hAnsi="Tahoma"/>
        </w:rPr>
        <w:t>très</w:t>
      </w:r>
      <w:r w:rsidR="004D2AC8">
        <w:rPr>
          <w:rFonts w:ascii="Tahoma" w:hAnsi="Tahoma"/>
        </w:rPr>
        <w:t xml:space="preserve"> concurrentiel. De nombreux acteurs sont ou ont été en difficulté</w:t>
      </w:r>
    </w:p>
    <w:p w:rsidR="006E43F9" w:rsidRDefault="006E43F9"/>
    <w:p w:rsidR="006E43F9" w:rsidRDefault="004D2AC8">
      <w:r>
        <w:rPr>
          <w:rFonts w:ascii="Tahoma" w:hAnsi="Tahoma"/>
        </w:rPr>
        <w:t>Développement de la vente sur le net et progression de "l'occasion" : VINTED</w:t>
      </w:r>
    </w:p>
    <w:p w:rsidR="006E43F9" w:rsidRDefault="006E43F9"/>
    <w:p w:rsidR="006E43F9" w:rsidRDefault="004D2AC8">
      <w:r>
        <w:rPr>
          <w:rFonts w:ascii="Tahoma" w:hAnsi="Tahoma"/>
        </w:rPr>
        <w:t xml:space="preserve">Cependant, de plus en plus le marché de la conso du vêtement "neuf" est questionné pour des raisons écologiques. </w:t>
      </w:r>
    </w:p>
    <w:p w:rsidR="006E43F9" w:rsidRDefault="004D2AC8">
      <w:r>
        <w:rPr>
          <w:rFonts w:ascii="Tahoma" w:hAnsi="Tahoma"/>
        </w:rPr>
        <w:t xml:space="preserve">Pour le moment, il n'y a pas de risque sur cette activité car les achats sont tjrs importants </w:t>
      </w:r>
    </w:p>
    <w:p w:rsidR="006E43F9" w:rsidRDefault="006E43F9"/>
    <w:p w:rsidR="006E43F9" w:rsidRDefault="004D2AC8">
      <w:r>
        <w:rPr>
          <w:rFonts w:ascii="Tahoma"/>
          <w:b/>
          <w:color w:val="00A156"/>
        </w:rPr>
        <w:t>ENVIRONNEMENT DE CONTROLE : Risque Faible</w:t>
      </w:r>
    </w:p>
    <w:p w:rsidR="006E43F9" w:rsidRDefault="006E43F9"/>
    <w:p w:rsidR="006E43F9" w:rsidRDefault="004D2AC8">
      <w:r>
        <w:rPr>
          <w:rFonts w:ascii="Tahoma"/>
        </w:rPr>
        <w:t>Aucune incidence d'audit</w:t>
      </w:r>
    </w:p>
    <w:p w:rsidR="006E43F9" w:rsidRDefault="006E43F9"/>
    <w:p w:rsidR="006E43F9" w:rsidRDefault="004D2AC8">
      <w:r>
        <w:rPr>
          <w:rFonts w:ascii="Tahoma"/>
          <w:b/>
          <w:color w:val="00A156"/>
        </w:rPr>
        <w:t>FRAUDES ET BLANCHIMENT : Risque Faible</w:t>
      </w:r>
    </w:p>
    <w:p w:rsidR="006E43F9" w:rsidRDefault="006E43F9"/>
    <w:p w:rsidR="006E43F9" w:rsidRDefault="004D2AC8">
      <w:r>
        <w:rPr>
          <w:rFonts w:ascii="Tahoma"/>
        </w:rPr>
        <w:t>Aucune incidence d'audit</w:t>
      </w:r>
    </w:p>
    <w:p w:rsidR="006E43F9" w:rsidRDefault="006E43F9"/>
    <w:p w:rsidR="006E43F9" w:rsidRDefault="004D2AC8">
      <w:r>
        <w:rPr>
          <w:rFonts w:ascii="Tahoma"/>
          <w:b/>
          <w:color w:val="00A156"/>
        </w:rPr>
        <w:t>RESPECT DES TEXTES LEGAUX : Risque Faible</w:t>
      </w:r>
    </w:p>
    <w:p w:rsidR="006E43F9" w:rsidRDefault="006E43F9"/>
    <w:p w:rsidR="006E43F9" w:rsidRDefault="004D2AC8">
      <w:r>
        <w:rPr>
          <w:rFonts w:ascii="Tahoma"/>
        </w:rPr>
        <w:t>Aucune incidence d'audit</w:t>
      </w:r>
    </w:p>
    <w:p w:rsidR="006E43F9" w:rsidRDefault="006E43F9"/>
    <w:p w:rsidR="006E43F9" w:rsidRDefault="004D2AC8">
      <w:r>
        <w:rPr>
          <w:rFonts w:ascii="Tahoma"/>
          <w:b/>
          <w:color w:val="00A156"/>
        </w:rPr>
        <w:t>CONTINUITE D'EXPLOITATION : Risque Faible</w:t>
      </w:r>
    </w:p>
    <w:p w:rsidR="006E43F9" w:rsidRDefault="006E43F9"/>
    <w:p w:rsidR="006E43F9" w:rsidRDefault="004D2AC8">
      <w:r>
        <w:rPr>
          <w:rFonts w:ascii="Tahoma"/>
        </w:rPr>
        <w:t>Aucune incidence d'audit</w:t>
      </w:r>
    </w:p>
    <w:p w:rsidR="006E43F9" w:rsidRDefault="006E43F9"/>
    <w:p w:rsidR="006E43F9" w:rsidRDefault="004D2AC8">
      <w:r>
        <w:rPr>
          <w:rFonts w:ascii="Tahoma"/>
          <w:b/>
          <w:color w:val="00A156"/>
        </w:rPr>
        <w:t>TRANSACTIONS AVEC LES PARTIES LIEES : Risque Faible</w:t>
      </w:r>
    </w:p>
    <w:p w:rsidR="006E43F9" w:rsidRDefault="006E43F9"/>
    <w:p w:rsidR="006E43F9" w:rsidRDefault="004D2AC8">
      <w:r>
        <w:rPr>
          <w:rFonts w:ascii="Tahoma"/>
        </w:rPr>
        <w:t>Aucune incidence d'audit</w:t>
      </w:r>
    </w:p>
    <w:p w:rsidR="006E43F9" w:rsidRDefault="006E43F9"/>
    <w:p w:rsidR="006E43F9" w:rsidRDefault="006E43F9"/>
    <w:p w:rsidR="00277DB9" w:rsidRDefault="00277DB9" w:rsidP="00277DB9">
      <w:pPr>
        <w:numPr>
          <w:ilvl w:val="12"/>
          <w:numId w:val="0"/>
        </w:numPr>
        <w:jc w:val="both"/>
        <w:rPr>
          <w:rFonts w:ascii="Tahoma" w:hAnsi="Tahoma" w:cs="Tahoma"/>
          <w:color w:val="000000"/>
          <w:u w:val="single"/>
        </w:rPr>
      </w:pPr>
      <w:r>
        <w:rPr>
          <w:rFonts w:ascii="Tahoma" w:hAnsi="Tahoma" w:cs="Tahoma"/>
          <w:color w:val="000000"/>
          <w:u w:val="single"/>
        </w:rPr>
        <w:t>Risque de fraude</w:t>
      </w:r>
    </w:p>
    <w:p w:rsidR="00277DB9" w:rsidRDefault="00277DB9" w:rsidP="00277DB9">
      <w:pPr>
        <w:numPr>
          <w:ilvl w:val="12"/>
          <w:numId w:val="0"/>
        </w:numPr>
        <w:jc w:val="both"/>
        <w:rPr>
          <w:rFonts w:ascii="Tahoma" w:hAnsi="Tahoma" w:cs="Tahoma"/>
          <w:color w:val="000000"/>
        </w:rPr>
      </w:pPr>
    </w:p>
    <w:tbl>
      <w:tblPr>
        <w:tblW w:w="9210" w:type="dxa"/>
        <w:tblInd w:w="113" w:type="dxa"/>
        <w:tblLook w:val="04A0" w:firstRow="1" w:lastRow="0" w:firstColumn="1" w:lastColumn="0" w:noHBand="0" w:noVBand="1"/>
      </w:tblPr>
      <w:tblGrid>
        <w:gridCol w:w="5092"/>
        <w:gridCol w:w="4118"/>
      </w:tblGrid>
      <w:tr w:rsidR="00277DB9" w:rsidTr="000F1DA7">
        <w:trPr>
          <w:trHeight w:val="266"/>
        </w:trPr>
        <w:tc>
          <w:tcPr>
            <w:tcW w:w="9210"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277DB9" w:rsidRDefault="00277DB9" w:rsidP="000F1DA7">
            <w:pPr>
              <w:jc w:val="center"/>
              <w:rPr>
                <w:rFonts w:ascii="Arial" w:hAnsi="Arial" w:cs="Arial"/>
                <w:b/>
                <w:bCs/>
                <w:lang w:val="en-US" w:eastAsia="en-US"/>
              </w:rPr>
            </w:pPr>
            <w:r>
              <w:rPr>
                <w:rFonts w:ascii="Arial" w:hAnsi="Arial" w:cs="Arial"/>
                <w:b/>
                <w:bCs/>
                <w:lang w:val="en-US" w:eastAsia="en-US"/>
              </w:rPr>
              <w:t>RISQUE DE FRAUDE</w:t>
            </w:r>
          </w:p>
        </w:tc>
      </w:tr>
      <w:tr w:rsidR="00277DB9" w:rsidTr="000F1DA7">
        <w:trPr>
          <w:trHeight w:val="266"/>
        </w:trPr>
        <w:tc>
          <w:tcPr>
            <w:tcW w:w="509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Fraudes connues (et mesures correctives de contrôle interne mises en place, le cas échéant)</w:t>
            </w:r>
          </w:p>
          <w:p w:rsidR="00277DB9" w:rsidRPr="009E2FEC" w:rsidRDefault="00277DB9" w:rsidP="000F1DA7">
            <w:pPr>
              <w:rPr>
                <w:rFonts w:ascii="Arial" w:hAnsi="Arial" w:cs="Arial"/>
                <w:lang w:eastAsia="en-US"/>
              </w:rPr>
            </w:pPr>
            <w:r w:rsidRPr="009E2FEC">
              <w:rPr>
                <w:rFonts w:ascii="Arial" w:hAnsi="Arial" w:cs="Arial"/>
                <w:lang w:eastAsia="en-US"/>
              </w:rPr>
              <w:lastRenderedPageBreak/>
              <w:t>Autres commentaires</w:t>
            </w:r>
          </w:p>
        </w:tc>
        <w:tc>
          <w:tcPr>
            <w:tcW w:w="4118" w:type="dxa"/>
            <w:tcBorders>
              <w:top w:val="nil"/>
              <w:left w:val="nil"/>
              <w:bottom w:val="single" w:sz="4" w:space="0" w:color="auto"/>
              <w:right w:val="single" w:sz="4" w:space="0" w:color="auto"/>
            </w:tcBorders>
            <w:vAlign w:val="center"/>
            <w:hideMark/>
          </w:tcPr>
          <w:p w:rsidR="00277DB9" w:rsidRPr="00D71C6F" w:rsidRDefault="00277DB9" w:rsidP="000F1DA7">
            <w:pPr>
              <w:rPr>
                <w:rFonts w:ascii="Arial" w:hAnsi="Arial" w:cs="Arial"/>
                <w:lang w:eastAsia="en-US"/>
              </w:rPr>
            </w:pPr>
            <w:r w:rsidRPr="00D71C6F">
              <w:rPr>
                <w:rFonts w:ascii="Arial" w:hAnsi="Arial" w:cs="Arial"/>
                <w:lang w:eastAsia="en-US"/>
              </w:rPr>
              <w:lastRenderedPageBreak/>
              <w:t> </w:t>
            </w:r>
            <w:r w:rsidRPr="00712BA2">
              <w:rPr>
                <w:rFonts w:ascii="Arial" w:hAnsi="Arial" w:cs="Arial"/>
                <w:highlight w:val="yellow"/>
                <w:lang w:eastAsia="en-US"/>
              </w:rPr>
              <w:t>Identification d’une fraude au mail portant sur le changement d’un Rib.  Le contrôle</w:t>
            </w:r>
            <w:r>
              <w:rPr>
                <w:rFonts w:ascii="Arial" w:hAnsi="Arial" w:cs="Arial"/>
                <w:lang w:eastAsia="en-US"/>
              </w:rPr>
              <w:t xml:space="preserve"> </w:t>
            </w:r>
            <w:r w:rsidRPr="00712BA2">
              <w:rPr>
                <w:rFonts w:ascii="Arial" w:hAnsi="Arial" w:cs="Arial"/>
                <w:highlight w:val="yellow"/>
                <w:lang w:eastAsia="en-US"/>
              </w:rPr>
              <w:lastRenderedPageBreak/>
              <w:t>interne a mis en place des mesures pour qu’aucun changement de Rib présent sur des factures ne soit réalisé sur les fiches fournisseurs. Obligation de contacter et de récupération des Rib directement auprès du fournisseur)</w:t>
            </w:r>
          </w:p>
        </w:tc>
      </w:tr>
      <w:tr w:rsidR="00277DB9" w:rsidTr="000F1DA7">
        <w:trPr>
          <w:trHeight w:val="266"/>
        </w:trPr>
        <w:tc>
          <w:tcPr>
            <w:tcW w:w="509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lastRenderedPageBreak/>
              <w:t>Niveau de risque de fraude</w:t>
            </w:r>
          </w:p>
        </w:tc>
        <w:tc>
          <w:tcPr>
            <w:tcW w:w="4118" w:type="dxa"/>
            <w:tcBorders>
              <w:top w:val="nil"/>
              <w:left w:val="nil"/>
              <w:bottom w:val="single" w:sz="4" w:space="0" w:color="auto"/>
              <w:right w:val="single" w:sz="4" w:space="0" w:color="auto"/>
            </w:tcBorders>
            <w:vAlign w:val="center"/>
            <w:hideMark/>
          </w:tcPr>
          <w:p w:rsidR="00277DB9" w:rsidRPr="00D71C6F" w:rsidRDefault="00277DB9" w:rsidP="000F1DA7">
            <w:pPr>
              <w:rPr>
                <w:rFonts w:ascii="Arial" w:hAnsi="Arial" w:cs="Arial"/>
                <w:lang w:eastAsia="en-US"/>
              </w:rPr>
            </w:pPr>
            <w:r w:rsidRPr="00D71C6F">
              <w:rPr>
                <w:rFonts w:ascii="Arial" w:hAnsi="Arial" w:cs="Arial"/>
                <w:lang w:eastAsia="en-US"/>
              </w:rPr>
              <w:t>Faible en interne</w:t>
            </w:r>
          </w:p>
          <w:p w:rsidR="00277DB9" w:rsidRPr="00D71C6F" w:rsidRDefault="00277DB9" w:rsidP="000F1DA7">
            <w:pPr>
              <w:rPr>
                <w:rFonts w:ascii="Arial" w:hAnsi="Arial" w:cs="Arial"/>
                <w:lang w:eastAsia="en-US"/>
              </w:rPr>
            </w:pPr>
            <w:r w:rsidRPr="00712BA2">
              <w:rPr>
                <w:rFonts w:ascii="Arial" w:hAnsi="Arial" w:cs="Arial"/>
                <w:highlight w:val="yellow"/>
                <w:lang w:eastAsia="en-US"/>
              </w:rPr>
              <w:t>Moyen vis à vis de l’extérieur.</w:t>
            </w:r>
            <w:r w:rsidRPr="00D71C6F">
              <w:rPr>
                <w:rFonts w:ascii="Arial" w:hAnsi="Arial" w:cs="Arial"/>
                <w:lang w:eastAsia="en-US"/>
              </w:rPr>
              <w:t xml:space="preserve"> </w:t>
            </w:r>
          </w:p>
        </w:tc>
      </w:tr>
      <w:tr w:rsidR="00277DB9" w:rsidRPr="00EF5FEC" w:rsidTr="000F1DA7">
        <w:trPr>
          <w:trHeight w:val="1065"/>
        </w:trPr>
        <w:tc>
          <w:tcPr>
            <w:tcW w:w="509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Impact sur les procédures d'audit</w:t>
            </w:r>
          </w:p>
        </w:tc>
        <w:tc>
          <w:tcPr>
            <w:tcW w:w="4118" w:type="dxa"/>
            <w:tcBorders>
              <w:top w:val="nil"/>
              <w:left w:val="nil"/>
              <w:bottom w:val="single" w:sz="4" w:space="0" w:color="auto"/>
              <w:right w:val="single" w:sz="4" w:space="0" w:color="auto"/>
            </w:tcBorders>
            <w:vAlign w:val="center"/>
            <w:hideMark/>
          </w:tcPr>
          <w:p w:rsidR="00277DB9" w:rsidRPr="0093293E" w:rsidRDefault="00277DB9" w:rsidP="000F1DA7">
            <w:pPr>
              <w:rPr>
                <w:rFonts w:ascii="Arial" w:hAnsi="Arial" w:cs="Arial"/>
                <w:lang w:eastAsia="en-US"/>
              </w:rPr>
            </w:pPr>
            <w:r w:rsidRPr="0093293E">
              <w:rPr>
                <w:rFonts w:ascii="Arial" w:hAnsi="Arial" w:cs="Arial"/>
                <w:lang w:eastAsia="en-US"/>
              </w:rPr>
              <w:t>- Introduction d'un élément d'imprévisibilité dans le choix de la nature, du calendrier et de l'étendue des procédures d'audit.</w:t>
            </w:r>
          </w:p>
        </w:tc>
      </w:tr>
    </w:tbl>
    <w:p w:rsidR="00277DB9" w:rsidRDefault="00277DB9" w:rsidP="00277DB9">
      <w:pPr>
        <w:numPr>
          <w:ilvl w:val="12"/>
          <w:numId w:val="0"/>
        </w:numPr>
        <w:jc w:val="both"/>
        <w:rPr>
          <w:rFonts w:ascii="Tahoma" w:hAnsi="Tahoma" w:cs="Tahoma"/>
          <w:color w:val="000000"/>
        </w:rPr>
      </w:pPr>
    </w:p>
    <w:p w:rsidR="00277DB9" w:rsidRDefault="00277DB9" w:rsidP="00277DB9">
      <w:pPr>
        <w:numPr>
          <w:ilvl w:val="12"/>
          <w:numId w:val="0"/>
        </w:numPr>
        <w:jc w:val="both"/>
        <w:rPr>
          <w:rFonts w:ascii="Tahoma" w:hAnsi="Tahoma" w:cs="Tahoma"/>
          <w:color w:val="000000"/>
        </w:rPr>
      </w:pPr>
    </w:p>
    <w:p w:rsidR="00277DB9" w:rsidRDefault="00277DB9" w:rsidP="00277DB9">
      <w:pPr>
        <w:numPr>
          <w:ilvl w:val="12"/>
          <w:numId w:val="0"/>
        </w:numPr>
        <w:jc w:val="both"/>
        <w:rPr>
          <w:rFonts w:ascii="Tahoma" w:hAnsi="Tahoma" w:cs="Tahoma"/>
          <w:color w:val="000000"/>
          <w:u w:val="single"/>
        </w:rPr>
      </w:pPr>
      <w:r>
        <w:rPr>
          <w:rFonts w:ascii="Tahoma" w:hAnsi="Tahoma" w:cs="Tahoma"/>
          <w:color w:val="000000"/>
          <w:u w:val="single"/>
        </w:rPr>
        <w:t>Risque de blanchiment</w:t>
      </w:r>
    </w:p>
    <w:p w:rsidR="00277DB9" w:rsidRDefault="00277DB9" w:rsidP="00277DB9">
      <w:pPr>
        <w:numPr>
          <w:ilvl w:val="12"/>
          <w:numId w:val="0"/>
        </w:numPr>
        <w:jc w:val="both"/>
        <w:rPr>
          <w:rFonts w:ascii="Tahoma" w:hAnsi="Tahoma" w:cs="Tahoma"/>
          <w:color w:val="000000"/>
        </w:rPr>
      </w:pPr>
    </w:p>
    <w:tbl>
      <w:tblPr>
        <w:tblW w:w="9195" w:type="dxa"/>
        <w:tblInd w:w="113" w:type="dxa"/>
        <w:tblLook w:val="04A0" w:firstRow="1" w:lastRow="0" w:firstColumn="1" w:lastColumn="0" w:noHBand="0" w:noVBand="1"/>
      </w:tblPr>
      <w:tblGrid>
        <w:gridCol w:w="4702"/>
        <w:gridCol w:w="4493"/>
      </w:tblGrid>
      <w:tr w:rsidR="00277DB9" w:rsidTr="000F1DA7">
        <w:trPr>
          <w:trHeight w:val="264"/>
        </w:trPr>
        <w:tc>
          <w:tcPr>
            <w:tcW w:w="9195"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277DB9" w:rsidRDefault="00277DB9" w:rsidP="000F1DA7">
            <w:pPr>
              <w:jc w:val="center"/>
              <w:rPr>
                <w:rFonts w:ascii="Arial" w:hAnsi="Arial" w:cs="Arial"/>
                <w:b/>
                <w:bCs/>
                <w:lang w:val="en-US" w:eastAsia="en-US"/>
              </w:rPr>
            </w:pPr>
            <w:r>
              <w:rPr>
                <w:rFonts w:ascii="Arial" w:hAnsi="Arial" w:cs="Arial"/>
                <w:b/>
                <w:bCs/>
                <w:lang w:val="en-US" w:eastAsia="en-US"/>
              </w:rPr>
              <w:t>RISQUE DE BLANCHIMENT</w:t>
            </w:r>
          </w:p>
        </w:tc>
      </w:tr>
      <w:tr w:rsidR="00277DB9" w:rsidRPr="00EF5FEC" w:rsidTr="000F1DA7">
        <w:trPr>
          <w:trHeight w:val="264"/>
        </w:trPr>
        <w:tc>
          <w:tcPr>
            <w:tcW w:w="470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Résumé de l'entretien avec la direction</w:t>
            </w:r>
          </w:p>
        </w:tc>
        <w:tc>
          <w:tcPr>
            <w:tcW w:w="4493" w:type="dxa"/>
            <w:tcBorders>
              <w:top w:val="nil"/>
              <w:left w:val="nil"/>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 </w:t>
            </w:r>
          </w:p>
        </w:tc>
      </w:tr>
      <w:tr w:rsidR="00277DB9" w:rsidRPr="00EF5FEC" w:rsidTr="000F1DA7">
        <w:trPr>
          <w:trHeight w:val="528"/>
        </w:trPr>
        <w:tc>
          <w:tcPr>
            <w:tcW w:w="470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Les informations sur le(s) bénéficiaire(s) effectif(s) ont-elles bien été obtenues?</w:t>
            </w:r>
          </w:p>
        </w:tc>
        <w:tc>
          <w:tcPr>
            <w:tcW w:w="4493" w:type="dxa"/>
            <w:tcBorders>
              <w:top w:val="nil"/>
              <w:left w:val="nil"/>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Les K-Bis de GINGER et BP CONSULTING.</w:t>
            </w:r>
          </w:p>
          <w:p w:rsidR="00277DB9" w:rsidRDefault="00277DB9" w:rsidP="000F1DA7">
            <w:pPr>
              <w:rPr>
                <w:rFonts w:ascii="Arial" w:hAnsi="Arial" w:cs="Arial"/>
                <w:lang w:eastAsia="en-US"/>
              </w:rPr>
            </w:pPr>
            <w:r>
              <w:rPr>
                <w:rFonts w:ascii="Arial" w:hAnsi="Arial" w:cs="Arial"/>
                <w:lang w:eastAsia="en-US"/>
              </w:rPr>
              <w:t>Les cartes d’identité de Mr P.BELLAICHE (Président et associé), de Mr B. BELLAICHE (DG et associé)</w:t>
            </w:r>
          </w:p>
        </w:tc>
      </w:tr>
      <w:tr w:rsidR="00277DB9" w:rsidRPr="00EF5FEC" w:rsidTr="000F1DA7">
        <w:trPr>
          <w:trHeight w:val="528"/>
        </w:trPr>
        <w:tc>
          <w:tcPr>
            <w:tcW w:w="4702" w:type="dxa"/>
            <w:tcBorders>
              <w:top w:val="nil"/>
              <w:left w:val="single" w:sz="4" w:space="0" w:color="auto"/>
              <w:bottom w:val="single" w:sz="4" w:space="0" w:color="auto"/>
              <w:right w:val="single" w:sz="4" w:space="0" w:color="auto"/>
            </w:tcBorders>
            <w:vAlign w:val="center"/>
          </w:tcPr>
          <w:p w:rsidR="00277DB9" w:rsidRDefault="00277DB9" w:rsidP="000F1DA7">
            <w:pPr>
              <w:rPr>
                <w:rFonts w:ascii="Arial" w:hAnsi="Arial" w:cs="Arial"/>
                <w:lang w:eastAsia="en-US"/>
              </w:rPr>
            </w:pPr>
            <w:r>
              <w:rPr>
                <w:rFonts w:ascii="Arial" w:hAnsi="Arial" w:cs="Arial"/>
                <w:lang w:eastAsia="en-US"/>
              </w:rPr>
              <w:t xml:space="preserve">Echanges avec les pays a risques </w:t>
            </w:r>
          </w:p>
        </w:tc>
        <w:tc>
          <w:tcPr>
            <w:tcW w:w="4493" w:type="dxa"/>
            <w:tcBorders>
              <w:top w:val="nil"/>
              <w:left w:val="nil"/>
              <w:bottom w:val="single" w:sz="4" w:space="0" w:color="auto"/>
              <w:right w:val="single" w:sz="4" w:space="0" w:color="auto"/>
            </w:tcBorders>
            <w:vAlign w:val="center"/>
          </w:tcPr>
          <w:p w:rsidR="00277DB9" w:rsidRDefault="00277DB9" w:rsidP="000F1DA7">
            <w:pPr>
              <w:rPr>
                <w:rFonts w:ascii="Arial" w:hAnsi="Arial" w:cs="Arial"/>
                <w:lang w:eastAsia="en-US"/>
              </w:rPr>
            </w:pPr>
            <w:r>
              <w:rPr>
                <w:rFonts w:ascii="Arial" w:hAnsi="Arial" w:cs="Arial"/>
                <w:lang w:eastAsia="en-US"/>
              </w:rPr>
              <w:t>Pas d’échanges avec les pays à risques identifiés</w:t>
            </w:r>
          </w:p>
        </w:tc>
      </w:tr>
      <w:tr w:rsidR="00277DB9" w:rsidRPr="00EF5FEC" w:rsidTr="000F1DA7">
        <w:trPr>
          <w:trHeight w:val="528"/>
        </w:trPr>
        <w:tc>
          <w:tcPr>
            <w:tcW w:w="470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Parmi les bénéficiaires effectifs, y a-t-il une personne exposée?</w:t>
            </w:r>
          </w:p>
        </w:tc>
        <w:tc>
          <w:tcPr>
            <w:tcW w:w="4493" w:type="dxa"/>
            <w:tcBorders>
              <w:top w:val="nil"/>
              <w:left w:val="nil"/>
              <w:bottom w:val="single" w:sz="4" w:space="0" w:color="auto"/>
              <w:right w:val="single" w:sz="4" w:space="0" w:color="auto"/>
            </w:tcBorders>
            <w:vAlign w:val="center"/>
            <w:hideMark/>
          </w:tcPr>
          <w:p w:rsidR="00277DB9" w:rsidRDefault="00277DB9" w:rsidP="000F1DA7">
            <w:pPr>
              <w:rPr>
                <w:rFonts w:ascii="Arial" w:hAnsi="Arial" w:cs="Arial"/>
                <w:lang w:eastAsia="en-US"/>
              </w:rPr>
            </w:pPr>
            <w:r>
              <w:rPr>
                <w:rFonts w:ascii="Arial" w:hAnsi="Arial" w:cs="Arial"/>
                <w:lang w:eastAsia="en-US"/>
              </w:rPr>
              <w:t> Les Bénéficiaires effectifs ne sont pas exposés.</w:t>
            </w:r>
          </w:p>
        </w:tc>
      </w:tr>
      <w:tr w:rsidR="00277DB9" w:rsidTr="000F1DA7">
        <w:trPr>
          <w:trHeight w:val="264"/>
        </w:trPr>
        <w:tc>
          <w:tcPr>
            <w:tcW w:w="4702" w:type="dxa"/>
            <w:tcBorders>
              <w:top w:val="nil"/>
              <w:left w:val="single" w:sz="4" w:space="0" w:color="auto"/>
              <w:bottom w:val="single" w:sz="4" w:space="0" w:color="auto"/>
              <w:right w:val="single" w:sz="4" w:space="0" w:color="auto"/>
            </w:tcBorders>
            <w:vAlign w:val="center"/>
            <w:hideMark/>
          </w:tcPr>
          <w:p w:rsidR="00277DB9" w:rsidRDefault="00277DB9" w:rsidP="000F1DA7">
            <w:pPr>
              <w:rPr>
                <w:rFonts w:ascii="Arial" w:hAnsi="Arial" w:cs="Arial"/>
                <w:lang w:val="en-US" w:eastAsia="en-US"/>
              </w:rPr>
            </w:pPr>
            <w:r>
              <w:rPr>
                <w:rFonts w:ascii="Arial" w:hAnsi="Arial" w:cs="Arial"/>
                <w:lang w:val="en-US" w:eastAsia="en-US"/>
              </w:rPr>
              <w:t>Niveau de vigilance</w:t>
            </w:r>
          </w:p>
        </w:tc>
        <w:tc>
          <w:tcPr>
            <w:tcW w:w="4493" w:type="dxa"/>
            <w:tcBorders>
              <w:top w:val="nil"/>
              <w:left w:val="nil"/>
              <w:bottom w:val="single" w:sz="4" w:space="0" w:color="auto"/>
              <w:right w:val="single" w:sz="4" w:space="0" w:color="auto"/>
            </w:tcBorders>
            <w:vAlign w:val="center"/>
            <w:hideMark/>
          </w:tcPr>
          <w:p w:rsidR="00277DB9" w:rsidRDefault="00277DB9" w:rsidP="000F1DA7">
            <w:pPr>
              <w:rPr>
                <w:rFonts w:ascii="Arial" w:hAnsi="Arial" w:cs="Arial"/>
                <w:lang w:val="en-US" w:eastAsia="en-US"/>
              </w:rPr>
            </w:pPr>
            <w:r>
              <w:rPr>
                <w:rFonts w:ascii="Arial" w:hAnsi="Arial" w:cs="Arial"/>
                <w:lang w:val="en-US" w:eastAsia="en-US"/>
              </w:rPr>
              <w:t>simplifiée</w:t>
            </w:r>
          </w:p>
        </w:tc>
      </w:tr>
    </w:tbl>
    <w:p w:rsidR="00004F20" w:rsidRDefault="00004F20" w:rsidP="00004F20">
      <w:pPr>
        <w:ind w:left="720"/>
        <w:jc w:val="both"/>
        <w:rPr>
          <w:rFonts w:ascii="Tahoma" w:hAnsi="Tahoma" w:cs="Tahoma"/>
          <w:color w:val="000000"/>
        </w:rPr>
      </w:pPr>
    </w:p>
    <w:p w:rsidR="00B01504" w:rsidRDefault="00B01504">
      <w:pPr>
        <w:numPr>
          <w:ilvl w:val="12"/>
          <w:numId w:val="0"/>
        </w:numPr>
        <w:jc w:val="both"/>
        <w:rPr>
          <w:rFonts w:ascii="Tahoma" w:hAnsi="Tahoma" w:cs="Tahoma"/>
          <w:color w:val="000000"/>
        </w:rPr>
      </w:pPr>
    </w:p>
    <w:p w:rsidR="00B01504" w:rsidRDefault="00004F20" w:rsidP="00277DB9">
      <w:pPr>
        <w:numPr>
          <w:ilvl w:val="12"/>
          <w:numId w:val="0"/>
        </w:numPr>
        <w:jc w:val="both"/>
        <w:rPr>
          <w:rFonts w:ascii="Tahoma" w:hAnsi="Tahoma" w:cs="Tahoma"/>
          <w:color w:val="000000"/>
        </w:rPr>
      </w:pPr>
      <w:r>
        <w:rPr>
          <w:rFonts w:ascii="Tahoma" w:hAnsi="Tahoma" w:cs="Tahoma"/>
          <w:color w:val="000000"/>
        </w:rPr>
        <w:tab/>
      </w:r>
    </w:p>
    <w:p w:rsidR="00B01504" w:rsidRPr="009A3F69" w:rsidRDefault="00B01504">
      <w:pPr>
        <w:numPr>
          <w:ilvl w:val="12"/>
          <w:numId w:val="0"/>
        </w:numPr>
        <w:jc w:val="both"/>
        <w:rPr>
          <w:rFonts w:ascii="Tahoma" w:hAnsi="Tahoma" w:cs="Tahoma"/>
          <w:color w:val="000000"/>
        </w:rPr>
      </w:pPr>
    </w:p>
    <w:p w:rsidR="004114FF" w:rsidRPr="009A3F69" w:rsidRDefault="004114FF">
      <w:pPr>
        <w:numPr>
          <w:ilvl w:val="12"/>
          <w:numId w:val="0"/>
        </w:numPr>
        <w:jc w:val="both"/>
        <w:rPr>
          <w:rFonts w:ascii="Tahoma" w:hAnsi="Tahoma" w:cs="Tahoma"/>
        </w:rPr>
      </w:pPr>
    </w:p>
    <w:p w:rsidR="004114FF" w:rsidRPr="004F23C6" w:rsidRDefault="004114FF">
      <w:pPr>
        <w:pStyle w:val="Titre2"/>
        <w:numPr>
          <w:ilvl w:val="1"/>
          <w:numId w:val="22"/>
        </w:numPr>
        <w:tabs>
          <w:tab w:val="left" w:pos="0"/>
        </w:tabs>
        <w:ind w:left="851" w:hanging="567"/>
        <w:rPr>
          <w:rFonts w:ascii="Tahoma" w:hAnsi="Tahoma" w:cs="Tahoma"/>
          <w:b/>
          <w:szCs w:val="22"/>
        </w:rPr>
      </w:pPr>
      <w:bookmarkStart w:id="49" w:name="_Toc50119180"/>
      <w:r w:rsidRPr="004F23C6">
        <w:rPr>
          <w:rFonts w:ascii="Tahoma" w:hAnsi="Tahoma" w:cs="Tahoma"/>
          <w:b/>
          <w:szCs w:val="22"/>
        </w:rPr>
        <w:t>Au niveau des cycles</w:t>
      </w:r>
      <w:bookmarkEnd w:id="49"/>
      <w:r w:rsidRPr="004F23C6">
        <w:rPr>
          <w:rFonts w:ascii="Tahoma" w:hAnsi="Tahoma" w:cs="Tahoma"/>
          <w:b/>
          <w:szCs w:val="22"/>
        </w:rPr>
        <w:t xml:space="preserve"> </w:t>
      </w:r>
    </w:p>
    <w:p w:rsidR="004114FF" w:rsidRPr="004F23C6" w:rsidRDefault="004114FF">
      <w:pPr>
        <w:numPr>
          <w:ilvl w:val="12"/>
          <w:numId w:val="0"/>
        </w:numPr>
        <w:ind w:left="720"/>
        <w:rPr>
          <w:rFonts w:ascii="Tahoma" w:hAnsi="Tahoma" w:cs="Tahoma"/>
          <w:b/>
        </w:rPr>
      </w:pPr>
    </w:p>
    <w:p w:rsidR="004114FF" w:rsidRPr="00162D7F" w:rsidRDefault="00E05209">
      <w:pPr>
        <w:pStyle w:val="Titre2"/>
        <w:numPr>
          <w:ilvl w:val="2"/>
          <w:numId w:val="18"/>
        </w:numPr>
        <w:tabs>
          <w:tab w:val="left" w:pos="0"/>
        </w:tabs>
        <w:ind w:left="1080" w:hanging="720"/>
        <w:rPr>
          <w:rFonts w:ascii="Tahoma" w:hAnsi="Tahoma" w:cs="Tahoma"/>
          <w:i/>
          <w:szCs w:val="22"/>
        </w:rPr>
      </w:pPr>
      <w:bookmarkStart w:id="50" w:name="_Toc50119181"/>
      <w:r w:rsidRPr="00162D7F">
        <w:rPr>
          <w:rFonts w:ascii="Tahoma" w:hAnsi="Tahoma" w:cs="Tahoma"/>
          <w:i/>
          <w:szCs w:val="22"/>
        </w:rPr>
        <w:t>Par risque</w:t>
      </w:r>
      <w:r w:rsidR="004114FF" w:rsidRPr="00162D7F">
        <w:rPr>
          <w:rFonts w:ascii="Tahoma" w:hAnsi="Tahoma" w:cs="Tahoma"/>
          <w:i/>
          <w:szCs w:val="22"/>
        </w:rPr>
        <w:t xml:space="preserve"> inhérent</w:t>
      </w:r>
      <w:bookmarkEnd w:id="50"/>
    </w:p>
    <w:p w:rsidR="004114FF" w:rsidRPr="004F23C6" w:rsidRDefault="004114FF">
      <w:pPr>
        <w:numPr>
          <w:ilvl w:val="12"/>
          <w:numId w:val="0"/>
        </w:numPr>
        <w:jc w:val="both"/>
        <w:rPr>
          <w:rFonts w:ascii="Tahoma" w:hAnsi="Tahoma" w:cs="Tahoma"/>
        </w:rPr>
      </w:pPr>
    </w:p>
    <w:p w:rsidR="00277DB9" w:rsidRPr="00293CAA" w:rsidRDefault="000F1DA7" w:rsidP="00277DB9">
      <w:bookmarkStart w:id="51" w:name="SynthRisq"/>
      <w:bookmarkEnd w:id="51"/>
      <w:r>
        <w:rPr>
          <w:rFonts w:ascii="Tahoma"/>
          <w:b/>
          <w:color w:val="FF9900"/>
        </w:rPr>
        <w:t>A.  CLIENTS : Risque moyen</w:t>
      </w:r>
    </w:p>
    <w:p w:rsidR="00277DB9" w:rsidRPr="00293CAA" w:rsidRDefault="00277DB9" w:rsidP="00277DB9"/>
    <w:p w:rsidR="00277DB9" w:rsidRPr="00293CAA" w:rsidRDefault="00277DB9" w:rsidP="00277DB9">
      <w:r w:rsidRPr="00293CAA">
        <w:rPr>
          <w:rFonts w:ascii="Tahoma"/>
        </w:rPr>
        <w:t xml:space="preserve">Le risque a </w:t>
      </w:r>
      <w:r w:rsidRPr="00293CAA">
        <w:rPr>
          <w:rFonts w:ascii="Tahoma"/>
        </w:rPr>
        <w:t>é</w:t>
      </w:r>
      <w:r w:rsidRPr="00293CAA">
        <w:rPr>
          <w:rFonts w:ascii="Tahoma"/>
        </w:rPr>
        <w:t>t</w:t>
      </w:r>
      <w:r w:rsidRPr="00293CAA">
        <w:rPr>
          <w:rFonts w:ascii="Tahoma"/>
        </w:rPr>
        <w:t>é</w:t>
      </w:r>
      <w:r w:rsidRPr="00293CAA">
        <w:rPr>
          <w:rFonts w:ascii="Tahoma"/>
        </w:rPr>
        <w:t xml:space="preserve"> </w:t>
      </w:r>
      <w:r w:rsidRPr="00293CAA">
        <w:rPr>
          <w:rFonts w:ascii="Tahoma"/>
        </w:rPr>
        <w:t>é</w:t>
      </w:r>
      <w:r w:rsidRPr="00293CAA">
        <w:rPr>
          <w:rFonts w:ascii="Tahoma"/>
        </w:rPr>
        <w:t>valu</w:t>
      </w:r>
      <w:r w:rsidRPr="00293CAA">
        <w:rPr>
          <w:rFonts w:ascii="Tahoma"/>
        </w:rPr>
        <w:t>é</w:t>
      </w:r>
      <w:r w:rsidRPr="00293CAA">
        <w:rPr>
          <w:rFonts w:ascii="Tahoma"/>
        </w:rPr>
        <w:t xml:space="preserve"> </w:t>
      </w:r>
      <w:r w:rsidRPr="00293CAA">
        <w:rPr>
          <w:rFonts w:ascii="Tahoma"/>
        </w:rPr>
        <w:t>à</w:t>
      </w:r>
      <w:r w:rsidR="000F1DA7">
        <w:rPr>
          <w:rFonts w:ascii="Tahoma"/>
        </w:rPr>
        <w:t xml:space="preserve"> un niveau moyen</w:t>
      </w:r>
      <w:r>
        <w:rPr>
          <w:rFonts w:ascii="Tahoma"/>
        </w:rPr>
        <w:t> </w:t>
      </w:r>
      <w:r w:rsidR="000F1DA7">
        <w:rPr>
          <w:rFonts w:ascii="Tahoma"/>
        </w:rPr>
        <w:t xml:space="preserve">; </w:t>
      </w:r>
      <w:r>
        <w:rPr>
          <w:rFonts w:ascii="Tahoma"/>
        </w:rPr>
        <w:t xml:space="preserve">attention </w:t>
      </w:r>
      <w:r>
        <w:rPr>
          <w:rFonts w:ascii="Tahoma"/>
        </w:rPr>
        <w:t>à</w:t>
      </w:r>
      <w:r>
        <w:rPr>
          <w:rFonts w:ascii="Tahoma"/>
        </w:rPr>
        <w:t xml:space="preserve"> l</w:t>
      </w:r>
      <w:r>
        <w:rPr>
          <w:rFonts w:ascii="Tahoma"/>
        </w:rPr>
        <w:t>’</w:t>
      </w:r>
      <w:r>
        <w:rPr>
          <w:rFonts w:ascii="Tahoma"/>
        </w:rPr>
        <w:t>appr</w:t>
      </w:r>
      <w:r>
        <w:rPr>
          <w:rFonts w:ascii="Tahoma"/>
        </w:rPr>
        <w:t>é</w:t>
      </w:r>
      <w:r>
        <w:rPr>
          <w:rFonts w:ascii="Tahoma"/>
        </w:rPr>
        <w:t xml:space="preserve">hension des </w:t>
      </w:r>
      <w:r>
        <w:rPr>
          <w:rFonts w:ascii="Tahoma"/>
        </w:rPr>
        <w:t>« </w:t>
      </w:r>
      <w:r>
        <w:rPr>
          <w:rFonts w:ascii="Tahoma"/>
        </w:rPr>
        <w:t>sorties de ressources li</w:t>
      </w:r>
      <w:r>
        <w:rPr>
          <w:rFonts w:ascii="Tahoma"/>
        </w:rPr>
        <w:t>é</w:t>
      </w:r>
      <w:r>
        <w:rPr>
          <w:rFonts w:ascii="Tahoma"/>
        </w:rPr>
        <w:t>es aux cartes fid</w:t>
      </w:r>
      <w:r>
        <w:rPr>
          <w:rFonts w:ascii="Tahoma"/>
        </w:rPr>
        <w:t>é</w:t>
      </w:r>
      <w:r>
        <w:rPr>
          <w:rFonts w:ascii="Tahoma"/>
        </w:rPr>
        <w:t>lit</w:t>
      </w:r>
      <w:r>
        <w:rPr>
          <w:rFonts w:ascii="Tahoma"/>
        </w:rPr>
        <w:t>é</w:t>
      </w:r>
      <w:r>
        <w:rPr>
          <w:rFonts w:ascii="Tahoma"/>
        </w:rPr>
        <w:t>s qui sont connues.</w:t>
      </w:r>
    </w:p>
    <w:p w:rsidR="00277DB9" w:rsidRPr="00646500" w:rsidRDefault="00277DB9" w:rsidP="00277DB9">
      <w:pPr>
        <w:rPr>
          <w:highlight w:val="red"/>
        </w:rPr>
      </w:pPr>
    </w:p>
    <w:p w:rsidR="00277DB9" w:rsidRPr="00540DAF" w:rsidRDefault="00277DB9" w:rsidP="00277DB9">
      <w:r w:rsidRPr="00540DAF">
        <w:rPr>
          <w:rFonts w:ascii="Tahoma"/>
          <w:b/>
          <w:color w:val="FF9900"/>
        </w:rPr>
        <w:t xml:space="preserve">B.  STOCKS : </w:t>
      </w:r>
      <w:r>
        <w:rPr>
          <w:rFonts w:ascii="Tahoma"/>
          <w:b/>
          <w:color w:val="FF9900"/>
        </w:rPr>
        <w:t>Risque moyen</w:t>
      </w:r>
    </w:p>
    <w:p w:rsidR="00277DB9" w:rsidRPr="00540DAF" w:rsidRDefault="00277DB9" w:rsidP="00277DB9"/>
    <w:p w:rsidR="00277DB9" w:rsidRPr="00540DAF" w:rsidRDefault="00277DB9" w:rsidP="00277DB9">
      <w:r>
        <w:rPr>
          <w:rFonts w:ascii="Tahoma"/>
        </w:rPr>
        <w:t>En raison de l</w:t>
      </w:r>
      <w:r>
        <w:rPr>
          <w:rFonts w:ascii="Tahoma"/>
        </w:rPr>
        <w:t>’</w:t>
      </w:r>
      <w:r>
        <w:rPr>
          <w:rFonts w:ascii="Tahoma"/>
        </w:rPr>
        <w:t>activit</w:t>
      </w:r>
      <w:r>
        <w:rPr>
          <w:rFonts w:ascii="Tahoma"/>
        </w:rPr>
        <w:t>é</w:t>
      </w:r>
      <w:r>
        <w:rPr>
          <w:rFonts w:ascii="Tahoma"/>
        </w:rPr>
        <w:t xml:space="preserve">, le risque est </w:t>
      </w:r>
      <w:r>
        <w:rPr>
          <w:rFonts w:ascii="Tahoma"/>
        </w:rPr>
        <w:t>é</w:t>
      </w:r>
      <w:r>
        <w:rPr>
          <w:rFonts w:ascii="Tahoma"/>
        </w:rPr>
        <w:t>valu</w:t>
      </w:r>
      <w:r>
        <w:rPr>
          <w:rFonts w:ascii="Tahoma"/>
        </w:rPr>
        <w:t>é</w:t>
      </w:r>
      <w:r>
        <w:rPr>
          <w:rFonts w:ascii="Tahoma"/>
        </w:rPr>
        <w:t xml:space="preserve"> </w:t>
      </w:r>
      <w:r>
        <w:rPr>
          <w:rFonts w:ascii="Tahoma"/>
        </w:rPr>
        <w:t>à</w:t>
      </w:r>
      <w:r>
        <w:rPr>
          <w:rFonts w:ascii="Tahoma"/>
        </w:rPr>
        <w:t xml:space="preserve"> un niveau moyen</w:t>
      </w:r>
      <w:r>
        <w:rPr>
          <w:rFonts w:ascii="Tahoma"/>
        </w:rPr>
        <w:t> </w:t>
      </w:r>
      <w:r>
        <w:rPr>
          <w:rFonts w:ascii="Tahoma"/>
        </w:rPr>
        <w:t>; n</w:t>
      </w:r>
      <w:r>
        <w:rPr>
          <w:rFonts w:ascii="Tahoma"/>
        </w:rPr>
        <w:t>é</w:t>
      </w:r>
      <w:r>
        <w:rPr>
          <w:rFonts w:ascii="Tahoma"/>
        </w:rPr>
        <w:t>anmoins, compte tenu des moyens de contr</w:t>
      </w:r>
      <w:r>
        <w:rPr>
          <w:rFonts w:ascii="Tahoma"/>
        </w:rPr>
        <w:t>ô</w:t>
      </w:r>
      <w:r>
        <w:rPr>
          <w:rFonts w:ascii="Tahoma"/>
        </w:rPr>
        <w:t xml:space="preserve">le mis en </w:t>
      </w:r>
      <w:r>
        <w:rPr>
          <w:rFonts w:ascii="Tahoma"/>
        </w:rPr>
        <w:t>œ</w:t>
      </w:r>
      <w:r>
        <w:rPr>
          <w:rFonts w:ascii="Tahoma"/>
        </w:rPr>
        <w:t>uvre par l</w:t>
      </w:r>
      <w:r>
        <w:rPr>
          <w:rFonts w:ascii="Tahoma"/>
        </w:rPr>
        <w:t>’</w:t>
      </w:r>
      <w:r>
        <w:rPr>
          <w:rFonts w:ascii="Tahoma"/>
        </w:rPr>
        <w:t>entit</w:t>
      </w:r>
      <w:r>
        <w:rPr>
          <w:rFonts w:ascii="Tahoma"/>
        </w:rPr>
        <w:t>é</w:t>
      </w:r>
      <w:r>
        <w:rPr>
          <w:rFonts w:ascii="Tahoma"/>
        </w:rPr>
        <w:t xml:space="preserve">, le risque se limite </w:t>
      </w:r>
      <w:r>
        <w:rPr>
          <w:rFonts w:ascii="Tahoma"/>
        </w:rPr>
        <w:t>à</w:t>
      </w:r>
      <w:r>
        <w:rPr>
          <w:rFonts w:ascii="Tahoma"/>
        </w:rPr>
        <w:t xml:space="preserve"> l</w:t>
      </w:r>
      <w:r>
        <w:rPr>
          <w:rFonts w:ascii="Tahoma"/>
        </w:rPr>
        <w:t>’é</w:t>
      </w:r>
      <w:r>
        <w:rPr>
          <w:rFonts w:ascii="Tahoma"/>
        </w:rPr>
        <w:t>valuation des d</w:t>
      </w:r>
      <w:r>
        <w:rPr>
          <w:rFonts w:ascii="Tahoma"/>
        </w:rPr>
        <w:t>é</w:t>
      </w:r>
      <w:r>
        <w:rPr>
          <w:rFonts w:ascii="Tahoma"/>
        </w:rPr>
        <w:t>pr</w:t>
      </w:r>
      <w:r>
        <w:rPr>
          <w:rFonts w:ascii="Tahoma"/>
        </w:rPr>
        <w:t>é</w:t>
      </w:r>
      <w:r>
        <w:rPr>
          <w:rFonts w:ascii="Tahoma"/>
        </w:rPr>
        <w:t xml:space="preserve">ciations </w:t>
      </w:r>
      <w:r w:rsidRPr="00540DAF">
        <w:rPr>
          <w:rFonts w:ascii="Tahoma"/>
          <w:highlight w:val="yellow"/>
        </w:rPr>
        <w:t>(notons que la m</w:t>
      </w:r>
      <w:r w:rsidRPr="00540DAF">
        <w:rPr>
          <w:rFonts w:ascii="Tahoma"/>
          <w:highlight w:val="yellow"/>
        </w:rPr>
        <w:t>é</w:t>
      </w:r>
      <w:r w:rsidRPr="00540DAF">
        <w:rPr>
          <w:rFonts w:ascii="Tahoma"/>
          <w:highlight w:val="yellow"/>
        </w:rPr>
        <w:t>thode de d</w:t>
      </w:r>
      <w:r w:rsidRPr="00540DAF">
        <w:rPr>
          <w:rFonts w:ascii="Tahoma"/>
          <w:highlight w:val="yellow"/>
        </w:rPr>
        <w:t>é</w:t>
      </w:r>
      <w:r w:rsidRPr="00540DAF">
        <w:rPr>
          <w:rFonts w:ascii="Tahoma"/>
          <w:highlight w:val="yellow"/>
        </w:rPr>
        <w:t>pr</w:t>
      </w:r>
      <w:r w:rsidRPr="00540DAF">
        <w:rPr>
          <w:rFonts w:ascii="Tahoma"/>
          <w:highlight w:val="yellow"/>
        </w:rPr>
        <w:t>é</w:t>
      </w:r>
      <w:r w:rsidRPr="00540DAF">
        <w:rPr>
          <w:rFonts w:ascii="Tahoma"/>
          <w:highlight w:val="yellow"/>
        </w:rPr>
        <w:t>ciation appliqu</w:t>
      </w:r>
      <w:r w:rsidRPr="00540DAF">
        <w:rPr>
          <w:rFonts w:ascii="Tahoma"/>
          <w:highlight w:val="yellow"/>
        </w:rPr>
        <w:t>é</w:t>
      </w:r>
      <w:r w:rsidRPr="00540DAF">
        <w:rPr>
          <w:rFonts w:ascii="Tahoma"/>
          <w:highlight w:val="yellow"/>
        </w:rPr>
        <w:t>e est celle retenue et admise par l</w:t>
      </w:r>
      <w:r w:rsidRPr="00540DAF">
        <w:rPr>
          <w:rFonts w:ascii="Tahoma"/>
          <w:highlight w:val="yellow"/>
        </w:rPr>
        <w:t>’</w:t>
      </w:r>
      <w:r w:rsidRPr="00540DAF">
        <w:rPr>
          <w:rFonts w:ascii="Tahoma"/>
          <w:highlight w:val="yellow"/>
        </w:rPr>
        <w:t>administration fiscale lors de son dernier contr</w:t>
      </w:r>
      <w:r w:rsidRPr="00540DAF">
        <w:rPr>
          <w:rFonts w:ascii="Tahoma"/>
          <w:highlight w:val="yellow"/>
        </w:rPr>
        <w:t>ô</w:t>
      </w:r>
      <w:r w:rsidRPr="00540DAF">
        <w:rPr>
          <w:rFonts w:ascii="Tahoma"/>
          <w:highlight w:val="yellow"/>
        </w:rPr>
        <w:t>le).</w:t>
      </w:r>
    </w:p>
    <w:p w:rsidR="00277DB9" w:rsidRPr="00646500" w:rsidRDefault="00277DB9" w:rsidP="00277DB9">
      <w:pPr>
        <w:rPr>
          <w:highlight w:val="red"/>
        </w:rPr>
      </w:pPr>
    </w:p>
    <w:p w:rsidR="00277DB9" w:rsidRPr="00540DAF" w:rsidRDefault="00277DB9" w:rsidP="00277DB9">
      <w:r w:rsidRPr="00540DAF">
        <w:rPr>
          <w:rFonts w:ascii="Tahoma"/>
          <w:b/>
          <w:color w:val="FF9900"/>
        </w:rPr>
        <w:t>C.  IMMOBILISATIONS : Risque Moyen</w:t>
      </w:r>
    </w:p>
    <w:p w:rsidR="00277DB9" w:rsidRPr="00540DAF" w:rsidRDefault="00277DB9" w:rsidP="00277DB9"/>
    <w:p w:rsidR="00277DB9" w:rsidRPr="00540DAF" w:rsidRDefault="00277DB9" w:rsidP="00277DB9">
      <w:r w:rsidRPr="00540DAF">
        <w:rPr>
          <w:rFonts w:ascii="Tahoma"/>
        </w:rPr>
        <w:t>Evalu</w:t>
      </w:r>
      <w:r w:rsidRPr="00540DAF">
        <w:rPr>
          <w:rFonts w:ascii="Tahoma"/>
        </w:rPr>
        <w:t>é</w:t>
      </w:r>
      <w:r w:rsidRPr="00540DAF">
        <w:rPr>
          <w:rFonts w:ascii="Tahoma"/>
        </w:rPr>
        <w:t xml:space="preserve"> </w:t>
      </w:r>
      <w:r w:rsidRPr="00540DAF">
        <w:rPr>
          <w:rFonts w:ascii="Tahoma"/>
        </w:rPr>
        <w:t>à</w:t>
      </w:r>
      <w:r w:rsidRPr="00540DAF">
        <w:rPr>
          <w:rFonts w:ascii="Tahoma"/>
        </w:rPr>
        <w:t xml:space="preserve"> un niveau moyen au regard des incorporels</w:t>
      </w:r>
    </w:p>
    <w:p w:rsidR="00277DB9" w:rsidRPr="00646500" w:rsidRDefault="00277DB9" w:rsidP="00277DB9">
      <w:pPr>
        <w:rPr>
          <w:highlight w:val="red"/>
        </w:rPr>
      </w:pPr>
    </w:p>
    <w:p w:rsidR="00277DB9" w:rsidRPr="00540DAF" w:rsidRDefault="00277DB9" w:rsidP="00277DB9">
      <w:r w:rsidRPr="00540DAF">
        <w:rPr>
          <w:rFonts w:ascii="Tahoma"/>
          <w:b/>
          <w:color w:val="00A156"/>
        </w:rPr>
        <w:t>D.  TRESORERIE : Risque Faible</w:t>
      </w:r>
    </w:p>
    <w:p w:rsidR="00277DB9" w:rsidRPr="00540DAF" w:rsidRDefault="00277DB9" w:rsidP="00277DB9"/>
    <w:p w:rsidR="00277DB9" w:rsidRPr="00540DAF" w:rsidRDefault="00277DB9" w:rsidP="00277DB9">
      <w:r w:rsidRPr="00540DAF">
        <w:rPr>
          <w:rFonts w:ascii="Tahoma"/>
        </w:rPr>
        <w:t>Aucune incidence d'audit</w:t>
      </w:r>
    </w:p>
    <w:p w:rsidR="00277DB9" w:rsidRPr="00646500" w:rsidRDefault="00277DB9" w:rsidP="00277DB9">
      <w:pPr>
        <w:rPr>
          <w:highlight w:val="red"/>
        </w:rPr>
      </w:pPr>
    </w:p>
    <w:p w:rsidR="00277DB9" w:rsidRPr="00540DAF" w:rsidRDefault="00277DB9" w:rsidP="00277DB9">
      <w:r w:rsidRPr="00540DAF">
        <w:rPr>
          <w:rFonts w:ascii="Tahoma"/>
          <w:b/>
          <w:color w:val="00A156"/>
        </w:rPr>
        <w:t>E.  IMMO FINANCIERES : Risque Faible</w:t>
      </w:r>
    </w:p>
    <w:p w:rsidR="00277DB9" w:rsidRPr="00540DAF" w:rsidRDefault="00277DB9" w:rsidP="00277DB9"/>
    <w:p w:rsidR="00277DB9" w:rsidRPr="00540DAF" w:rsidRDefault="00277DB9" w:rsidP="00277DB9">
      <w:r w:rsidRPr="00540DAF">
        <w:rPr>
          <w:rFonts w:ascii="Tahoma"/>
        </w:rPr>
        <w:t>Aucune incidence d'audit</w:t>
      </w:r>
    </w:p>
    <w:p w:rsidR="00277DB9" w:rsidRPr="00646500" w:rsidRDefault="00277DB9" w:rsidP="00277DB9">
      <w:pPr>
        <w:rPr>
          <w:highlight w:val="red"/>
        </w:rPr>
      </w:pPr>
    </w:p>
    <w:p w:rsidR="00277DB9" w:rsidRPr="00633C06" w:rsidRDefault="00277DB9" w:rsidP="00277DB9">
      <w:r w:rsidRPr="00633C06">
        <w:rPr>
          <w:rFonts w:ascii="Tahoma"/>
          <w:b/>
          <w:color w:val="00A156"/>
        </w:rPr>
        <w:t>F.  FOURNISSEURS : Risque Faible</w:t>
      </w:r>
    </w:p>
    <w:p w:rsidR="00277DB9" w:rsidRPr="00633C06" w:rsidRDefault="00277DB9" w:rsidP="00277DB9"/>
    <w:p w:rsidR="00277DB9" w:rsidRPr="00633C06" w:rsidRDefault="00277DB9" w:rsidP="00277DB9">
      <w:r w:rsidRPr="00633C06">
        <w:rPr>
          <w:rFonts w:ascii="Tahoma"/>
        </w:rPr>
        <w:lastRenderedPageBreak/>
        <w:t>Aucune incidence d'audit</w:t>
      </w:r>
    </w:p>
    <w:p w:rsidR="00277DB9" w:rsidRPr="00646500" w:rsidRDefault="00277DB9" w:rsidP="00277DB9">
      <w:pPr>
        <w:rPr>
          <w:highlight w:val="red"/>
        </w:rPr>
      </w:pPr>
    </w:p>
    <w:p w:rsidR="00277DB9" w:rsidRPr="00633C06" w:rsidRDefault="00277DB9" w:rsidP="00277DB9">
      <w:r w:rsidRPr="00633C06">
        <w:rPr>
          <w:rFonts w:ascii="Tahoma"/>
          <w:b/>
          <w:color w:val="00A156"/>
        </w:rPr>
        <w:t>G.  PERSONNEL : Risque Faible</w:t>
      </w:r>
    </w:p>
    <w:p w:rsidR="00277DB9" w:rsidRPr="00633C06" w:rsidRDefault="00277DB9" w:rsidP="00277DB9"/>
    <w:p w:rsidR="00277DB9" w:rsidRPr="00633C06" w:rsidRDefault="00277DB9" w:rsidP="00277DB9">
      <w:r w:rsidRPr="00633C06">
        <w:rPr>
          <w:rFonts w:ascii="Tahoma"/>
        </w:rPr>
        <w:t>Aucune incidence d'audit</w:t>
      </w:r>
    </w:p>
    <w:p w:rsidR="00277DB9" w:rsidRPr="00646500" w:rsidRDefault="00277DB9" w:rsidP="00277DB9">
      <w:pPr>
        <w:rPr>
          <w:highlight w:val="red"/>
        </w:rPr>
      </w:pPr>
    </w:p>
    <w:p w:rsidR="00277DB9" w:rsidRPr="00633C06" w:rsidRDefault="00277DB9" w:rsidP="00277DB9">
      <w:r w:rsidRPr="00633C06">
        <w:rPr>
          <w:rFonts w:ascii="Tahoma"/>
          <w:b/>
          <w:color w:val="00A156"/>
        </w:rPr>
        <w:t>H.  EMPRUNTS : Risque Faible</w:t>
      </w:r>
    </w:p>
    <w:p w:rsidR="00277DB9" w:rsidRPr="00633C06" w:rsidRDefault="00277DB9" w:rsidP="00277DB9"/>
    <w:p w:rsidR="00277DB9" w:rsidRPr="00633C06" w:rsidRDefault="00277DB9" w:rsidP="00277DB9">
      <w:r w:rsidRPr="00633C06">
        <w:rPr>
          <w:rFonts w:ascii="Tahoma"/>
        </w:rPr>
        <w:t>Aucune incidence d'audit</w:t>
      </w:r>
    </w:p>
    <w:p w:rsidR="00277DB9" w:rsidRPr="00646500" w:rsidRDefault="00277DB9" w:rsidP="00277DB9">
      <w:pPr>
        <w:rPr>
          <w:highlight w:val="red"/>
        </w:rPr>
      </w:pPr>
    </w:p>
    <w:p w:rsidR="00277DB9" w:rsidRPr="00633C06" w:rsidRDefault="00277DB9" w:rsidP="00277DB9">
      <w:r w:rsidRPr="00633C06">
        <w:rPr>
          <w:rFonts w:ascii="Tahoma"/>
          <w:b/>
          <w:color w:val="00A156"/>
        </w:rPr>
        <w:t>I.  CAPITAUX PROPRES : Risque Faible</w:t>
      </w:r>
    </w:p>
    <w:p w:rsidR="00277DB9" w:rsidRPr="00633C06" w:rsidRDefault="00277DB9" w:rsidP="00277DB9"/>
    <w:p w:rsidR="00277DB9" w:rsidRPr="00633C06" w:rsidRDefault="00277DB9" w:rsidP="00277DB9">
      <w:r w:rsidRPr="00633C06">
        <w:rPr>
          <w:rFonts w:ascii="Tahoma"/>
        </w:rPr>
        <w:t>Aucune incidence d'audit</w:t>
      </w:r>
    </w:p>
    <w:p w:rsidR="00277DB9" w:rsidRPr="00646500" w:rsidRDefault="00277DB9" w:rsidP="00277DB9">
      <w:pPr>
        <w:rPr>
          <w:highlight w:val="red"/>
        </w:rPr>
      </w:pPr>
    </w:p>
    <w:p w:rsidR="00277DB9" w:rsidRPr="00633C06" w:rsidRDefault="00277DB9" w:rsidP="00277DB9">
      <w:r w:rsidRPr="00633C06">
        <w:rPr>
          <w:rFonts w:ascii="Tahoma"/>
          <w:b/>
          <w:color w:val="00A156"/>
        </w:rPr>
        <w:t>K.  FISCALITE : Risque Faible</w:t>
      </w:r>
    </w:p>
    <w:p w:rsidR="00277DB9" w:rsidRPr="00633C06" w:rsidRDefault="00277DB9" w:rsidP="00277DB9"/>
    <w:p w:rsidR="00277DB9" w:rsidRPr="00633C06" w:rsidRDefault="00277DB9" w:rsidP="00277DB9">
      <w:r w:rsidRPr="00633C06">
        <w:rPr>
          <w:rFonts w:ascii="Tahoma"/>
        </w:rPr>
        <w:t>Aucune incidence d'audit</w:t>
      </w:r>
    </w:p>
    <w:p w:rsidR="00277DB9" w:rsidRPr="00646500" w:rsidRDefault="00277DB9" w:rsidP="00277DB9">
      <w:pPr>
        <w:rPr>
          <w:highlight w:val="red"/>
        </w:rPr>
      </w:pPr>
    </w:p>
    <w:p w:rsidR="00277DB9" w:rsidRPr="005F7E5E" w:rsidRDefault="00277DB9" w:rsidP="00277DB9">
      <w:r w:rsidRPr="005F7E5E">
        <w:rPr>
          <w:rFonts w:ascii="Tahoma"/>
          <w:b/>
          <w:color w:val="00A156"/>
        </w:rPr>
        <w:t>L.  AUTRES ACTIFS &amp; PASSIFS : Risque Faible</w:t>
      </w:r>
    </w:p>
    <w:p w:rsidR="00277DB9" w:rsidRPr="005F7E5E" w:rsidRDefault="00277DB9" w:rsidP="00277DB9"/>
    <w:p w:rsidR="00277DB9" w:rsidRPr="005F7E5E" w:rsidRDefault="00277DB9" w:rsidP="00277DB9">
      <w:r w:rsidRPr="005F7E5E">
        <w:rPr>
          <w:rFonts w:ascii="Tahoma"/>
        </w:rPr>
        <w:t>Aucune incidence d'audit</w:t>
      </w:r>
    </w:p>
    <w:p w:rsidR="00277DB9" w:rsidRPr="00646500" w:rsidRDefault="00277DB9" w:rsidP="00277DB9">
      <w:pPr>
        <w:rPr>
          <w:highlight w:val="red"/>
        </w:rPr>
      </w:pPr>
    </w:p>
    <w:p w:rsidR="00277DB9" w:rsidRPr="005F7E5E" w:rsidRDefault="00277DB9" w:rsidP="00277DB9">
      <w:r w:rsidRPr="005F7E5E">
        <w:rPr>
          <w:rFonts w:ascii="Tahoma"/>
          <w:b/>
          <w:color w:val="00A156"/>
        </w:rPr>
        <w:t>M.  PROVISIONS : Risque Faible</w:t>
      </w:r>
    </w:p>
    <w:p w:rsidR="00277DB9" w:rsidRPr="005F7E5E" w:rsidRDefault="00277DB9" w:rsidP="00277DB9"/>
    <w:p w:rsidR="00277DB9" w:rsidRPr="005F7E5E" w:rsidRDefault="00277DB9" w:rsidP="00277DB9">
      <w:r>
        <w:rPr>
          <w:rFonts w:ascii="Tahoma"/>
        </w:rPr>
        <w:t>Risqu</w:t>
      </w:r>
      <w:r>
        <w:rPr>
          <w:rFonts w:ascii="Tahoma"/>
        </w:rPr>
        <w:t>é</w:t>
      </w:r>
      <w:r>
        <w:rPr>
          <w:rFonts w:ascii="Tahoma"/>
        </w:rPr>
        <w:t xml:space="preserve"> </w:t>
      </w:r>
      <w:r>
        <w:rPr>
          <w:rFonts w:ascii="Tahoma"/>
        </w:rPr>
        <w:t>é</w:t>
      </w:r>
      <w:r>
        <w:rPr>
          <w:rFonts w:ascii="Tahoma"/>
        </w:rPr>
        <w:t>valu</w:t>
      </w:r>
      <w:r>
        <w:rPr>
          <w:rFonts w:ascii="Tahoma"/>
        </w:rPr>
        <w:t>é</w:t>
      </w:r>
      <w:r>
        <w:rPr>
          <w:rFonts w:ascii="Tahoma"/>
        </w:rPr>
        <w:t xml:space="preserve"> </w:t>
      </w:r>
      <w:r>
        <w:rPr>
          <w:rFonts w:ascii="Tahoma"/>
        </w:rPr>
        <w:t>à</w:t>
      </w:r>
      <w:r>
        <w:rPr>
          <w:rFonts w:ascii="Tahoma"/>
        </w:rPr>
        <w:t xml:space="preserve"> un niveau faible car </w:t>
      </w:r>
      <w:r>
        <w:rPr>
          <w:rFonts w:ascii="Tahoma"/>
        </w:rPr>
        <w:t>é</w:t>
      </w:r>
      <w:r>
        <w:rPr>
          <w:rFonts w:ascii="Tahoma"/>
        </w:rPr>
        <w:t>valuation bien maitris</w:t>
      </w:r>
      <w:r>
        <w:rPr>
          <w:rFonts w:ascii="Tahoma"/>
        </w:rPr>
        <w:t>é</w:t>
      </w:r>
      <w:r>
        <w:rPr>
          <w:rFonts w:ascii="Tahoma"/>
        </w:rPr>
        <w:t>e</w:t>
      </w:r>
    </w:p>
    <w:p w:rsidR="00277DB9" w:rsidRPr="00646500" w:rsidRDefault="00277DB9" w:rsidP="00277DB9">
      <w:pPr>
        <w:rPr>
          <w:highlight w:val="red"/>
        </w:rPr>
      </w:pPr>
    </w:p>
    <w:p w:rsidR="00277DB9" w:rsidRPr="005F7E5E" w:rsidRDefault="00277DB9" w:rsidP="00277DB9">
      <w:r w:rsidRPr="005F7E5E">
        <w:rPr>
          <w:rFonts w:ascii="Tahoma"/>
          <w:b/>
          <w:color w:val="00A156"/>
        </w:rPr>
        <w:t>N.  AUTRES PRODUITS &amp; CHARGES : Risque Faible</w:t>
      </w:r>
    </w:p>
    <w:p w:rsidR="00277DB9" w:rsidRPr="005F7E5E" w:rsidRDefault="00277DB9" w:rsidP="00277DB9"/>
    <w:p w:rsidR="00277DB9" w:rsidRPr="005F7E5E" w:rsidRDefault="00277DB9" w:rsidP="00277DB9">
      <w:r w:rsidRPr="005F7E5E">
        <w:rPr>
          <w:rFonts w:ascii="Tahoma"/>
        </w:rPr>
        <w:t>Aucune incidence d'audit</w:t>
      </w:r>
    </w:p>
    <w:p w:rsidR="00277DB9" w:rsidRPr="00646500" w:rsidRDefault="00277DB9" w:rsidP="00277DB9">
      <w:pPr>
        <w:rPr>
          <w:highlight w:val="red"/>
        </w:rPr>
      </w:pPr>
    </w:p>
    <w:p w:rsidR="00277DB9" w:rsidRPr="0093293E" w:rsidRDefault="00277DB9" w:rsidP="00277DB9">
      <w:r w:rsidRPr="0093293E">
        <w:rPr>
          <w:rFonts w:ascii="Tahoma"/>
          <w:b/>
          <w:color w:val="00A156"/>
        </w:rPr>
        <w:t>P.  ASSOCIES &amp; CPTES COURANTS : Risque Faible</w:t>
      </w:r>
    </w:p>
    <w:p w:rsidR="00277DB9" w:rsidRPr="0093293E" w:rsidRDefault="00277DB9" w:rsidP="00277DB9"/>
    <w:p w:rsidR="00277DB9" w:rsidRPr="0093293E" w:rsidRDefault="00277DB9" w:rsidP="00277DB9">
      <w:r w:rsidRPr="0093293E">
        <w:rPr>
          <w:rFonts w:ascii="Tahoma"/>
        </w:rPr>
        <w:t>Aucune incidence d'audit</w:t>
      </w:r>
    </w:p>
    <w:p w:rsidR="006E43F9" w:rsidRDefault="006E43F9"/>
    <w:p w:rsidR="006E43F9" w:rsidRDefault="006E43F9"/>
    <w:p w:rsidR="004114FF" w:rsidRDefault="00E05209">
      <w:pPr>
        <w:pStyle w:val="Titre2"/>
        <w:numPr>
          <w:ilvl w:val="2"/>
          <w:numId w:val="18"/>
        </w:numPr>
        <w:tabs>
          <w:tab w:val="left" w:pos="0"/>
        </w:tabs>
        <w:ind w:left="1080" w:hanging="720"/>
        <w:rPr>
          <w:rFonts w:ascii="Tahoma" w:hAnsi="Tahoma" w:cs="Tahoma"/>
          <w:i/>
          <w:szCs w:val="22"/>
        </w:rPr>
      </w:pPr>
      <w:bookmarkStart w:id="52" w:name="_Toc50119182"/>
      <w:r w:rsidRPr="00162D7F">
        <w:rPr>
          <w:rFonts w:ascii="Tahoma" w:hAnsi="Tahoma" w:cs="Tahoma"/>
          <w:i/>
          <w:szCs w:val="22"/>
        </w:rPr>
        <w:t>Par risque lié au</w:t>
      </w:r>
      <w:r w:rsidR="004114FF" w:rsidRPr="00162D7F">
        <w:rPr>
          <w:rFonts w:ascii="Tahoma" w:hAnsi="Tahoma" w:cs="Tahoma"/>
          <w:i/>
          <w:szCs w:val="22"/>
        </w:rPr>
        <w:t xml:space="preserve"> contrôle</w:t>
      </w:r>
      <w:bookmarkEnd w:id="52"/>
    </w:p>
    <w:p w:rsidR="00FA6F02" w:rsidRPr="00FA6F02" w:rsidRDefault="00FA6F02" w:rsidP="00FA6F02"/>
    <w:p w:rsidR="004114FF" w:rsidRDefault="00FA6F02">
      <w:pPr>
        <w:numPr>
          <w:ilvl w:val="12"/>
          <w:numId w:val="0"/>
        </w:numPr>
        <w:jc w:val="both"/>
        <w:rPr>
          <w:rFonts w:ascii="Tahoma" w:hAnsi="Tahoma" w:cs="Tahoma"/>
          <w:sz w:val="22"/>
          <w:szCs w:val="22"/>
          <w:u w:val="single"/>
        </w:rPr>
      </w:pPr>
      <w:r w:rsidRPr="003336D2">
        <w:rPr>
          <w:rFonts w:ascii="Tahoma" w:hAnsi="Tahoma" w:cs="Tahoma"/>
          <w:sz w:val="22"/>
          <w:szCs w:val="22"/>
          <w:u w:val="single"/>
        </w:rPr>
        <w:t>Etat des test</w:t>
      </w:r>
      <w:r w:rsidR="003336D2" w:rsidRPr="003336D2">
        <w:rPr>
          <w:rFonts w:ascii="Tahoma" w:hAnsi="Tahoma" w:cs="Tahoma"/>
          <w:sz w:val="22"/>
          <w:szCs w:val="22"/>
          <w:u w:val="single"/>
        </w:rPr>
        <w:t>s de procédures</w:t>
      </w:r>
    </w:p>
    <w:p w:rsidR="003336D2" w:rsidRDefault="003336D2">
      <w:pPr>
        <w:numPr>
          <w:ilvl w:val="12"/>
          <w:numId w:val="0"/>
        </w:numPr>
        <w:jc w:val="both"/>
        <w:rPr>
          <w:rFonts w:ascii="Tahoma" w:hAnsi="Tahoma" w:cs="Tahoma"/>
          <w:sz w:val="22"/>
          <w:szCs w:val="22"/>
          <w:u w:val="single"/>
        </w:rPr>
      </w:pPr>
    </w:p>
    <w:p w:rsidR="003336D2" w:rsidRDefault="003336D2">
      <w:bookmarkStart w:id="53" w:name="TabTestDO"/>
      <w:bookmarkEnd w:id="53"/>
    </w:p>
    <w:tbl>
      <w:tblPr>
        <w:tblStyle w:val="Grilledutableau"/>
        <w:tblW w:w="0" w:type="auto"/>
        <w:tblLook w:val="04A0" w:firstRow="1" w:lastRow="0" w:firstColumn="1" w:lastColumn="0" w:noHBand="0" w:noVBand="1"/>
      </w:tblPr>
      <w:tblGrid>
        <w:gridCol w:w="6804"/>
        <w:gridCol w:w="1701"/>
      </w:tblGrid>
      <w:tr w:rsidR="006E43F9">
        <w:tc>
          <w:tcPr>
            <w:tcW w:w="6804" w:type="dxa"/>
            <w:shd w:val="clear" w:color="auto" w:fill="C0C0C0"/>
          </w:tcPr>
          <w:p w:rsidR="006E43F9" w:rsidRDefault="004D2AC8">
            <w:pPr>
              <w:jc w:val="center"/>
              <w:rPr>
                <w:rFonts w:ascii="Tahoma"/>
                <w:b/>
              </w:rPr>
            </w:pPr>
            <w:r>
              <w:rPr>
                <w:rFonts w:ascii="Tahoma"/>
                <w:b/>
              </w:rPr>
              <w:t>Cycles</w:t>
            </w:r>
          </w:p>
        </w:tc>
        <w:tc>
          <w:tcPr>
            <w:tcW w:w="1701" w:type="dxa"/>
            <w:shd w:val="clear" w:color="auto" w:fill="C0C0C0"/>
          </w:tcPr>
          <w:p w:rsidR="006E43F9" w:rsidRDefault="004D2AC8">
            <w:pPr>
              <w:jc w:val="center"/>
              <w:rPr>
                <w:rFonts w:ascii="Tahoma"/>
                <w:b/>
              </w:rPr>
            </w:pPr>
            <w:r>
              <w:rPr>
                <w:rFonts w:ascii="Tahoma"/>
                <w:b/>
              </w:rPr>
              <w:t>Date</w:t>
            </w:r>
          </w:p>
        </w:tc>
      </w:tr>
      <w:tr w:rsidR="006E43F9">
        <w:tc>
          <w:tcPr>
            <w:tcW w:w="6804" w:type="dxa"/>
          </w:tcPr>
          <w:p w:rsidR="006E43F9" w:rsidRDefault="004D2AC8">
            <w:pPr>
              <w:rPr>
                <w:rFonts w:ascii="Tahoma" w:hAnsi="Tahoma"/>
              </w:rPr>
            </w:pPr>
            <w:r>
              <w:rPr>
                <w:rFonts w:ascii="Tahoma" w:hAnsi="Tahoma"/>
              </w:rPr>
              <w:t>Environnement de contrôle</w:t>
            </w:r>
          </w:p>
        </w:tc>
        <w:tc>
          <w:tcPr>
            <w:tcW w:w="1701" w:type="dxa"/>
          </w:tcPr>
          <w:p w:rsidR="006E43F9" w:rsidRDefault="004D2AC8">
            <w:pPr>
              <w:jc w:val="center"/>
              <w:rPr>
                <w:rFonts w:ascii="Tahoma"/>
              </w:rPr>
            </w:pPr>
            <w:r>
              <w:rPr>
                <w:rFonts w:ascii="Tahoma"/>
              </w:rPr>
              <w:t>18/02/2024</w:t>
            </w:r>
          </w:p>
        </w:tc>
      </w:tr>
      <w:tr w:rsidR="006E43F9">
        <w:tc>
          <w:tcPr>
            <w:tcW w:w="6804" w:type="dxa"/>
          </w:tcPr>
          <w:p w:rsidR="006E43F9" w:rsidRDefault="004D2AC8">
            <w:pPr>
              <w:rPr>
                <w:rFonts w:ascii="Tahoma" w:hAnsi="Tahoma"/>
              </w:rPr>
            </w:pPr>
            <w:r>
              <w:rPr>
                <w:rFonts w:ascii="Tahoma" w:hAnsi="Tahoma"/>
              </w:rPr>
              <w:t>Système d'information</w:t>
            </w:r>
          </w:p>
        </w:tc>
        <w:tc>
          <w:tcPr>
            <w:tcW w:w="1701" w:type="dxa"/>
          </w:tcPr>
          <w:p w:rsidR="006E43F9" w:rsidRDefault="006E43F9">
            <w:pPr>
              <w:jc w:val="center"/>
            </w:pPr>
          </w:p>
        </w:tc>
      </w:tr>
      <w:tr w:rsidR="006E43F9">
        <w:tc>
          <w:tcPr>
            <w:tcW w:w="6804" w:type="dxa"/>
          </w:tcPr>
          <w:p w:rsidR="006E43F9" w:rsidRDefault="004D2AC8">
            <w:pPr>
              <w:rPr>
                <w:rFonts w:ascii="Tahoma"/>
              </w:rPr>
            </w:pPr>
            <w:r>
              <w:rPr>
                <w:rFonts w:ascii="Tahoma"/>
              </w:rPr>
              <w:t>Clients</w:t>
            </w:r>
          </w:p>
        </w:tc>
        <w:tc>
          <w:tcPr>
            <w:tcW w:w="1701" w:type="dxa"/>
          </w:tcPr>
          <w:p w:rsidR="006E43F9" w:rsidRDefault="004D2AC8">
            <w:pPr>
              <w:jc w:val="center"/>
              <w:rPr>
                <w:rFonts w:ascii="Tahoma"/>
              </w:rPr>
            </w:pPr>
            <w:r>
              <w:rPr>
                <w:rFonts w:ascii="Tahoma"/>
              </w:rPr>
              <w:t>23/05/2024</w:t>
            </w:r>
          </w:p>
        </w:tc>
      </w:tr>
      <w:tr w:rsidR="006E43F9">
        <w:tc>
          <w:tcPr>
            <w:tcW w:w="6804" w:type="dxa"/>
          </w:tcPr>
          <w:p w:rsidR="006E43F9" w:rsidRDefault="004D2AC8">
            <w:pPr>
              <w:rPr>
                <w:rFonts w:ascii="Tahoma"/>
              </w:rPr>
            </w:pPr>
            <w:r>
              <w:rPr>
                <w:rFonts w:ascii="Tahoma"/>
              </w:rPr>
              <w:t>Stocks</w:t>
            </w:r>
          </w:p>
        </w:tc>
        <w:tc>
          <w:tcPr>
            <w:tcW w:w="1701" w:type="dxa"/>
          </w:tcPr>
          <w:p w:rsidR="006E43F9" w:rsidRDefault="006E43F9">
            <w:pPr>
              <w:jc w:val="center"/>
            </w:pPr>
          </w:p>
        </w:tc>
      </w:tr>
      <w:tr w:rsidR="006E43F9">
        <w:tc>
          <w:tcPr>
            <w:tcW w:w="6804" w:type="dxa"/>
          </w:tcPr>
          <w:p w:rsidR="006E43F9" w:rsidRDefault="004D2AC8">
            <w:pPr>
              <w:rPr>
                <w:rFonts w:ascii="Tahoma"/>
              </w:rPr>
            </w:pPr>
            <w:r>
              <w:rPr>
                <w:rFonts w:ascii="Tahoma"/>
              </w:rPr>
              <w:t>Immobilisations</w:t>
            </w:r>
          </w:p>
        </w:tc>
        <w:tc>
          <w:tcPr>
            <w:tcW w:w="1701" w:type="dxa"/>
          </w:tcPr>
          <w:p w:rsidR="006E43F9" w:rsidRDefault="006E43F9">
            <w:pPr>
              <w:jc w:val="center"/>
            </w:pPr>
          </w:p>
        </w:tc>
      </w:tr>
      <w:tr w:rsidR="006E43F9">
        <w:tc>
          <w:tcPr>
            <w:tcW w:w="6804" w:type="dxa"/>
          </w:tcPr>
          <w:p w:rsidR="006E43F9" w:rsidRDefault="004D2AC8">
            <w:pPr>
              <w:rPr>
                <w:rFonts w:ascii="Tahoma" w:hAnsi="Tahoma"/>
              </w:rPr>
            </w:pPr>
            <w:r>
              <w:rPr>
                <w:rFonts w:ascii="Tahoma" w:hAnsi="Tahoma"/>
              </w:rPr>
              <w:t>Trésorerie</w:t>
            </w:r>
          </w:p>
        </w:tc>
        <w:tc>
          <w:tcPr>
            <w:tcW w:w="1701" w:type="dxa"/>
          </w:tcPr>
          <w:p w:rsidR="006E43F9" w:rsidRDefault="006E43F9">
            <w:pPr>
              <w:jc w:val="center"/>
            </w:pPr>
          </w:p>
        </w:tc>
      </w:tr>
      <w:tr w:rsidR="006E43F9">
        <w:tc>
          <w:tcPr>
            <w:tcW w:w="6804" w:type="dxa"/>
          </w:tcPr>
          <w:p w:rsidR="006E43F9" w:rsidRDefault="004D2AC8">
            <w:pPr>
              <w:rPr>
                <w:rFonts w:ascii="Tahoma" w:hAnsi="Tahoma"/>
              </w:rPr>
            </w:pPr>
            <w:r>
              <w:rPr>
                <w:rFonts w:ascii="Tahoma" w:hAnsi="Tahoma"/>
              </w:rPr>
              <w:t>Immo financières</w:t>
            </w:r>
          </w:p>
        </w:tc>
        <w:tc>
          <w:tcPr>
            <w:tcW w:w="1701" w:type="dxa"/>
          </w:tcPr>
          <w:p w:rsidR="006E43F9" w:rsidRDefault="006E43F9">
            <w:pPr>
              <w:jc w:val="center"/>
            </w:pPr>
          </w:p>
        </w:tc>
      </w:tr>
      <w:tr w:rsidR="006E43F9">
        <w:tc>
          <w:tcPr>
            <w:tcW w:w="6804" w:type="dxa"/>
          </w:tcPr>
          <w:p w:rsidR="006E43F9" w:rsidRDefault="004D2AC8">
            <w:pPr>
              <w:rPr>
                <w:rFonts w:ascii="Tahoma"/>
              </w:rPr>
            </w:pPr>
            <w:r>
              <w:rPr>
                <w:rFonts w:ascii="Tahoma"/>
              </w:rPr>
              <w:t>Fournisseurs</w:t>
            </w:r>
          </w:p>
        </w:tc>
        <w:tc>
          <w:tcPr>
            <w:tcW w:w="1701" w:type="dxa"/>
          </w:tcPr>
          <w:p w:rsidR="006E43F9" w:rsidRDefault="004D2AC8">
            <w:pPr>
              <w:jc w:val="center"/>
              <w:rPr>
                <w:rFonts w:ascii="Tahoma"/>
              </w:rPr>
            </w:pPr>
            <w:r>
              <w:rPr>
                <w:rFonts w:ascii="Tahoma"/>
              </w:rPr>
              <w:t>29/05/2024</w:t>
            </w:r>
          </w:p>
        </w:tc>
      </w:tr>
      <w:tr w:rsidR="006E43F9">
        <w:tc>
          <w:tcPr>
            <w:tcW w:w="6804" w:type="dxa"/>
          </w:tcPr>
          <w:p w:rsidR="006E43F9" w:rsidRDefault="004D2AC8">
            <w:pPr>
              <w:rPr>
                <w:rFonts w:ascii="Tahoma"/>
              </w:rPr>
            </w:pPr>
            <w:r>
              <w:rPr>
                <w:rFonts w:ascii="Tahoma"/>
              </w:rPr>
              <w:t>Personnel</w:t>
            </w:r>
          </w:p>
        </w:tc>
        <w:tc>
          <w:tcPr>
            <w:tcW w:w="1701" w:type="dxa"/>
          </w:tcPr>
          <w:p w:rsidR="006E43F9" w:rsidRDefault="006E43F9">
            <w:pPr>
              <w:jc w:val="center"/>
            </w:pPr>
          </w:p>
        </w:tc>
      </w:tr>
      <w:tr w:rsidR="006E43F9">
        <w:tc>
          <w:tcPr>
            <w:tcW w:w="6804" w:type="dxa"/>
          </w:tcPr>
          <w:p w:rsidR="006E43F9" w:rsidRDefault="004D2AC8">
            <w:pPr>
              <w:rPr>
                <w:rFonts w:ascii="Tahoma"/>
              </w:rPr>
            </w:pPr>
            <w:r>
              <w:rPr>
                <w:rFonts w:ascii="Tahoma"/>
              </w:rPr>
              <w:t>Divers</w:t>
            </w:r>
          </w:p>
        </w:tc>
        <w:tc>
          <w:tcPr>
            <w:tcW w:w="1701" w:type="dxa"/>
          </w:tcPr>
          <w:p w:rsidR="006E43F9" w:rsidRDefault="006E43F9">
            <w:pPr>
              <w:jc w:val="center"/>
            </w:pPr>
          </w:p>
        </w:tc>
      </w:tr>
    </w:tbl>
    <w:p w:rsidR="006E43F9" w:rsidRDefault="006E43F9"/>
    <w:p w:rsidR="003336D2" w:rsidRDefault="003336D2">
      <w:pPr>
        <w:numPr>
          <w:ilvl w:val="12"/>
          <w:numId w:val="0"/>
        </w:numPr>
        <w:jc w:val="both"/>
        <w:rPr>
          <w:rFonts w:ascii="Tahoma" w:hAnsi="Tahoma" w:cs="Tahoma"/>
          <w:sz w:val="22"/>
          <w:szCs w:val="22"/>
          <w:u w:val="single"/>
        </w:rPr>
      </w:pPr>
    </w:p>
    <w:p w:rsidR="00277DB9" w:rsidRDefault="00277DB9">
      <w:pPr>
        <w:numPr>
          <w:ilvl w:val="12"/>
          <w:numId w:val="0"/>
        </w:numPr>
        <w:jc w:val="both"/>
        <w:rPr>
          <w:rFonts w:ascii="Tahoma" w:hAnsi="Tahoma" w:cs="Tahoma"/>
          <w:sz w:val="22"/>
          <w:szCs w:val="22"/>
          <w:u w:val="single"/>
        </w:rPr>
      </w:pPr>
      <w:r>
        <w:rPr>
          <w:rFonts w:ascii="Tahoma" w:hAnsi="Tahoma" w:cs="Tahoma"/>
          <w:noProof/>
          <w:sz w:val="22"/>
          <w:szCs w:val="22"/>
          <w:u w:val="single"/>
        </w:rPr>
        <w:lastRenderedPageBreak/>
        <w:drawing>
          <wp:inline distT="0" distB="0" distL="0" distR="0" wp14:anchorId="102BA0BC">
            <wp:extent cx="5895340" cy="33235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340" cy="3323590"/>
                    </a:xfrm>
                    <a:prstGeom prst="rect">
                      <a:avLst/>
                    </a:prstGeom>
                    <a:noFill/>
                  </pic:spPr>
                </pic:pic>
              </a:graphicData>
            </a:graphic>
          </wp:inline>
        </w:drawing>
      </w:r>
    </w:p>
    <w:p w:rsidR="00277DB9" w:rsidRDefault="00277DB9">
      <w:pPr>
        <w:numPr>
          <w:ilvl w:val="12"/>
          <w:numId w:val="0"/>
        </w:numPr>
        <w:jc w:val="both"/>
        <w:rPr>
          <w:rFonts w:ascii="Tahoma" w:hAnsi="Tahoma" w:cs="Tahoma"/>
          <w:sz w:val="22"/>
          <w:szCs w:val="22"/>
          <w:u w:val="single"/>
        </w:rPr>
      </w:pPr>
    </w:p>
    <w:p w:rsidR="00277DB9" w:rsidRDefault="00277DB9">
      <w:pPr>
        <w:numPr>
          <w:ilvl w:val="12"/>
          <w:numId w:val="0"/>
        </w:numPr>
        <w:jc w:val="both"/>
        <w:rPr>
          <w:rFonts w:ascii="Tahoma" w:hAnsi="Tahoma" w:cs="Tahoma"/>
          <w:sz w:val="22"/>
          <w:szCs w:val="22"/>
          <w:u w:val="single"/>
        </w:rPr>
      </w:pPr>
    </w:p>
    <w:p w:rsidR="00277DB9" w:rsidRPr="003336D2" w:rsidRDefault="00277DB9">
      <w:pPr>
        <w:numPr>
          <w:ilvl w:val="12"/>
          <w:numId w:val="0"/>
        </w:numPr>
        <w:jc w:val="both"/>
        <w:rPr>
          <w:rFonts w:ascii="Tahoma" w:hAnsi="Tahoma" w:cs="Tahoma"/>
          <w:sz w:val="22"/>
          <w:szCs w:val="22"/>
          <w:u w:val="single"/>
        </w:rPr>
      </w:pPr>
    </w:p>
    <w:p w:rsidR="00277DB9" w:rsidRDefault="00277DB9" w:rsidP="00277DB9">
      <w:bookmarkStart w:id="54" w:name="SynthDO"/>
      <w:bookmarkEnd w:id="54"/>
      <w:r>
        <w:rPr>
          <w:rFonts w:ascii="Tahoma"/>
          <w:b/>
          <w:color w:val="00A156"/>
        </w:rPr>
        <w:t>O.  ENVIRONNEMENT DE CONTROLE : Risque Faible</w:t>
      </w:r>
    </w:p>
    <w:p w:rsidR="00277DB9" w:rsidRDefault="00277DB9" w:rsidP="00277DB9"/>
    <w:p w:rsidR="00277DB9" w:rsidRDefault="00277DB9" w:rsidP="00277DB9">
      <w:pPr>
        <w:jc w:val="both"/>
        <w:rPr>
          <w:rFonts w:ascii="Tahoma" w:hAnsi="Tahoma"/>
        </w:rPr>
      </w:pPr>
      <w:r>
        <w:rPr>
          <w:rFonts w:ascii="Tahoma" w:hAnsi="Tahoma"/>
        </w:rPr>
        <w:t xml:space="preserve">Pour l’appréciation du risque, confère REVISAUDIT § risques liés au contrôle – environnement de contrôle </w:t>
      </w:r>
    </w:p>
    <w:p w:rsidR="00277DB9" w:rsidRDefault="00277DB9" w:rsidP="00277DB9">
      <w:pPr>
        <w:jc w:val="both"/>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p>
    <w:p w:rsidR="00277DB9" w:rsidRDefault="00277DB9" w:rsidP="00277DB9">
      <w:pPr>
        <w:jc w:val="both"/>
      </w:pPr>
    </w:p>
    <w:p w:rsidR="00277DB9" w:rsidRDefault="00277DB9" w:rsidP="00277DB9">
      <w:pPr>
        <w:jc w:val="both"/>
      </w:pPr>
    </w:p>
    <w:p w:rsidR="00277DB9" w:rsidRDefault="00277DB9" w:rsidP="00277DB9">
      <w:pPr>
        <w:jc w:val="both"/>
      </w:pPr>
      <w:r>
        <w:rPr>
          <w:rFonts w:ascii="Tahoma"/>
          <w:b/>
          <w:color w:val="FF9900"/>
        </w:rPr>
        <w:t>R.  SYSTEME D'INFORMATION : Risque Moyen</w:t>
      </w:r>
    </w:p>
    <w:p w:rsidR="00277DB9" w:rsidRDefault="00277DB9" w:rsidP="00277DB9">
      <w:pPr>
        <w:jc w:val="both"/>
      </w:pPr>
    </w:p>
    <w:p w:rsidR="00277DB9" w:rsidRDefault="00277DB9" w:rsidP="00277DB9">
      <w:pPr>
        <w:jc w:val="both"/>
        <w:rPr>
          <w:rFonts w:ascii="Tahoma" w:hAnsi="Tahoma"/>
        </w:rPr>
      </w:pPr>
      <w:r>
        <w:rPr>
          <w:rFonts w:ascii="Tahoma" w:hAnsi="Tahoma"/>
        </w:rPr>
        <w:t>Pour l’appréciation du risque, confère REVISAUDIT § risques liés au contrôle – système d’information</w:t>
      </w:r>
    </w:p>
    <w:p w:rsidR="00277DB9" w:rsidRDefault="00277DB9" w:rsidP="00277DB9">
      <w:pPr>
        <w:jc w:val="both"/>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p>
    <w:p w:rsidR="00277DB9" w:rsidRDefault="00277DB9" w:rsidP="00277DB9">
      <w:pPr>
        <w:jc w:val="both"/>
      </w:pPr>
    </w:p>
    <w:p w:rsidR="00277DB9" w:rsidRDefault="00277DB9" w:rsidP="00277DB9"/>
    <w:p w:rsidR="00277DB9" w:rsidRDefault="00277DB9" w:rsidP="00277DB9">
      <w:r>
        <w:rPr>
          <w:rFonts w:ascii="Tahoma"/>
          <w:b/>
          <w:color w:val="FF9900"/>
        </w:rPr>
        <w:t>A.  CLIENTS : Risque Moyen</w:t>
      </w:r>
    </w:p>
    <w:p w:rsidR="00277DB9" w:rsidRDefault="00277DB9" w:rsidP="00277DB9"/>
    <w:p w:rsidR="00277DB9" w:rsidRDefault="00277DB9" w:rsidP="00277DB9">
      <w:pPr>
        <w:jc w:val="both"/>
        <w:rPr>
          <w:rFonts w:ascii="Tahoma" w:hAnsi="Tahoma"/>
        </w:rPr>
      </w:pPr>
      <w:r>
        <w:rPr>
          <w:rFonts w:ascii="Tahoma" w:hAnsi="Tahoma"/>
        </w:rPr>
        <w:t>Pour l’appréciation du risque, confère REVISAUDIT § risques liés au contrôle – clients</w:t>
      </w:r>
    </w:p>
    <w:p w:rsidR="00277DB9" w:rsidRDefault="00277DB9" w:rsidP="00277DB9">
      <w:pPr>
        <w:jc w:val="both"/>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sidRPr="0093293E">
        <w:rPr>
          <w:rFonts w:ascii="Tahoma" w:hAnsi="Tahoma"/>
          <w:highlight w:val="yellow"/>
        </w:rPr>
        <w:t>. F</w:t>
      </w:r>
      <w:r>
        <w:rPr>
          <w:rFonts w:ascii="Tahoma" w:hAnsi="Tahoma"/>
          <w:highlight w:val="yellow"/>
        </w:rPr>
        <w:t>or</w:t>
      </w:r>
      <w:r w:rsidRPr="0093293E">
        <w:rPr>
          <w:rFonts w:ascii="Tahoma" w:hAnsi="Tahoma"/>
          <w:highlight w:val="yellow"/>
        </w:rPr>
        <w:t>ces et faiblesses identifiées.</w:t>
      </w:r>
    </w:p>
    <w:p w:rsidR="00277DB9" w:rsidRDefault="00277DB9" w:rsidP="00277DB9">
      <w:pPr>
        <w:rPr>
          <w:rFonts w:ascii="Tahoma" w:hAnsi="Tahoma"/>
        </w:rPr>
      </w:pPr>
    </w:p>
    <w:p w:rsidR="00277DB9" w:rsidRPr="002027F7" w:rsidRDefault="00277DB9" w:rsidP="00277DB9">
      <w:pPr>
        <w:rPr>
          <w:rPrChange w:id="55" w:author="Aurélie SCHNELL" w:date="2024-10-07T10:18:00Z">
            <w:rPr>
              <w:lang w:val="en-US"/>
            </w:rPr>
          </w:rPrChange>
        </w:rPr>
      </w:pPr>
    </w:p>
    <w:p w:rsidR="00277DB9" w:rsidRDefault="00277DB9" w:rsidP="00277DB9">
      <w:r w:rsidRPr="002027F7">
        <w:rPr>
          <w:rFonts w:ascii="Tahoma"/>
          <w:b/>
          <w:color w:val="FF9900"/>
          <w:rPrChange w:id="56" w:author="Aurélie SCHNELL" w:date="2024-10-07T10:18:00Z">
            <w:rPr>
              <w:rFonts w:ascii="Tahoma"/>
              <w:b/>
              <w:color w:val="FF9900"/>
              <w:lang w:val="en-US"/>
            </w:rPr>
          </w:rPrChange>
        </w:rPr>
        <w:t xml:space="preserve">B.  </w:t>
      </w:r>
      <w:r>
        <w:rPr>
          <w:rFonts w:ascii="Tahoma"/>
          <w:b/>
          <w:color w:val="FF9900"/>
        </w:rPr>
        <w:t>STOCKS : Risque Moyen</w:t>
      </w:r>
    </w:p>
    <w:p w:rsidR="00277DB9" w:rsidRDefault="00277DB9" w:rsidP="00277DB9"/>
    <w:p w:rsidR="00277DB9" w:rsidRDefault="00277DB9" w:rsidP="00277DB9">
      <w:pPr>
        <w:jc w:val="both"/>
        <w:rPr>
          <w:rFonts w:ascii="Tahoma" w:hAnsi="Tahoma"/>
        </w:rPr>
      </w:pPr>
      <w:r>
        <w:rPr>
          <w:rFonts w:ascii="Tahoma" w:hAnsi="Tahoma"/>
        </w:rPr>
        <w:t>Pour l’appréciation du risque, confère REVISAUDIT § risques liés au contrôle – stocks</w:t>
      </w:r>
    </w:p>
    <w:p w:rsidR="00277DB9" w:rsidRDefault="00277DB9" w:rsidP="00277DB9">
      <w:pPr>
        <w:jc w:val="both"/>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Pr="002027F7" w:rsidRDefault="00277DB9" w:rsidP="00277DB9">
      <w:pPr>
        <w:jc w:val="both"/>
        <w:rPr>
          <w:rPrChange w:id="57" w:author="Aurélie SCHNELL" w:date="2024-10-07T10:18:00Z">
            <w:rPr>
              <w:lang w:val="en-US"/>
            </w:rPr>
          </w:rPrChange>
        </w:rPr>
      </w:pPr>
    </w:p>
    <w:p w:rsidR="00277DB9" w:rsidRDefault="00277DB9" w:rsidP="00277DB9">
      <w:r w:rsidRPr="002027F7">
        <w:rPr>
          <w:rFonts w:ascii="Tahoma"/>
          <w:b/>
          <w:color w:val="00A156"/>
          <w:rPrChange w:id="58" w:author="Aurélie SCHNELL" w:date="2024-10-07T10:18:00Z">
            <w:rPr>
              <w:rFonts w:ascii="Tahoma"/>
              <w:b/>
              <w:color w:val="00A156"/>
              <w:lang w:val="en-US"/>
            </w:rPr>
          </w:rPrChange>
        </w:rPr>
        <w:t xml:space="preserve">C.  </w:t>
      </w:r>
      <w:r>
        <w:rPr>
          <w:rFonts w:ascii="Tahoma"/>
          <w:b/>
          <w:color w:val="00A156"/>
        </w:rPr>
        <w:t>IMMOBILISATIONS : Risque Faible</w:t>
      </w:r>
    </w:p>
    <w:p w:rsidR="00277DB9" w:rsidRDefault="00277DB9" w:rsidP="00277DB9"/>
    <w:p w:rsidR="00277DB9" w:rsidRDefault="00277DB9" w:rsidP="00277DB9">
      <w:pPr>
        <w:jc w:val="both"/>
        <w:rPr>
          <w:rFonts w:ascii="Tahoma" w:hAnsi="Tahoma"/>
        </w:rPr>
      </w:pPr>
      <w:r>
        <w:rPr>
          <w:rFonts w:ascii="Tahoma" w:hAnsi="Tahoma"/>
        </w:rPr>
        <w:t>Pour l’appréciation du risque, confère REVISAUDIT § risques liés au contrôle – immobilisations</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Default="00277DB9" w:rsidP="00277DB9">
      <w:pPr>
        <w:rPr>
          <w:rFonts w:ascii="Tahoma" w:hAnsi="Tahoma"/>
        </w:rPr>
      </w:pPr>
      <w:r w:rsidRPr="00317EA0">
        <w:rPr>
          <w:rFonts w:ascii="Tahoma" w:hAnsi="Tahoma"/>
          <w:highlight w:val="yellow"/>
        </w:rPr>
        <w:t>Sur ce cycle, on a plus une problématique de valorisation des incorporels. Problématique de présentation (valeur des incorporels)</w:t>
      </w:r>
    </w:p>
    <w:p w:rsidR="00277DB9" w:rsidRDefault="00277DB9" w:rsidP="00277DB9">
      <w:pPr>
        <w:jc w:val="both"/>
      </w:pPr>
    </w:p>
    <w:p w:rsidR="00277DB9" w:rsidRDefault="00277DB9" w:rsidP="00277DB9">
      <w:pPr>
        <w:jc w:val="both"/>
      </w:pPr>
      <w:r>
        <w:rPr>
          <w:rFonts w:ascii="Tahoma"/>
          <w:b/>
          <w:color w:val="00A156"/>
        </w:rPr>
        <w:t>D.  TRESORERIE : Risque Faible</w:t>
      </w:r>
    </w:p>
    <w:p w:rsidR="00277DB9" w:rsidRDefault="00277DB9" w:rsidP="00277DB9">
      <w:pPr>
        <w:jc w:val="both"/>
      </w:pPr>
    </w:p>
    <w:p w:rsidR="00277DB9" w:rsidRDefault="00277DB9" w:rsidP="00277DB9">
      <w:pPr>
        <w:jc w:val="both"/>
        <w:rPr>
          <w:rFonts w:ascii="Tahoma" w:hAnsi="Tahoma"/>
        </w:rPr>
      </w:pPr>
      <w:r>
        <w:rPr>
          <w:rFonts w:ascii="Tahoma" w:hAnsi="Tahoma"/>
        </w:rPr>
        <w:lastRenderedPageBreak/>
        <w:t>Pour l’appréciation du risque, confère REVISAUDIT § risques liés au contrôle – trésorerie</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Default="00277DB9" w:rsidP="00277DB9"/>
    <w:p w:rsidR="00277DB9" w:rsidRDefault="00277DB9" w:rsidP="00277DB9">
      <w:r>
        <w:rPr>
          <w:rFonts w:ascii="Tahoma"/>
          <w:b/>
          <w:color w:val="00A156"/>
        </w:rPr>
        <w:t>E.  IMMO FINANCIERES : Risque Faible</w:t>
      </w:r>
    </w:p>
    <w:p w:rsidR="00277DB9" w:rsidRDefault="00277DB9" w:rsidP="00277DB9"/>
    <w:p w:rsidR="00277DB9" w:rsidRDefault="00277DB9" w:rsidP="00277DB9">
      <w:pPr>
        <w:jc w:val="both"/>
        <w:rPr>
          <w:rFonts w:ascii="Tahoma" w:hAnsi="Tahoma"/>
        </w:rPr>
      </w:pPr>
      <w:r>
        <w:rPr>
          <w:rFonts w:ascii="Tahoma" w:hAnsi="Tahoma"/>
        </w:rPr>
        <w:t>Pour l’appréciation du risque, confère REVISAUDIT § risques liés au contrôle – immo financières</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Default="00277DB9" w:rsidP="00277DB9"/>
    <w:p w:rsidR="00277DB9" w:rsidRDefault="00277DB9" w:rsidP="00277DB9">
      <w:r>
        <w:rPr>
          <w:rFonts w:ascii="Tahoma"/>
          <w:b/>
          <w:color w:val="FF9900"/>
        </w:rPr>
        <w:t>F.  FOURNISSEURS : Risque Moyen</w:t>
      </w:r>
    </w:p>
    <w:p w:rsidR="00277DB9" w:rsidRDefault="00277DB9" w:rsidP="00277DB9">
      <w:pPr>
        <w:jc w:val="both"/>
        <w:rPr>
          <w:rFonts w:ascii="Tahoma" w:hAnsi="Tahoma"/>
        </w:rPr>
      </w:pPr>
    </w:p>
    <w:p w:rsidR="00277DB9" w:rsidRDefault="00277DB9" w:rsidP="00277DB9">
      <w:pPr>
        <w:jc w:val="both"/>
        <w:rPr>
          <w:rFonts w:ascii="Tahoma" w:hAnsi="Tahoma"/>
        </w:rPr>
      </w:pPr>
      <w:r>
        <w:rPr>
          <w:rFonts w:ascii="Tahoma" w:hAnsi="Tahoma"/>
        </w:rPr>
        <w:t>Pour l’appréciation du risque, confère REVISAUDIT § risques liés au contrôle – fournisseurs</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Default="00277DB9" w:rsidP="00277DB9"/>
    <w:p w:rsidR="00277DB9" w:rsidRDefault="00277DB9" w:rsidP="00277DB9"/>
    <w:p w:rsidR="00277DB9" w:rsidRDefault="00277DB9" w:rsidP="00277DB9">
      <w:r>
        <w:rPr>
          <w:rFonts w:ascii="Tahoma"/>
          <w:b/>
          <w:color w:val="FF9900"/>
        </w:rPr>
        <w:t>G.  PERSONNEL : Risque Moyen</w:t>
      </w:r>
    </w:p>
    <w:p w:rsidR="00277DB9" w:rsidRDefault="00277DB9" w:rsidP="00277DB9">
      <w:pPr>
        <w:jc w:val="both"/>
      </w:pPr>
    </w:p>
    <w:p w:rsidR="00277DB9" w:rsidRDefault="00277DB9" w:rsidP="00277DB9">
      <w:pPr>
        <w:jc w:val="both"/>
        <w:rPr>
          <w:rFonts w:ascii="Tahoma" w:hAnsi="Tahoma"/>
        </w:rPr>
      </w:pPr>
      <w:r>
        <w:rPr>
          <w:rFonts w:ascii="Tahoma" w:hAnsi="Tahoma"/>
        </w:rPr>
        <w:t>Pour l’appréciation du risque, confère REVISAUDIT § risques liés au contrôle – personnel</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277DB9" w:rsidRDefault="00277DB9" w:rsidP="00277DB9">
      <w:pPr>
        <w:rPr>
          <w:rFonts w:ascii="Tahoma" w:hAnsi="Tahoma"/>
        </w:rPr>
      </w:pPr>
      <w:r w:rsidRPr="00DB02E1">
        <w:rPr>
          <w:rFonts w:ascii="Tahoma" w:hAnsi="Tahoma"/>
          <w:highlight w:val="yellow"/>
        </w:rPr>
        <w:t>Souligner le risque lié à l’absence d’interface (système de paye et comptabilité)</w:t>
      </w:r>
    </w:p>
    <w:p w:rsidR="00277DB9" w:rsidRDefault="00277DB9" w:rsidP="00277DB9">
      <w:pPr>
        <w:jc w:val="both"/>
      </w:pPr>
    </w:p>
    <w:p w:rsidR="00277DB9" w:rsidRDefault="00277DB9" w:rsidP="00277DB9">
      <w:pPr>
        <w:jc w:val="both"/>
      </w:pPr>
    </w:p>
    <w:p w:rsidR="00277DB9" w:rsidRDefault="00277DB9" w:rsidP="00277DB9">
      <w:pPr>
        <w:jc w:val="both"/>
      </w:pPr>
    </w:p>
    <w:p w:rsidR="00277DB9" w:rsidRDefault="00277DB9" w:rsidP="00277DB9">
      <w:r>
        <w:rPr>
          <w:rFonts w:ascii="Tahoma"/>
          <w:b/>
          <w:color w:val="00A156"/>
        </w:rPr>
        <w:t>Z.  DIVERS : Risque Faible</w:t>
      </w:r>
    </w:p>
    <w:p w:rsidR="00277DB9" w:rsidRDefault="00277DB9" w:rsidP="00277DB9">
      <w:pPr>
        <w:jc w:val="both"/>
        <w:rPr>
          <w:rFonts w:ascii="Tahoma" w:hAnsi="Tahoma"/>
        </w:rPr>
      </w:pPr>
    </w:p>
    <w:p w:rsidR="00277DB9" w:rsidRDefault="00277DB9" w:rsidP="00277DB9">
      <w:pPr>
        <w:jc w:val="both"/>
        <w:rPr>
          <w:rFonts w:ascii="Tahoma" w:hAnsi="Tahoma"/>
        </w:rPr>
      </w:pPr>
      <w:r>
        <w:rPr>
          <w:rFonts w:ascii="Tahoma" w:hAnsi="Tahoma"/>
        </w:rPr>
        <w:t>Pour l’appréciation du risque, confère REVISAUDIT § risques liés au contrôle – divers</w:t>
      </w:r>
    </w:p>
    <w:p w:rsidR="00277DB9" w:rsidRDefault="00277DB9" w:rsidP="00277DB9">
      <w:pPr>
        <w:rPr>
          <w:rFonts w:ascii="Tahoma" w:hAnsi="Tahoma"/>
        </w:rPr>
      </w:pPr>
      <w:r w:rsidRPr="00F45170">
        <w:rPr>
          <w:rFonts w:ascii="Tahoma" w:hAnsi="Tahoma"/>
          <w:highlight w:val="yellow"/>
        </w:rPr>
        <w:t>synthétiser tes conclusions permettant</w:t>
      </w:r>
      <w:r>
        <w:rPr>
          <w:rFonts w:ascii="Tahoma" w:hAnsi="Tahoma"/>
          <w:highlight w:val="yellow"/>
        </w:rPr>
        <w:t xml:space="preserve"> de catégoriser le risque </w:t>
      </w:r>
      <w:r w:rsidRPr="00F45170">
        <w:rPr>
          <w:rFonts w:ascii="Tahoma" w:hAnsi="Tahoma"/>
          <w:highlight w:val="yellow"/>
        </w:rPr>
        <w:t xml:space="preserve"> compte tenu de tes travaux et notes dans REVISAUDIT</w:t>
      </w:r>
      <w:r>
        <w:rPr>
          <w:rFonts w:ascii="Tahoma" w:hAnsi="Tahoma"/>
        </w:rPr>
        <w:t xml:space="preserve"> </w:t>
      </w:r>
      <w:r w:rsidRPr="0093293E">
        <w:rPr>
          <w:rFonts w:ascii="Tahoma" w:hAnsi="Tahoma"/>
          <w:highlight w:val="yellow"/>
        </w:rPr>
        <w:t>F</w:t>
      </w:r>
      <w:r>
        <w:rPr>
          <w:rFonts w:ascii="Tahoma" w:hAnsi="Tahoma"/>
          <w:highlight w:val="yellow"/>
        </w:rPr>
        <w:t>or</w:t>
      </w:r>
      <w:r w:rsidRPr="0093293E">
        <w:rPr>
          <w:rFonts w:ascii="Tahoma" w:hAnsi="Tahoma"/>
          <w:highlight w:val="yellow"/>
        </w:rPr>
        <w:t>ces et faiblesses identifiées.</w:t>
      </w:r>
    </w:p>
    <w:p w:rsidR="006E43F9" w:rsidRDefault="006E43F9"/>
    <w:p w:rsidR="006E43F9" w:rsidRDefault="006E43F9"/>
    <w:p w:rsidR="006E43F9" w:rsidRDefault="006E43F9"/>
    <w:p w:rsidR="004114FF" w:rsidRPr="004F23C6" w:rsidRDefault="004114FF">
      <w:pPr>
        <w:numPr>
          <w:ilvl w:val="12"/>
          <w:numId w:val="0"/>
        </w:numPr>
        <w:tabs>
          <w:tab w:val="left" w:pos="360"/>
        </w:tabs>
        <w:rPr>
          <w:rFonts w:ascii="Tahoma" w:hAnsi="Tahoma" w:cs="Tahoma"/>
          <w:b/>
          <w:u w:val="single"/>
        </w:rPr>
      </w:pPr>
    </w:p>
    <w:p w:rsidR="004114FF" w:rsidRPr="004F23C6" w:rsidRDefault="004114FF">
      <w:pPr>
        <w:pStyle w:val="Titre2"/>
        <w:numPr>
          <w:ilvl w:val="1"/>
          <w:numId w:val="22"/>
        </w:numPr>
        <w:tabs>
          <w:tab w:val="left" w:pos="0"/>
        </w:tabs>
        <w:ind w:left="851" w:hanging="567"/>
        <w:rPr>
          <w:rFonts w:ascii="Tahoma" w:hAnsi="Tahoma" w:cs="Tahoma"/>
          <w:b/>
          <w:szCs w:val="22"/>
        </w:rPr>
      </w:pPr>
      <w:bookmarkStart w:id="59" w:name="_Toc50119183"/>
      <w:r w:rsidRPr="004F23C6">
        <w:rPr>
          <w:rFonts w:ascii="Tahoma" w:hAnsi="Tahoma" w:cs="Tahoma"/>
          <w:b/>
          <w:szCs w:val="22"/>
        </w:rPr>
        <w:t>Risques d’audit</w:t>
      </w:r>
      <w:bookmarkEnd w:id="59"/>
      <w:r w:rsidRPr="004F23C6">
        <w:rPr>
          <w:rFonts w:ascii="Tahoma" w:hAnsi="Tahoma" w:cs="Tahoma"/>
          <w:b/>
          <w:szCs w:val="22"/>
        </w:rPr>
        <w:t xml:space="preserve"> </w:t>
      </w:r>
    </w:p>
    <w:p w:rsidR="004114FF" w:rsidRPr="004F23C6" w:rsidRDefault="004114FF">
      <w:pPr>
        <w:numPr>
          <w:ilvl w:val="12"/>
          <w:numId w:val="0"/>
        </w:numPr>
        <w:ind w:left="720"/>
        <w:rPr>
          <w:rFonts w:ascii="Tahoma" w:hAnsi="Tahoma" w:cs="Tahoma"/>
          <w:b/>
        </w:rPr>
      </w:pPr>
    </w:p>
    <w:p w:rsidR="00FD7A9C" w:rsidRDefault="00FD7A9C">
      <w:pPr>
        <w:pStyle w:val="Titre2"/>
        <w:numPr>
          <w:ilvl w:val="2"/>
          <w:numId w:val="18"/>
        </w:numPr>
        <w:tabs>
          <w:tab w:val="left" w:pos="0"/>
        </w:tabs>
        <w:ind w:left="1080" w:hanging="720"/>
        <w:rPr>
          <w:rFonts w:ascii="Tahoma" w:hAnsi="Tahoma" w:cs="Tahoma"/>
          <w:i/>
          <w:szCs w:val="22"/>
        </w:rPr>
      </w:pPr>
      <w:bookmarkStart w:id="60" w:name="_Toc50119184"/>
      <w:r>
        <w:rPr>
          <w:rFonts w:ascii="Tahoma" w:hAnsi="Tahoma" w:cs="Tahoma"/>
          <w:i/>
          <w:szCs w:val="22"/>
        </w:rPr>
        <w:t xml:space="preserve">Risques </w:t>
      </w:r>
      <w:r w:rsidR="006430E7">
        <w:rPr>
          <w:rFonts w:ascii="Tahoma" w:hAnsi="Tahoma" w:cs="Tahoma"/>
          <w:i/>
          <w:szCs w:val="22"/>
        </w:rPr>
        <w:t>importants</w:t>
      </w:r>
      <w:bookmarkEnd w:id="60"/>
    </w:p>
    <w:p w:rsidR="00FD7A9C" w:rsidRDefault="00FD7A9C" w:rsidP="00FD7A9C"/>
    <w:p w:rsidR="00343796" w:rsidRDefault="00343796" w:rsidP="00343796">
      <w:pPr>
        <w:rPr>
          <w:rFonts w:ascii="Tahoma" w:hAnsi="Tahoma"/>
        </w:rPr>
      </w:pPr>
      <w:r>
        <w:rPr>
          <w:rFonts w:ascii="Tahoma" w:hAnsi="Tahoma"/>
        </w:rPr>
        <w:t xml:space="preserve">Concernant le contexte Informatique extérieur ou interne : </w:t>
      </w:r>
    </w:p>
    <w:p w:rsidR="00343796" w:rsidRPr="00343796" w:rsidRDefault="00343796" w:rsidP="00343796">
      <w:pPr>
        <w:numPr>
          <w:ilvl w:val="0"/>
          <w:numId w:val="48"/>
        </w:numPr>
        <w:rPr>
          <w:rFonts w:ascii="Tahoma" w:hAnsi="Tahoma"/>
          <w:highlight w:val="yellow"/>
        </w:rPr>
      </w:pPr>
      <w:r w:rsidRPr="00343796">
        <w:rPr>
          <w:rFonts w:ascii="Tahoma" w:hAnsi="Tahoma"/>
          <w:highlight w:val="yellow"/>
        </w:rPr>
        <w:t>Risque de Shadow IT.</w:t>
      </w:r>
    </w:p>
    <w:p w:rsidR="00343796" w:rsidRPr="007D7921" w:rsidRDefault="00343796" w:rsidP="00343796">
      <w:pPr>
        <w:numPr>
          <w:ilvl w:val="0"/>
          <w:numId w:val="48"/>
        </w:numPr>
        <w:rPr>
          <w:rFonts w:ascii="Tahoma" w:hAnsi="Tahoma"/>
        </w:rPr>
      </w:pPr>
      <w:r w:rsidRPr="007D7921">
        <w:rPr>
          <w:rFonts w:ascii="Tahoma" w:hAnsi="Tahoma"/>
        </w:rPr>
        <w:t xml:space="preserve">Risque concernant la Cybercriminalité </w:t>
      </w:r>
    </w:p>
    <w:p w:rsidR="00FD7A9C" w:rsidRDefault="00FD7A9C" w:rsidP="00FD7A9C">
      <w:bookmarkStart w:id="61" w:name="TABLEAU_RisquesCles3"/>
      <w:bookmarkEnd w:id="61"/>
    </w:p>
    <w:p w:rsidR="00FD7A9C" w:rsidRPr="00FD7A9C" w:rsidRDefault="00FD7A9C" w:rsidP="00FD7A9C"/>
    <w:p w:rsidR="004114FF" w:rsidRPr="00162D7F" w:rsidRDefault="004114FF">
      <w:pPr>
        <w:pStyle w:val="Titre2"/>
        <w:numPr>
          <w:ilvl w:val="2"/>
          <w:numId w:val="18"/>
        </w:numPr>
        <w:tabs>
          <w:tab w:val="left" w:pos="0"/>
        </w:tabs>
        <w:ind w:left="1080" w:hanging="720"/>
        <w:rPr>
          <w:rFonts w:ascii="Tahoma" w:hAnsi="Tahoma" w:cs="Tahoma"/>
          <w:i/>
          <w:szCs w:val="22"/>
        </w:rPr>
      </w:pPr>
      <w:bookmarkStart w:id="62" w:name="_Toc50119185"/>
      <w:r w:rsidRPr="00162D7F">
        <w:rPr>
          <w:rFonts w:ascii="Tahoma" w:hAnsi="Tahoma" w:cs="Tahoma"/>
          <w:i/>
          <w:szCs w:val="22"/>
        </w:rPr>
        <w:t>Tableau stratégique</w:t>
      </w:r>
      <w:bookmarkEnd w:id="62"/>
    </w:p>
    <w:p w:rsidR="004114FF" w:rsidRPr="004F23C6" w:rsidRDefault="004114FF">
      <w:pPr>
        <w:rPr>
          <w:rFonts w:ascii="Tahoma" w:hAnsi="Tahoma" w:cs="Tahoma"/>
        </w:rPr>
      </w:pPr>
    </w:p>
    <w:p w:rsidR="004114FF" w:rsidRPr="004F23C6" w:rsidRDefault="004114FF">
      <w:pPr>
        <w:numPr>
          <w:ilvl w:val="12"/>
          <w:numId w:val="0"/>
        </w:numPr>
        <w:jc w:val="both"/>
        <w:rPr>
          <w:rFonts w:ascii="Tahoma" w:hAnsi="Tahoma" w:cs="Tahoma"/>
        </w:rPr>
      </w:pPr>
    </w:p>
    <w:p w:rsidR="004114FF" w:rsidRDefault="004114FF">
      <w:bookmarkStart w:id="63" w:name="TabSynthPdsCycles"/>
      <w:bookmarkEnd w:id="63"/>
    </w:p>
    <w:tbl>
      <w:tblPr>
        <w:tblStyle w:val="Grilledutableau"/>
        <w:tblW w:w="0" w:type="auto"/>
        <w:tblLook w:val="04A0" w:firstRow="1" w:lastRow="0" w:firstColumn="1" w:lastColumn="0" w:noHBand="0" w:noVBand="1"/>
      </w:tblPr>
      <w:tblGrid>
        <w:gridCol w:w="1340"/>
        <w:gridCol w:w="828"/>
        <w:gridCol w:w="947"/>
        <w:gridCol w:w="1108"/>
        <w:gridCol w:w="1104"/>
        <w:gridCol w:w="898"/>
        <w:gridCol w:w="898"/>
        <w:gridCol w:w="898"/>
        <w:gridCol w:w="1041"/>
      </w:tblGrid>
      <w:tr w:rsidR="006E43F9">
        <w:tc>
          <w:tcPr>
            <w:tcW w:w="1361" w:type="dxa"/>
            <w:shd w:val="clear" w:color="auto" w:fill="C0C0C0"/>
          </w:tcPr>
          <w:p w:rsidR="006E43F9" w:rsidRDefault="004D2AC8">
            <w:pPr>
              <w:jc w:val="center"/>
              <w:rPr>
                <w:rFonts w:ascii="Tahoma"/>
                <w:b/>
                <w:sz w:val="16"/>
              </w:rPr>
            </w:pPr>
            <w:r>
              <w:rPr>
                <w:rFonts w:ascii="Tahoma"/>
                <w:b/>
                <w:sz w:val="16"/>
              </w:rPr>
              <w:t>Cycles</w:t>
            </w:r>
          </w:p>
        </w:tc>
        <w:tc>
          <w:tcPr>
            <w:tcW w:w="1134" w:type="dxa"/>
            <w:shd w:val="clear" w:color="auto" w:fill="C0C0C0"/>
          </w:tcPr>
          <w:p w:rsidR="006E43F9" w:rsidRDefault="004D2AC8">
            <w:pPr>
              <w:jc w:val="center"/>
              <w:rPr>
                <w:rFonts w:ascii="Tahoma"/>
                <w:b/>
                <w:sz w:val="16"/>
              </w:rPr>
            </w:pPr>
            <w:r>
              <w:rPr>
                <w:rFonts w:ascii="Tahoma"/>
                <w:b/>
                <w:sz w:val="16"/>
              </w:rPr>
              <w:t>RAS N-1</w:t>
            </w:r>
          </w:p>
        </w:tc>
        <w:tc>
          <w:tcPr>
            <w:tcW w:w="1134" w:type="dxa"/>
            <w:shd w:val="clear" w:color="auto" w:fill="C0C0C0"/>
          </w:tcPr>
          <w:p w:rsidR="006E43F9" w:rsidRDefault="004D2AC8">
            <w:pPr>
              <w:jc w:val="center"/>
              <w:rPr>
                <w:rFonts w:ascii="Tahoma"/>
                <w:b/>
                <w:sz w:val="16"/>
              </w:rPr>
            </w:pPr>
            <w:r>
              <w:rPr>
                <w:rFonts w:ascii="Tahoma"/>
                <w:b/>
                <w:sz w:val="16"/>
              </w:rPr>
              <w:t>Fraude</w:t>
            </w:r>
          </w:p>
        </w:tc>
        <w:tc>
          <w:tcPr>
            <w:tcW w:w="1134" w:type="dxa"/>
            <w:shd w:val="clear" w:color="auto" w:fill="C0C0C0"/>
          </w:tcPr>
          <w:p w:rsidR="006E43F9" w:rsidRDefault="004D2AC8">
            <w:pPr>
              <w:jc w:val="center"/>
              <w:rPr>
                <w:rFonts w:ascii="Tahoma"/>
                <w:b/>
                <w:sz w:val="16"/>
              </w:rPr>
            </w:pPr>
            <w:r>
              <w:rPr>
                <w:rFonts w:ascii="Tahoma"/>
                <w:b/>
                <w:sz w:val="16"/>
              </w:rPr>
              <w:t>Significatif</w:t>
            </w:r>
          </w:p>
        </w:tc>
        <w:tc>
          <w:tcPr>
            <w:tcW w:w="1134" w:type="dxa"/>
            <w:shd w:val="clear" w:color="auto" w:fill="C0C0C0"/>
          </w:tcPr>
          <w:p w:rsidR="006E43F9" w:rsidRDefault="004D2AC8">
            <w:pPr>
              <w:jc w:val="center"/>
              <w:rPr>
                <w:rFonts w:ascii="Tahoma"/>
                <w:b/>
                <w:sz w:val="16"/>
              </w:rPr>
            </w:pPr>
            <w:r>
              <w:rPr>
                <w:rFonts w:ascii="Tahoma"/>
                <w:b/>
                <w:sz w:val="16"/>
              </w:rPr>
              <w:t>Estimation</w:t>
            </w:r>
          </w:p>
        </w:tc>
        <w:tc>
          <w:tcPr>
            <w:tcW w:w="1134" w:type="dxa"/>
            <w:shd w:val="clear" w:color="auto" w:fill="C0C0C0"/>
          </w:tcPr>
          <w:p w:rsidR="006E43F9" w:rsidRDefault="004D2AC8">
            <w:pPr>
              <w:jc w:val="center"/>
              <w:rPr>
                <w:rFonts w:ascii="Tahoma"/>
                <w:b/>
                <w:sz w:val="16"/>
              </w:rPr>
            </w:pPr>
            <w:r>
              <w:rPr>
                <w:rFonts w:ascii="Tahoma"/>
                <w:b/>
                <w:sz w:val="16"/>
              </w:rPr>
              <w:t>RI</w:t>
            </w:r>
          </w:p>
        </w:tc>
        <w:tc>
          <w:tcPr>
            <w:tcW w:w="1134" w:type="dxa"/>
            <w:shd w:val="clear" w:color="auto" w:fill="C0C0C0"/>
          </w:tcPr>
          <w:p w:rsidR="006E43F9" w:rsidRDefault="004D2AC8">
            <w:pPr>
              <w:jc w:val="center"/>
              <w:rPr>
                <w:rFonts w:ascii="Tahoma"/>
                <w:b/>
                <w:sz w:val="16"/>
              </w:rPr>
            </w:pPr>
            <w:r>
              <w:rPr>
                <w:rFonts w:ascii="Tahoma"/>
                <w:b/>
                <w:sz w:val="16"/>
              </w:rPr>
              <w:t>RLC</w:t>
            </w:r>
          </w:p>
        </w:tc>
        <w:tc>
          <w:tcPr>
            <w:tcW w:w="1134" w:type="dxa"/>
            <w:shd w:val="clear" w:color="auto" w:fill="C0C0C0"/>
          </w:tcPr>
          <w:p w:rsidR="006E43F9" w:rsidRDefault="004D2AC8">
            <w:pPr>
              <w:jc w:val="center"/>
              <w:rPr>
                <w:rFonts w:ascii="Tahoma"/>
                <w:b/>
                <w:sz w:val="16"/>
              </w:rPr>
            </w:pPr>
            <w:r>
              <w:rPr>
                <w:rFonts w:ascii="Tahoma"/>
                <w:b/>
                <w:sz w:val="16"/>
              </w:rPr>
              <w:t>RAS N</w:t>
            </w:r>
          </w:p>
        </w:tc>
        <w:tc>
          <w:tcPr>
            <w:tcW w:w="1134" w:type="dxa"/>
            <w:shd w:val="clear" w:color="auto" w:fill="C0C0C0"/>
          </w:tcPr>
          <w:p w:rsidR="006E43F9" w:rsidRDefault="004D2AC8">
            <w:pPr>
              <w:jc w:val="center"/>
              <w:rPr>
                <w:rFonts w:ascii="Tahoma"/>
                <w:b/>
                <w:sz w:val="16"/>
              </w:rPr>
            </w:pPr>
            <w:r>
              <w:rPr>
                <w:rFonts w:ascii="Tahoma"/>
                <w:b/>
                <w:sz w:val="16"/>
              </w:rPr>
              <w:t>Nv Ctrl</w:t>
            </w:r>
          </w:p>
        </w:tc>
      </w:tr>
      <w:tr w:rsidR="006E43F9">
        <w:tc>
          <w:tcPr>
            <w:tcW w:w="1361" w:type="dxa"/>
          </w:tcPr>
          <w:p w:rsidR="006E43F9" w:rsidRDefault="004D2AC8">
            <w:pPr>
              <w:rPr>
                <w:rFonts w:ascii="Tahoma" w:hAnsi="Tahoma"/>
                <w:sz w:val="16"/>
              </w:rPr>
            </w:pPr>
            <w:r>
              <w:rPr>
                <w:rFonts w:ascii="Tahoma" w:hAnsi="Tahoma"/>
                <w:sz w:val="16"/>
              </w:rPr>
              <w:t>Système d'information</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527816">
            <w:pPr>
              <w:jc w:val="center"/>
              <w:rPr>
                <w:rFonts w:ascii="Tahoma"/>
                <w:sz w:val="16"/>
              </w:rPr>
            </w:pPr>
            <w:r>
              <w:rPr>
                <w:rFonts w:ascii="Tahoma"/>
                <w:color w:val="00A156"/>
                <w:sz w:val="16"/>
              </w:rPr>
              <w:t>Faible</w:t>
            </w:r>
            <w:r w:rsidR="004D2AC8">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r>
      <w:tr w:rsidR="006E43F9">
        <w:tc>
          <w:tcPr>
            <w:tcW w:w="1361" w:type="dxa"/>
          </w:tcPr>
          <w:p w:rsidR="006E43F9" w:rsidRDefault="004D2AC8">
            <w:pPr>
              <w:rPr>
                <w:rFonts w:ascii="Tahoma"/>
                <w:sz w:val="16"/>
              </w:rPr>
            </w:pPr>
            <w:r>
              <w:rPr>
                <w:rFonts w:ascii="Tahoma"/>
                <w:sz w:val="16"/>
              </w:rPr>
              <w:t>Clients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527816">
            <w:pPr>
              <w:jc w:val="center"/>
              <w:rPr>
                <w:rFonts w:ascii="Tahoma"/>
                <w:color w:val="00A156"/>
                <w:sz w:val="16"/>
              </w:rPr>
            </w:pPr>
            <w:r>
              <w:rPr>
                <w:rFonts w:ascii="Tahoma"/>
                <w:color w:val="FF9900"/>
                <w:sz w:val="16"/>
              </w:rPr>
              <w:t>Moyen</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FF9900"/>
          </w:tcPr>
          <w:p w:rsidR="006E43F9" w:rsidRDefault="004D2AC8">
            <w:pPr>
              <w:jc w:val="center"/>
              <w:rPr>
                <w:rFonts w:ascii="Tahoma" w:hAnsi="Tahoma"/>
                <w:color w:val="FFFFFF"/>
                <w:sz w:val="16"/>
              </w:rPr>
            </w:pPr>
            <w:r>
              <w:rPr>
                <w:rFonts w:ascii="Tahoma" w:hAnsi="Tahoma"/>
                <w:color w:val="FFFFFF"/>
                <w:sz w:val="16"/>
              </w:rPr>
              <w:t>Limité</w:t>
            </w:r>
          </w:p>
        </w:tc>
      </w:tr>
      <w:tr w:rsidR="006E43F9">
        <w:tc>
          <w:tcPr>
            <w:tcW w:w="1361" w:type="dxa"/>
          </w:tcPr>
          <w:p w:rsidR="006E43F9" w:rsidRDefault="004D2AC8">
            <w:pPr>
              <w:rPr>
                <w:rFonts w:ascii="Tahoma"/>
                <w:sz w:val="16"/>
              </w:rPr>
            </w:pPr>
            <w:r>
              <w:rPr>
                <w:rFonts w:ascii="Tahoma"/>
                <w:sz w:val="16"/>
              </w:rPr>
              <w:t>Stocks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shd w:val="clear" w:color="auto" w:fill="FF9900"/>
          </w:tcPr>
          <w:p w:rsidR="006E43F9" w:rsidRDefault="004D2AC8">
            <w:pPr>
              <w:jc w:val="center"/>
              <w:rPr>
                <w:rFonts w:ascii="Tahoma" w:hAnsi="Tahoma"/>
                <w:color w:val="FFFFFF"/>
                <w:sz w:val="16"/>
              </w:rPr>
            </w:pPr>
            <w:r>
              <w:rPr>
                <w:rFonts w:ascii="Tahoma" w:hAnsi="Tahoma"/>
                <w:color w:val="FFFFFF"/>
                <w:sz w:val="16"/>
              </w:rPr>
              <w:t>Limité</w:t>
            </w:r>
          </w:p>
        </w:tc>
      </w:tr>
      <w:tr w:rsidR="006E43F9">
        <w:tc>
          <w:tcPr>
            <w:tcW w:w="1361" w:type="dxa"/>
          </w:tcPr>
          <w:p w:rsidR="006E43F9" w:rsidRDefault="004D2AC8">
            <w:pPr>
              <w:rPr>
                <w:rFonts w:ascii="Tahoma"/>
                <w:sz w:val="16"/>
              </w:rPr>
            </w:pPr>
            <w:r>
              <w:rPr>
                <w:rFonts w:ascii="Tahoma"/>
                <w:sz w:val="16"/>
              </w:rPr>
              <w:t>Immobilisations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FF9900"/>
          </w:tcPr>
          <w:p w:rsidR="006E43F9" w:rsidRDefault="004D2AC8">
            <w:pPr>
              <w:jc w:val="center"/>
              <w:rPr>
                <w:rFonts w:ascii="Tahoma" w:hAnsi="Tahoma"/>
                <w:color w:val="FFFFFF"/>
                <w:sz w:val="16"/>
              </w:rPr>
            </w:pPr>
            <w:r>
              <w:rPr>
                <w:rFonts w:ascii="Tahoma" w:hAnsi="Tahoma"/>
                <w:color w:val="FFFFFF"/>
                <w:sz w:val="16"/>
              </w:rPr>
              <w:t>Limité</w:t>
            </w:r>
          </w:p>
        </w:tc>
      </w:tr>
      <w:tr w:rsidR="006E43F9">
        <w:tc>
          <w:tcPr>
            <w:tcW w:w="1361" w:type="dxa"/>
          </w:tcPr>
          <w:p w:rsidR="006E43F9" w:rsidRDefault="004D2AC8">
            <w:pPr>
              <w:rPr>
                <w:rFonts w:ascii="Tahoma" w:hAnsi="Tahoma"/>
                <w:sz w:val="16"/>
              </w:rPr>
            </w:pPr>
            <w:r>
              <w:rPr>
                <w:rFonts w:ascii="Tahoma" w:hAnsi="Tahoma"/>
                <w:sz w:val="16"/>
              </w:rPr>
              <w:t>Trésorerie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hAnsi="Tahoma"/>
                <w:sz w:val="16"/>
              </w:rPr>
            </w:pPr>
            <w:r>
              <w:rPr>
                <w:rFonts w:ascii="Tahoma" w:hAnsi="Tahoma"/>
                <w:sz w:val="16"/>
              </w:rPr>
              <w:t>Immo financières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Fournisseurs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Personnel</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color w:val="FF9900"/>
                <w:sz w:val="16"/>
              </w:rPr>
            </w:pPr>
            <w:r>
              <w:rPr>
                <w:rFonts w:ascii="Tahoma"/>
                <w:color w:val="FF9900"/>
                <w:sz w:val="16"/>
              </w:rPr>
              <w:t>Moyen</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Emprunts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Capitaux propres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hAnsi="Tahoma"/>
                <w:sz w:val="16"/>
              </w:rPr>
            </w:pPr>
            <w:r>
              <w:rPr>
                <w:rFonts w:ascii="Tahoma" w:hAnsi="Tahoma"/>
                <w:sz w:val="16"/>
              </w:rPr>
              <w:t>Fiscalité</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Autres actifs &amp; passifs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lastRenderedPageBreak/>
              <w:t>Provisions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sz w:val="16"/>
              </w:rPr>
            </w:pPr>
            <w:r>
              <w:rPr>
                <w:rFonts w:ascii="Tahoma"/>
                <w:sz w:val="16"/>
              </w:rPr>
              <w:t>Autres produits &amp; charges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X</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r w:rsidR="006E43F9">
        <w:tc>
          <w:tcPr>
            <w:tcW w:w="1361" w:type="dxa"/>
          </w:tcPr>
          <w:p w:rsidR="006E43F9" w:rsidRDefault="004D2AC8">
            <w:pPr>
              <w:rPr>
                <w:rFonts w:ascii="Tahoma" w:hAnsi="Tahoma"/>
                <w:sz w:val="16"/>
              </w:rPr>
            </w:pPr>
            <w:r>
              <w:rPr>
                <w:rFonts w:ascii="Tahoma" w:hAnsi="Tahoma"/>
                <w:sz w:val="16"/>
              </w:rPr>
              <w:t>Associés &amp; cptes courants</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tcPr>
          <w:p w:rsidR="006E43F9" w:rsidRDefault="004D2AC8">
            <w:pPr>
              <w:jc w:val="center"/>
              <w:rPr>
                <w:rFonts w:ascii="Tahoma"/>
                <w:sz w:val="16"/>
              </w:rPr>
            </w:pPr>
            <w:r>
              <w:rPr>
                <w:rFonts w:ascii="Tahoma"/>
                <w:sz w:val="16"/>
              </w:rPr>
              <w:t xml:space="preserve">    </w:t>
            </w:r>
          </w:p>
        </w:tc>
        <w:tc>
          <w:tcPr>
            <w:tcW w:w="1134" w:type="dxa"/>
          </w:tcPr>
          <w:p w:rsidR="006E43F9" w:rsidRDefault="004D2AC8">
            <w:pPr>
              <w:jc w:val="center"/>
              <w:rPr>
                <w:rFonts w:ascii="Tahoma"/>
                <w:color w:val="00A156"/>
                <w:sz w:val="16"/>
              </w:rPr>
            </w:pPr>
            <w:r>
              <w:rPr>
                <w:rFonts w:ascii="Tahoma"/>
                <w:color w:val="00A156"/>
                <w:sz w:val="16"/>
              </w:rPr>
              <w:t>Faible</w:t>
            </w:r>
          </w:p>
        </w:tc>
        <w:tc>
          <w:tcPr>
            <w:tcW w:w="1134" w:type="dxa"/>
            <w:shd w:val="clear" w:color="auto" w:fill="00A156"/>
          </w:tcPr>
          <w:p w:rsidR="006E43F9" w:rsidRDefault="004D2AC8">
            <w:pPr>
              <w:jc w:val="center"/>
              <w:rPr>
                <w:rFonts w:ascii="Tahoma"/>
                <w:color w:val="FFFFFF"/>
                <w:sz w:val="16"/>
              </w:rPr>
            </w:pPr>
            <w:r>
              <w:rPr>
                <w:rFonts w:ascii="Tahoma"/>
                <w:color w:val="FFFFFF"/>
                <w:sz w:val="16"/>
              </w:rPr>
              <w:t>Analytique</w:t>
            </w:r>
          </w:p>
        </w:tc>
      </w:tr>
    </w:tbl>
    <w:p w:rsidR="006E43F9" w:rsidRDefault="006E43F9"/>
    <w:p w:rsidR="006E43F9" w:rsidRDefault="006E43F9"/>
    <w:p w:rsidR="00C13AAC" w:rsidRDefault="00C13AAC">
      <w:bookmarkStart w:id="64" w:name="TabRisque_cycleassertion"/>
      <w:bookmarkEnd w:id="64"/>
    </w:p>
    <w:tbl>
      <w:tblPr>
        <w:tblStyle w:val="Grilledutableau"/>
        <w:tblW w:w="0" w:type="auto"/>
        <w:tblLook w:val="04A0" w:firstRow="1" w:lastRow="0" w:firstColumn="1" w:lastColumn="0" w:noHBand="0" w:noVBand="1"/>
      </w:tblPr>
      <w:tblGrid>
        <w:gridCol w:w="1100"/>
        <w:gridCol w:w="823"/>
        <w:gridCol w:w="628"/>
        <w:gridCol w:w="851"/>
        <w:gridCol w:w="639"/>
        <w:gridCol w:w="788"/>
        <w:gridCol w:w="889"/>
        <w:gridCol w:w="796"/>
        <w:gridCol w:w="775"/>
        <w:gridCol w:w="972"/>
      </w:tblGrid>
      <w:tr w:rsidR="0064698C" w:rsidTr="0064698C">
        <w:tc>
          <w:tcPr>
            <w:tcW w:w="1100" w:type="dxa"/>
            <w:shd w:val="clear" w:color="auto" w:fill="C0C0C0"/>
          </w:tcPr>
          <w:p w:rsidR="0064698C" w:rsidRDefault="0064698C">
            <w:pPr>
              <w:jc w:val="center"/>
              <w:rPr>
                <w:rFonts w:ascii="Tahoma"/>
                <w:b/>
                <w:sz w:val="10"/>
              </w:rPr>
            </w:pPr>
            <w:r>
              <w:rPr>
                <w:rFonts w:ascii="Tahoma"/>
                <w:b/>
                <w:sz w:val="10"/>
              </w:rPr>
              <w:t>Liste des Cycles</w:t>
            </w:r>
          </w:p>
        </w:tc>
        <w:tc>
          <w:tcPr>
            <w:tcW w:w="823" w:type="dxa"/>
            <w:shd w:val="clear" w:color="auto" w:fill="C0C0C0"/>
          </w:tcPr>
          <w:p w:rsidR="0064698C" w:rsidRDefault="0064698C">
            <w:pPr>
              <w:jc w:val="center"/>
              <w:rPr>
                <w:rFonts w:ascii="Tahoma"/>
                <w:b/>
                <w:sz w:val="10"/>
              </w:rPr>
            </w:pPr>
            <w:r>
              <w:rPr>
                <w:rFonts w:ascii="Tahoma"/>
                <w:b/>
                <w:sz w:val="10"/>
              </w:rPr>
              <w:t>Estimations comptables</w:t>
            </w:r>
          </w:p>
        </w:tc>
        <w:tc>
          <w:tcPr>
            <w:tcW w:w="628" w:type="dxa"/>
            <w:shd w:val="clear" w:color="auto" w:fill="C0C0C0"/>
          </w:tcPr>
          <w:p w:rsidR="0064698C" w:rsidRDefault="0064698C">
            <w:pPr>
              <w:jc w:val="center"/>
              <w:rPr>
                <w:rFonts w:ascii="Tahoma" w:hAnsi="Tahoma"/>
                <w:b/>
                <w:sz w:val="10"/>
              </w:rPr>
            </w:pPr>
            <w:r>
              <w:rPr>
                <w:rFonts w:ascii="Tahoma" w:hAnsi="Tahoma"/>
                <w:b/>
                <w:sz w:val="10"/>
              </w:rPr>
              <w:t>Réalité</w:t>
            </w:r>
          </w:p>
        </w:tc>
        <w:tc>
          <w:tcPr>
            <w:tcW w:w="851" w:type="dxa"/>
            <w:shd w:val="clear" w:color="auto" w:fill="C0C0C0"/>
          </w:tcPr>
          <w:p w:rsidR="0064698C" w:rsidRDefault="0064698C">
            <w:pPr>
              <w:jc w:val="center"/>
              <w:rPr>
                <w:rFonts w:ascii="Tahoma" w:hAnsi="Tahoma"/>
                <w:b/>
                <w:sz w:val="10"/>
              </w:rPr>
            </w:pPr>
            <w:r>
              <w:rPr>
                <w:rFonts w:ascii="Tahoma" w:hAnsi="Tahoma"/>
                <w:b/>
                <w:sz w:val="10"/>
              </w:rPr>
              <w:t>Exhaustivité</w:t>
            </w:r>
          </w:p>
        </w:tc>
        <w:tc>
          <w:tcPr>
            <w:tcW w:w="639" w:type="dxa"/>
            <w:shd w:val="clear" w:color="auto" w:fill="C0C0C0"/>
          </w:tcPr>
          <w:p w:rsidR="0064698C" w:rsidRDefault="0064698C">
            <w:pPr>
              <w:jc w:val="center"/>
              <w:rPr>
                <w:rFonts w:ascii="Tahoma"/>
                <w:b/>
                <w:sz w:val="10"/>
              </w:rPr>
            </w:pPr>
            <w:r>
              <w:rPr>
                <w:rFonts w:ascii="Tahoma"/>
                <w:b/>
                <w:sz w:val="10"/>
              </w:rPr>
              <w:t>Mesure</w:t>
            </w:r>
          </w:p>
        </w:tc>
        <w:tc>
          <w:tcPr>
            <w:tcW w:w="788" w:type="dxa"/>
            <w:shd w:val="clear" w:color="auto" w:fill="C0C0C0"/>
          </w:tcPr>
          <w:p w:rsidR="0064698C" w:rsidRDefault="0064698C">
            <w:pPr>
              <w:jc w:val="center"/>
              <w:rPr>
                <w:rFonts w:ascii="Tahoma" w:hAnsi="Tahoma"/>
                <w:b/>
                <w:sz w:val="10"/>
              </w:rPr>
            </w:pPr>
            <w:r>
              <w:rPr>
                <w:rFonts w:ascii="Tahoma" w:hAnsi="Tahoma"/>
                <w:b/>
                <w:sz w:val="10"/>
              </w:rPr>
              <w:t>Séparation des exercices</w:t>
            </w:r>
          </w:p>
        </w:tc>
        <w:tc>
          <w:tcPr>
            <w:tcW w:w="889" w:type="dxa"/>
            <w:shd w:val="clear" w:color="auto" w:fill="C0C0C0"/>
          </w:tcPr>
          <w:p w:rsidR="0064698C" w:rsidRDefault="0064698C">
            <w:pPr>
              <w:jc w:val="center"/>
              <w:rPr>
                <w:rFonts w:ascii="Tahoma"/>
                <w:b/>
                <w:sz w:val="10"/>
              </w:rPr>
            </w:pPr>
            <w:r>
              <w:rPr>
                <w:rFonts w:ascii="Tahoma"/>
                <w:b/>
                <w:sz w:val="10"/>
              </w:rPr>
              <w:t>Classification</w:t>
            </w:r>
          </w:p>
        </w:tc>
        <w:tc>
          <w:tcPr>
            <w:tcW w:w="796" w:type="dxa"/>
            <w:shd w:val="clear" w:color="auto" w:fill="C0C0C0"/>
          </w:tcPr>
          <w:p w:rsidR="0064698C" w:rsidRDefault="0064698C">
            <w:pPr>
              <w:jc w:val="center"/>
              <w:rPr>
                <w:rFonts w:ascii="Tahoma"/>
                <w:b/>
                <w:sz w:val="10"/>
              </w:rPr>
            </w:pPr>
            <w:r>
              <w:rPr>
                <w:rFonts w:ascii="Tahoma"/>
                <w:b/>
                <w:sz w:val="10"/>
              </w:rPr>
              <w:t>Droits et obligations</w:t>
            </w:r>
          </w:p>
        </w:tc>
        <w:tc>
          <w:tcPr>
            <w:tcW w:w="775" w:type="dxa"/>
            <w:shd w:val="clear" w:color="auto" w:fill="C0C0C0"/>
          </w:tcPr>
          <w:p w:rsidR="0064698C" w:rsidRDefault="0064698C">
            <w:pPr>
              <w:jc w:val="center"/>
              <w:rPr>
                <w:rFonts w:ascii="Tahoma"/>
                <w:b/>
                <w:sz w:val="10"/>
              </w:rPr>
            </w:pPr>
            <w:r>
              <w:rPr>
                <w:rFonts w:ascii="Tahoma"/>
                <w:b/>
                <w:sz w:val="10"/>
              </w:rPr>
              <w:t>Evaluation</w:t>
            </w:r>
          </w:p>
        </w:tc>
        <w:tc>
          <w:tcPr>
            <w:tcW w:w="972" w:type="dxa"/>
            <w:shd w:val="clear" w:color="auto" w:fill="C0C0C0"/>
          </w:tcPr>
          <w:p w:rsidR="0064698C" w:rsidRDefault="0064698C">
            <w:pPr>
              <w:jc w:val="center"/>
              <w:rPr>
                <w:rFonts w:ascii="Tahoma" w:hAnsi="Tahoma"/>
                <w:b/>
                <w:sz w:val="10"/>
              </w:rPr>
            </w:pPr>
            <w:r>
              <w:rPr>
                <w:rFonts w:ascii="Tahoma" w:hAnsi="Tahoma"/>
                <w:b/>
                <w:sz w:val="10"/>
              </w:rPr>
              <w:t>Présentation</w:t>
            </w:r>
          </w:p>
        </w:tc>
      </w:tr>
      <w:tr w:rsidR="0064698C" w:rsidTr="0064698C">
        <w:tc>
          <w:tcPr>
            <w:tcW w:w="1100" w:type="dxa"/>
          </w:tcPr>
          <w:p w:rsidR="0064698C" w:rsidRDefault="0064698C">
            <w:pPr>
              <w:rPr>
                <w:rFonts w:ascii="Tahoma"/>
                <w:sz w:val="12"/>
              </w:rPr>
            </w:pPr>
            <w:r>
              <w:rPr>
                <w:rFonts w:ascii="Tahoma"/>
                <w:sz w:val="12"/>
              </w:rPr>
              <w:t>Clients</w:t>
            </w:r>
          </w:p>
        </w:tc>
        <w:tc>
          <w:tcPr>
            <w:tcW w:w="823" w:type="dxa"/>
          </w:tcPr>
          <w:p w:rsidR="0064698C" w:rsidRDefault="00527816">
            <w:pPr>
              <w:jc w:val="center"/>
              <w:rPr>
                <w:rFonts w:ascii="Tahoma"/>
                <w:color w:val="00A156"/>
                <w:sz w:val="12"/>
              </w:rPr>
            </w:pPr>
            <w:r>
              <w:rPr>
                <w:rFonts w:ascii="Tahoma"/>
                <w:color w:val="FF9900"/>
                <w:sz w:val="12"/>
              </w:rPr>
              <w:t>Moyen</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Stocks</w:t>
            </w:r>
          </w:p>
        </w:tc>
        <w:tc>
          <w:tcPr>
            <w:tcW w:w="823" w:type="dxa"/>
          </w:tcPr>
          <w:p w:rsidR="0064698C" w:rsidRDefault="00527816">
            <w:pPr>
              <w:jc w:val="center"/>
              <w:rPr>
                <w:rFonts w:ascii="Tahoma"/>
                <w:color w:val="00A156"/>
                <w:sz w:val="12"/>
              </w:rPr>
            </w:pPr>
            <w:r>
              <w:rPr>
                <w:rFonts w:ascii="Tahoma"/>
                <w:color w:val="FF9900"/>
                <w:sz w:val="12"/>
              </w:rPr>
              <w:t>Moyen</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Immobilisations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FF9900"/>
                <w:sz w:val="12"/>
              </w:rPr>
            </w:pPr>
            <w:r>
              <w:rPr>
                <w:rFonts w:ascii="Tahoma"/>
                <w:color w:val="FF9900"/>
                <w:sz w:val="12"/>
              </w:rPr>
              <w:t>Moyen</w:t>
            </w:r>
          </w:p>
        </w:tc>
      </w:tr>
      <w:tr w:rsidR="0064698C" w:rsidTr="0064698C">
        <w:tc>
          <w:tcPr>
            <w:tcW w:w="1100" w:type="dxa"/>
          </w:tcPr>
          <w:p w:rsidR="0064698C" w:rsidRDefault="0064698C">
            <w:pPr>
              <w:rPr>
                <w:rFonts w:ascii="Tahoma" w:hAnsi="Tahoma"/>
                <w:sz w:val="12"/>
              </w:rPr>
            </w:pPr>
            <w:r>
              <w:rPr>
                <w:rFonts w:ascii="Tahoma" w:hAnsi="Tahoma"/>
                <w:sz w:val="12"/>
              </w:rPr>
              <w:t>Trésorerie</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hAnsi="Tahoma"/>
                <w:sz w:val="12"/>
              </w:rPr>
            </w:pPr>
            <w:r>
              <w:rPr>
                <w:rFonts w:ascii="Tahoma" w:hAnsi="Tahoma"/>
                <w:sz w:val="12"/>
              </w:rPr>
              <w:t>Immo financières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Fournisseurs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Personnel</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Emprunts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Capitaux propres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hAnsi="Tahoma"/>
                <w:sz w:val="12"/>
              </w:rPr>
            </w:pPr>
            <w:r>
              <w:rPr>
                <w:rFonts w:ascii="Tahoma" w:hAnsi="Tahoma"/>
                <w:sz w:val="12"/>
              </w:rPr>
              <w:t>Fiscalité</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Autres actifs &amp; passifs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Provisions</w:t>
            </w:r>
          </w:p>
        </w:tc>
        <w:tc>
          <w:tcPr>
            <w:tcW w:w="823" w:type="dxa"/>
          </w:tcPr>
          <w:p w:rsidR="0064698C" w:rsidRDefault="0064698C">
            <w:pPr>
              <w:jc w:val="center"/>
              <w:rPr>
                <w:rFonts w:ascii="Tahoma"/>
                <w:color w:val="FF9900"/>
                <w:sz w:val="12"/>
              </w:rPr>
            </w:pPr>
            <w:r>
              <w:rPr>
                <w:rFonts w:ascii="Tahoma"/>
                <w:color w:val="FF9900"/>
                <w:sz w:val="12"/>
              </w:rPr>
              <w:t>Moyen</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FF9900"/>
                <w:sz w:val="12"/>
              </w:rPr>
            </w:pPr>
            <w:r>
              <w:rPr>
                <w:rFonts w:ascii="Tahoma"/>
                <w:color w:val="FF9900"/>
                <w:sz w:val="12"/>
              </w:rPr>
              <w:t>Moyen</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sz w:val="12"/>
              </w:rPr>
            </w:pPr>
            <w:r>
              <w:rPr>
                <w:rFonts w:ascii="Tahoma"/>
                <w:sz w:val="12"/>
              </w:rPr>
              <w:t>Autres produits &amp; charges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r w:rsidR="0064698C" w:rsidTr="0064698C">
        <w:tc>
          <w:tcPr>
            <w:tcW w:w="1100" w:type="dxa"/>
          </w:tcPr>
          <w:p w:rsidR="0064698C" w:rsidRDefault="0064698C">
            <w:pPr>
              <w:rPr>
                <w:rFonts w:ascii="Tahoma" w:hAnsi="Tahoma"/>
                <w:sz w:val="12"/>
              </w:rPr>
            </w:pPr>
            <w:r>
              <w:rPr>
                <w:rFonts w:ascii="Tahoma" w:hAnsi="Tahoma"/>
                <w:sz w:val="12"/>
              </w:rPr>
              <w:t>Associés &amp; cptes courants</w:t>
            </w:r>
          </w:p>
        </w:tc>
        <w:tc>
          <w:tcPr>
            <w:tcW w:w="823" w:type="dxa"/>
          </w:tcPr>
          <w:p w:rsidR="0064698C" w:rsidRDefault="0064698C">
            <w:pPr>
              <w:jc w:val="center"/>
              <w:rPr>
                <w:rFonts w:ascii="Tahoma"/>
                <w:color w:val="00A156"/>
                <w:sz w:val="12"/>
              </w:rPr>
            </w:pPr>
            <w:r>
              <w:rPr>
                <w:rFonts w:ascii="Tahoma"/>
                <w:color w:val="00A156"/>
                <w:sz w:val="12"/>
              </w:rPr>
              <w:t>Faible</w:t>
            </w:r>
          </w:p>
        </w:tc>
        <w:tc>
          <w:tcPr>
            <w:tcW w:w="628" w:type="dxa"/>
          </w:tcPr>
          <w:p w:rsidR="0064698C" w:rsidRDefault="0064698C">
            <w:pPr>
              <w:jc w:val="center"/>
              <w:rPr>
                <w:rFonts w:ascii="Tahoma"/>
                <w:color w:val="00A156"/>
                <w:sz w:val="12"/>
              </w:rPr>
            </w:pPr>
            <w:r>
              <w:rPr>
                <w:rFonts w:ascii="Tahoma"/>
                <w:color w:val="00A156"/>
                <w:sz w:val="12"/>
              </w:rPr>
              <w:t>Faible</w:t>
            </w:r>
          </w:p>
        </w:tc>
        <w:tc>
          <w:tcPr>
            <w:tcW w:w="851" w:type="dxa"/>
          </w:tcPr>
          <w:p w:rsidR="0064698C" w:rsidRDefault="0064698C">
            <w:pPr>
              <w:jc w:val="center"/>
              <w:rPr>
                <w:rFonts w:ascii="Tahoma"/>
                <w:color w:val="00A156"/>
                <w:sz w:val="12"/>
              </w:rPr>
            </w:pPr>
            <w:r>
              <w:rPr>
                <w:rFonts w:ascii="Tahoma"/>
                <w:color w:val="00A156"/>
                <w:sz w:val="12"/>
              </w:rPr>
              <w:t>Faible</w:t>
            </w:r>
          </w:p>
        </w:tc>
        <w:tc>
          <w:tcPr>
            <w:tcW w:w="639" w:type="dxa"/>
          </w:tcPr>
          <w:p w:rsidR="0064698C" w:rsidRDefault="0064698C">
            <w:pPr>
              <w:jc w:val="center"/>
              <w:rPr>
                <w:rFonts w:ascii="Tahoma"/>
                <w:color w:val="00A156"/>
                <w:sz w:val="12"/>
              </w:rPr>
            </w:pPr>
            <w:r>
              <w:rPr>
                <w:rFonts w:ascii="Tahoma"/>
                <w:color w:val="00A156"/>
                <w:sz w:val="12"/>
              </w:rPr>
              <w:t>Faible</w:t>
            </w:r>
          </w:p>
        </w:tc>
        <w:tc>
          <w:tcPr>
            <w:tcW w:w="788" w:type="dxa"/>
          </w:tcPr>
          <w:p w:rsidR="0064698C" w:rsidRDefault="0064698C">
            <w:pPr>
              <w:jc w:val="center"/>
              <w:rPr>
                <w:rFonts w:ascii="Tahoma"/>
                <w:color w:val="00A156"/>
                <w:sz w:val="12"/>
              </w:rPr>
            </w:pPr>
            <w:r>
              <w:rPr>
                <w:rFonts w:ascii="Tahoma"/>
                <w:color w:val="00A156"/>
                <w:sz w:val="12"/>
              </w:rPr>
              <w:t>Faible</w:t>
            </w:r>
          </w:p>
        </w:tc>
        <w:tc>
          <w:tcPr>
            <w:tcW w:w="889" w:type="dxa"/>
          </w:tcPr>
          <w:p w:rsidR="0064698C" w:rsidRDefault="0064698C">
            <w:pPr>
              <w:jc w:val="center"/>
              <w:rPr>
                <w:rFonts w:ascii="Tahoma"/>
                <w:color w:val="00A156"/>
                <w:sz w:val="12"/>
              </w:rPr>
            </w:pPr>
            <w:r>
              <w:rPr>
                <w:rFonts w:ascii="Tahoma"/>
                <w:color w:val="00A156"/>
                <w:sz w:val="12"/>
              </w:rPr>
              <w:t>Faible</w:t>
            </w:r>
          </w:p>
        </w:tc>
        <w:tc>
          <w:tcPr>
            <w:tcW w:w="796" w:type="dxa"/>
          </w:tcPr>
          <w:p w:rsidR="0064698C" w:rsidRDefault="0064698C">
            <w:pPr>
              <w:jc w:val="center"/>
              <w:rPr>
                <w:rFonts w:ascii="Tahoma"/>
                <w:color w:val="00A156"/>
                <w:sz w:val="12"/>
              </w:rPr>
            </w:pPr>
            <w:r>
              <w:rPr>
                <w:rFonts w:ascii="Tahoma"/>
                <w:color w:val="00A156"/>
                <w:sz w:val="12"/>
              </w:rPr>
              <w:t>Faible</w:t>
            </w:r>
          </w:p>
        </w:tc>
        <w:tc>
          <w:tcPr>
            <w:tcW w:w="775" w:type="dxa"/>
          </w:tcPr>
          <w:p w:rsidR="0064698C" w:rsidRDefault="0064698C">
            <w:pPr>
              <w:jc w:val="center"/>
              <w:rPr>
                <w:rFonts w:ascii="Tahoma"/>
                <w:color w:val="00A156"/>
                <w:sz w:val="12"/>
              </w:rPr>
            </w:pPr>
            <w:r>
              <w:rPr>
                <w:rFonts w:ascii="Tahoma"/>
                <w:color w:val="00A156"/>
                <w:sz w:val="12"/>
              </w:rPr>
              <w:t>Faible</w:t>
            </w:r>
          </w:p>
        </w:tc>
        <w:tc>
          <w:tcPr>
            <w:tcW w:w="972" w:type="dxa"/>
          </w:tcPr>
          <w:p w:rsidR="0064698C" w:rsidRDefault="0064698C">
            <w:pPr>
              <w:jc w:val="center"/>
              <w:rPr>
                <w:rFonts w:ascii="Tahoma"/>
                <w:color w:val="00A156"/>
                <w:sz w:val="12"/>
              </w:rPr>
            </w:pPr>
            <w:r>
              <w:rPr>
                <w:rFonts w:ascii="Tahoma"/>
                <w:color w:val="00A156"/>
                <w:sz w:val="12"/>
              </w:rPr>
              <w:t>Faible</w:t>
            </w:r>
          </w:p>
        </w:tc>
      </w:tr>
    </w:tbl>
    <w:p w:rsidR="006E43F9" w:rsidRDefault="006E43F9"/>
    <w:p w:rsidR="00C13AAC" w:rsidRPr="004F23C6" w:rsidRDefault="00C13AAC">
      <w:pPr>
        <w:numPr>
          <w:ilvl w:val="12"/>
          <w:numId w:val="0"/>
        </w:numPr>
        <w:jc w:val="both"/>
        <w:rPr>
          <w:rFonts w:ascii="Tahoma" w:hAnsi="Tahoma" w:cs="Tahoma"/>
        </w:rPr>
      </w:pPr>
    </w:p>
    <w:p w:rsidR="007A5924" w:rsidRPr="007A5924" w:rsidRDefault="004114FF" w:rsidP="007A5924">
      <w:pPr>
        <w:pStyle w:val="Titre2"/>
        <w:numPr>
          <w:ilvl w:val="2"/>
          <w:numId w:val="18"/>
        </w:numPr>
        <w:tabs>
          <w:tab w:val="left" w:pos="0"/>
        </w:tabs>
        <w:ind w:left="1080" w:hanging="720"/>
        <w:rPr>
          <w:rFonts w:ascii="Tahoma" w:hAnsi="Tahoma" w:cs="Tahoma"/>
          <w:i/>
          <w:szCs w:val="22"/>
        </w:rPr>
      </w:pPr>
      <w:bookmarkStart w:id="65" w:name="_Toc50119186"/>
      <w:r w:rsidRPr="00162D7F">
        <w:rPr>
          <w:rFonts w:ascii="Tahoma" w:hAnsi="Tahoma" w:cs="Tahoma"/>
          <w:i/>
          <w:szCs w:val="22"/>
        </w:rPr>
        <w:t>Orientation du programme de travail</w:t>
      </w:r>
      <w:bookmarkEnd w:id="65"/>
    </w:p>
    <w:p w:rsidR="00E05209" w:rsidRPr="00E05209" w:rsidRDefault="00E05209" w:rsidP="00E05209"/>
    <w:p w:rsidR="004114FF" w:rsidRDefault="0064698C">
      <w:pPr>
        <w:rPr>
          <w:rFonts w:ascii="Tahoma" w:hAnsi="Tahoma" w:cs="Tahoma"/>
        </w:rPr>
      </w:pPr>
      <w:bookmarkStart w:id="66" w:name="ConcluTravauxExp"/>
      <w:bookmarkEnd w:id="66"/>
      <w:r>
        <w:rPr>
          <w:rFonts w:ascii="Tahoma" w:hAnsi="Tahoma" w:cs="Tahoma"/>
        </w:rPr>
        <w:t>EC s'occupe du cycle</w:t>
      </w:r>
      <w:r w:rsidR="004114FF">
        <w:rPr>
          <w:rFonts w:ascii="Tahoma" w:hAnsi="Tahoma" w:cs="Tahoma"/>
        </w:rPr>
        <w:t xml:space="preserve"> FISCALITE (notamment calcul IS</w:t>
      </w:r>
      <w:r w:rsidR="00343796">
        <w:rPr>
          <w:rFonts w:ascii="Tahoma" w:hAnsi="Tahoma" w:cs="Tahoma"/>
        </w:rPr>
        <w:t>, participation</w:t>
      </w:r>
      <w:r w:rsidR="004114FF">
        <w:rPr>
          <w:rFonts w:ascii="Tahoma" w:hAnsi="Tahoma" w:cs="Tahoma"/>
        </w:rPr>
        <w:t>)</w:t>
      </w:r>
      <w:r>
        <w:rPr>
          <w:rFonts w:ascii="Tahoma" w:hAnsi="Tahoma" w:cs="Tahoma"/>
        </w:rPr>
        <w:t>, de la préparation de la liasse fiscale et des comptes annuels</w:t>
      </w:r>
    </w:p>
    <w:p w:rsidR="00E05209" w:rsidRPr="007A5924" w:rsidRDefault="00E05209">
      <w:pPr>
        <w:rPr>
          <w:rFonts w:ascii="Tahoma" w:hAnsi="Tahoma" w:cs="Tahoma"/>
        </w:rPr>
      </w:pPr>
    </w:p>
    <w:p w:rsidR="007A5924" w:rsidRPr="007A5924" w:rsidRDefault="007A5924" w:rsidP="007A5924">
      <w:pPr>
        <w:pStyle w:val="Titre2"/>
        <w:numPr>
          <w:ilvl w:val="3"/>
          <w:numId w:val="18"/>
        </w:numPr>
        <w:tabs>
          <w:tab w:val="left" w:pos="0"/>
        </w:tabs>
        <w:rPr>
          <w:rFonts w:ascii="Tahoma" w:hAnsi="Tahoma" w:cs="Tahoma"/>
          <w:i/>
          <w:szCs w:val="22"/>
        </w:rPr>
      </w:pPr>
      <w:r w:rsidRPr="00EF04F0">
        <w:rPr>
          <w:rFonts w:ascii="Tahoma" w:hAnsi="Tahoma" w:cs="Tahoma"/>
          <w:szCs w:val="22"/>
          <w:u w:val="none"/>
        </w:rPr>
        <w:t xml:space="preserve"> </w:t>
      </w:r>
      <w:bookmarkStart w:id="67" w:name="_Toc50119187"/>
      <w:r w:rsidRPr="007A5924">
        <w:rPr>
          <w:rFonts w:ascii="Tahoma" w:hAnsi="Tahoma" w:cs="Tahoma"/>
          <w:i/>
          <w:szCs w:val="22"/>
        </w:rPr>
        <w:t>Confirmation directes et assistance à l’inventaire physique</w:t>
      </w:r>
      <w:bookmarkEnd w:id="67"/>
    </w:p>
    <w:p w:rsidR="007A5924" w:rsidRDefault="007A5924" w:rsidP="007A59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6"/>
        <w:gridCol w:w="4116"/>
      </w:tblGrid>
      <w:tr w:rsidR="007A5924" w:rsidRPr="00F740C3" w:rsidTr="00E22EE2">
        <w:tc>
          <w:tcPr>
            <w:tcW w:w="2729" w:type="pct"/>
            <w:shd w:val="clear" w:color="auto" w:fill="auto"/>
          </w:tcPr>
          <w:p w:rsidR="007A5924" w:rsidRPr="00E22EE2" w:rsidRDefault="007A5924" w:rsidP="00FE2F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rPr>
                <w:rFonts w:ascii="Tahoma" w:hAnsi="Tahoma" w:cs="Tahoma"/>
              </w:rPr>
            </w:pPr>
            <w:r w:rsidRPr="00E22EE2">
              <w:rPr>
                <w:rFonts w:ascii="Tahoma" w:hAnsi="Tahoma" w:cs="Tahoma"/>
              </w:rPr>
              <w:t>DEMANDE DE CONFIRMATION CLIENTS</w:t>
            </w:r>
          </w:p>
        </w:tc>
        <w:tc>
          <w:tcPr>
            <w:tcW w:w="2271" w:type="pct"/>
            <w:shd w:val="clear" w:color="auto" w:fill="auto"/>
          </w:tcPr>
          <w:p w:rsidR="007A5924" w:rsidRPr="00E22EE2" w:rsidRDefault="0064698C" w:rsidP="00FE2FF1">
            <w:pPr>
              <w:pStyle w:val="AuditnconclusionTexte"/>
              <w:spacing w:before="40" w:after="40" w:line="240" w:lineRule="auto"/>
              <w:jc w:val="left"/>
              <w:rPr>
                <w:rFonts w:ascii="Tahoma" w:hAnsi="Tahoma" w:cs="Tahoma"/>
                <w:sz w:val="20"/>
                <w:szCs w:val="20"/>
              </w:rPr>
            </w:pPr>
            <w:r>
              <w:rPr>
                <w:rFonts w:ascii="Tahoma" w:hAnsi="Tahoma" w:cs="Tahoma"/>
                <w:sz w:val="20"/>
                <w:szCs w:val="20"/>
              </w:rPr>
              <w:t>OUI</w:t>
            </w:r>
          </w:p>
        </w:tc>
      </w:tr>
      <w:tr w:rsidR="007A5924" w:rsidRPr="00F740C3" w:rsidTr="00E22EE2">
        <w:tc>
          <w:tcPr>
            <w:tcW w:w="2729" w:type="pct"/>
            <w:shd w:val="clear" w:color="auto" w:fill="auto"/>
          </w:tcPr>
          <w:p w:rsidR="007A5924" w:rsidRPr="00E22EE2" w:rsidRDefault="007A5924" w:rsidP="00FE2F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rPr>
                <w:rFonts w:ascii="Tahoma" w:hAnsi="Tahoma" w:cs="Tahoma"/>
              </w:rPr>
            </w:pPr>
            <w:r w:rsidRPr="00E22EE2">
              <w:rPr>
                <w:rFonts w:ascii="Tahoma" w:hAnsi="Tahoma" w:cs="Tahoma"/>
              </w:rPr>
              <w:t>DEMAN</w:t>
            </w:r>
            <w:r w:rsidR="00E22EE2">
              <w:rPr>
                <w:rFonts w:ascii="Tahoma" w:hAnsi="Tahoma" w:cs="Tahoma"/>
              </w:rPr>
              <w:t>DE DE CONFIRMATION FOURNISSEURS</w:t>
            </w:r>
          </w:p>
        </w:tc>
        <w:tc>
          <w:tcPr>
            <w:tcW w:w="2271" w:type="pct"/>
            <w:shd w:val="clear" w:color="auto" w:fill="auto"/>
          </w:tcPr>
          <w:p w:rsidR="007A5924" w:rsidRPr="00E22EE2" w:rsidRDefault="0064698C" w:rsidP="00FE2FF1">
            <w:pPr>
              <w:pStyle w:val="AuditnconclusionTexte"/>
              <w:spacing w:before="40" w:after="40" w:line="240" w:lineRule="auto"/>
              <w:jc w:val="left"/>
              <w:rPr>
                <w:rFonts w:ascii="Tahoma" w:hAnsi="Tahoma" w:cs="Tahoma"/>
                <w:sz w:val="20"/>
                <w:szCs w:val="20"/>
              </w:rPr>
            </w:pPr>
            <w:r>
              <w:rPr>
                <w:rFonts w:ascii="Tahoma" w:hAnsi="Tahoma" w:cs="Tahoma"/>
                <w:sz w:val="20"/>
                <w:szCs w:val="20"/>
              </w:rPr>
              <w:t>OUI</w:t>
            </w:r>
          </w:p>
        </w:tc>
      </w:tr>
      <w:tr w:rsidR="007A5924" w:rsidRPr="00F740C3" w:rsidTr="00E22EE2">
        <w:tc>
          <w:tcPr>
            <w:tcW w:w="2729" w:type="pct"/>
            <w:shd w:val="clear" w:color="auto" w:fill="auto"/>
          </w:tcPr>
          <w:p w:rsidR="007A5924" w:rsidRPr="00E22EE2" w:rsidRDefault="007A5924" w:rsidP="00FE2F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rPr>
                <w:rFonts w:ascii="Tahoma" w:hAnsi="Tahoma" w:cs="Tahoma"/>
              </w:rPr>
            </w:pPr>
            <w:r w:rsidRPr="00E22EE2">
              <w:rPr>
                <w:rFonts w:ascii="Tahoma" w:hAnsi="Tahoma" w:cs="Tahoma"/>
              </w:rPr>
              <w:t>DEMANDE DE CONFIRMATION BANCAIRE</w:t>
            </w:r>
          </w:p>
        </w:tc>
        <w:tc>
          <w:tcPr>
            <w:tcW w:w="2271" w:type="pct"/>
            <w:shd w:val="clear" w:color="auto" w:fill="auto"/>
          </w:tcPr>
          <w:p w:rsidR="007A5924" w:rsidRPr="00E22EE2" w:rsidRDefault="0064698C" w:rsidP="00FE2FF1">
            <w:pPr>
              <w:pStyle w:val="AuditnconclusionTexte"/>
              <w:spacing w:before="40" w:after="40" w:line="240" w:lineRule="auto"/>
              <w:jc w:val="left"/>
              <w:rPr>
                <w:rFonts w:ascii="Tahoma" w:hAnsi="Tahoma" w:cs="Tahoma"/>
                <w:sz w:val="20"/>
                <w:szCs w:val="20"/>
              </w:rPr>
            </w:pPr>
            <w:r>
              <w:rPr>
                <w:rFonts w:ascii="Tahoma" w:hAnsi="Tahoma" w:cs="Tahoma"/>
                <w:sz w:val="20"/>
                <w:szCs w:val="20"/>
              </w:rPr>
              <w:t>OUI</w:t>
            </w:r>
          </w:p>
        </w:tc>
      </w:tr>
      <w:tr w:rsidR="007A5924" w:rsidRPr="00F740C3" w:rsidTr="00E22EE2">
        <w:tc>
          <w:tcPr>
            <w:tcW w:w="2729" w:type="pct"/>
            <w:tcBorders>
              <w:top w:val="single" w:sz="4" w:space="0" w:color="auto"/>
              <w:left w:val="single" w:sz="4" w:space="0" w:color="auto"/>
              <w:bottom w:val="single" w:sz="4" w:space="0" w:color="auto"/>
              <w:right w:val="single" w:sz="4" w:space="0" w:color="auto"/>
            </w:tcBorders>
            <w:shd w:val="clear" w:color="auto" w:fill="auto"/>
          </w:tcPr>
          <w:p w:rsidR="007A5924" w:rsidRPr="00E22EE2" w:rsidRDefault="007A5924" w:rsidP="00FE2F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rPr>
                <w:rFonts w:ascii="Tahoma" w:hAnsi="Tahoma" w:cs="Tahoma"/>
              </w:rPr>
            </w:pPr>
            <w:r w:rsidRPr="00E22EE2">
              <w:rPr>
                <w:rFonts w:ascii="Tahoma" w:hAnsi="Tahoma" w:cs="Tahoma"/>
              </w:rPr>
              <w:t>DEMANDE D’INFORMATIONS AUPRES DES  AVOCATS</w:t>
            </w:r>
          </w:p>
        </w:tc>
        <w:tc>
          <w:tcPr>
            <w:tcW w:w="2271" w:type="pct"/>
            <w:tcBorders>
              <w:top w:val="single" w:sz="4" w:space="0" w:color="auto"/>
              <w:left w:val="single" w:sz="4" w:space="0" w:color="auto"/>
              <w:bottom w:val="single" w:sz="4" w:space="0" w:color="auto"/>
              <w:right w:val="single" w:sz="4" w:space="0" w:color="auto"/>
            </w:tcBorders>
            <w:shd w:val="clear" w:color="auto" w:fill="auto"/>
          </w:tcPr>
          <w:p w:rsidR="007A5924" w:rsidRPr="00E22EE2" w:rsidRDefault="0064698C" w:rsidP="00FE2FF1">
            <w:pPr>
              <w:pStyle w:val="AuditnconclusionTexte"/>
              <w:spacing w:before="40" w:after="40" w:line="240" w:lineRule="auto"/>
              <w:rPr>
                <w:rFonts w:ascii="Tahoma" w:hAnsi="Tahoma" w:cs="Tahoma"/>
                <w:sz w:val="20"/>
                <w:szCs w:val="20"/>
              </w:rPr>
            </w:pPr>
            <w:r>
              <w:rPr>
                <w:rFonts w:ascii="Tahoma" w:hAnsi="Tahoma" w:cs="Tahoma"/>
                <w:sz w:val="20"/>
                <w:szCs w:val="20"/>
              </w:rPr>
              <w:t>OUI</w:t>
            </w:r>
          </w:p>
        </w:tc>
      </w:tr>
      <w:tr w:rsidR="007A5924" w:rsidRPr="00D56C94" w:rsidTr="00E22EE2">
        <w:tc>
          <w:tcPr>
            <w:tcW w:w="2729" w:type="pct"/>
            <w:tcBorders>
              <w:top w:val="single" w:sz="4" w:space="0" w:color="auto"/>
              <w:left w:val="single" w:sz="4" w:space="0" w:color="auto"/>
              <w:bottom w:val="single" w:sz="4" w:space="0" w:color="auto"/>
              <w:right w:val="single" w:sz="4" w:space="0" w:color="auto"/>
            </w:tcBorders>
            <w:shd w:val="clear" w:color="auto" w:fill="auto"/>
          </w:tcPr>
          <w:p w:rsidR="007A5924" w:rsidRPr="00E22EE2" w:rsidRDefault="007A5924" w:rsidP="00FE2F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40" w:after="40"/>
              <w:rPr>
                <w:rFonts w:ascii="Tahoma" w:hAnsi="Tahoma" w:cs="Tahoma"/>
              </w:rPr>
            </w:pPr>
            <w:r w:rsidRPr="00E22EE2">
              <w:rPr>
                <w:rFonts w:ascii="Tahoma" w:hAnsi="Tahoma" w:cs="Tahoma"/>
              </w:rPr>
              <w:t>ASSISTANCE A L'INVENTAIRE PHYSIQUE DES STOCKS</w:t>
            </w:r>
          </w:p>
        </w:tc>
        <w:tc>
          <w:tcPr>
            <w:tcW w:w="2271" w:type="pct"/>
            <w:tcBorders>
              <w:top w:val="single" w:sz="4" w:space="0" w:color="auto"/>
              <w:left w:val="single" w:sz="4" w:space="0" w:color="auto"/>
              <w:bottom w:val="single" w:sz="4" w:space="0" w:color="auto"/>
              <w:right w:val="single" w:sz="4" w:space="0" w:color="auto"/>
            </w:tcBorders>
            <w:shd w:val="clear" w:color="auto" w:fill="auto"/>
          </w:tcPr>
          <w:p w:rsidR="007A5924" w:rsidRPr="00E22EE2" w:rsidRDefault="0064698C" w:rsidP="00FE2FF1">
            <w:pPr>
              <w:pStyle w:val="AuditnconclusionTexte"/>
              <w:spacing w:before="40" w:after="40" w:line="240" w:lineRule="auto"/>
              <w:jc w:val="left"/>
              <w:rPr>
                <w:rFonts w:ascii="Tahoma" w:hAnsi="Tahoma" w:cs="Tahoma"/>
                <w:sz w:val="20"/>
                <w:szCs w:val="20"/>
              </w:rPr>
            </w:pPr>
            <w:r w:rsidRPr="00527816">
              <w:rPr>
                <w:rFonts w:ascii="Tahoma" w:hAnsi="Tahoma" w:cs="Tahoma"/>
                <w:sz w:val="20"/>
                <w:szCs w:val="20"/>
                <w:highlight w:val="yellow"/>
              </w:rPr>
              <w:t>NON INVENTAIRES TOURNANTS</w:t>
            </w:r>
          </w:p>
        </w:tc>
      </w:tr>
    </w:tbl>
    <w:p w:rsidR="007A5924" w:rsidRDefault="007A5924" w:rsidP="007A5924"/>
    <w:p w:rsidR="00E05209" w:rsidRPr="00EF04F0" w:rsidRDefault="00EF04F0" w:rsidP="00EF04F0">
      <w:pPr>
        <w:pStyle w:val="Titre2"/>
        <w:numPr>
          <w:ilvl w:val="3"/>
          <w:numId w:val="18"/>
        </w:numPr>
        <w:tabs>
          <w:tab w:val="left" w:pos="0"/>
        </w:tabs>
        <w:rPr>
          <w:rFonts w:ascii="Tahoma" w:hAnsi="Tahoma" w:cs="Tahoma"/>
          <w:i/>
          <w:szCs w:val="22"/>
        </w:rPr>
      </w:pPr>
      <w:r w:rsidRPr="00EF04F0">
        <w:rPr>
          <w:rFonts w:ascii="Tahoma" w:hAnsi="Tahoma" w:cs="Tahoma"/>
          <w:szCs w:val="22"/>
          <w:u w:val="none"/>
        </w:rPr>
        <w:t xml:space="preserve"> </w:t>
      </w:r>
      <w:bookmarkStart w:id="68" w:name="_Toc50119188"/>
      <w:r w:rsidRPr="00EF04F0">
        <w:rPr>
          <w:rFonts w:ascii="Tahoma" w:hAnsi="Tahoma" w:cs="Tahoma"/>
          <w:i/>
          <w:szCs w:val="22"/>
        </w:rPr>
        <w:t>Audit des comptes</w:t>
      </w:r>
      <w:bookmarkEnd w:id="68"/>
    </w:p>
    <w:p w:rsidR="00EF04F0" w:rsidRDefault="00EF04F0" w:rsidP="00D56E2A">
      <w:pPr>
        <w:rPr>
          <w:rFonts w:ascii="Tahoma" w:hAnsi="Tahoma" w:cs="Tahoma"/>
        </w:rPr>
      </w:pPr>
    </w:p>
    <w:p w:rsidR="00EF04F0" w:rsidRDefault="00EF04F0" w:rsidP="00EF04F0">
      <w:pPr>
        <w:rPr>
          <w:rFonts w:ascii="Arial" w:hAnsi="Arial" w:cs="Arial"/>
          <w:sz w:val="22"/>
          <w:szCs w:val="22"/>
        </w:rPr>
      </w:pPr>
      <w:r w:rsidRPr="00D56C94">
        <w:rPr>
          <w:rFonts w:ascii="Arial" w:hAnsi="Arial" w:cs="Arial"/>
          <w:sz w:val="22"/>
          <w:szCs w:val="22"/>
        </w:rPr>
        <w:t>Les grandes lignes du programme de travail par cycle sont les suivantes</w:t>
      </w:r>
      <w:r>
        <w:rPr>
          <w:rFonts w:ascii="Arial" w:hAnsi="Arial" w:cs="Arial"/>
          <w:sz w:val="22"/>
          <w:szCs w:val="22"/>
        </w:rPr>
        <w:t> :</w:t>
      </w:r>
    </w:p>
    <w:p w:rsidR="00EF04F0" w:rsidRDefault="00EF04F0" w:rsidP="00D56E2A">
      <w:pPr>
        <w:rPr>
          <w:rFonts w:ascii="Tahoma" w:hAnsi="Tahoma" w:cs="Tahoma"/>
        </w:rPr>
      </w:pPr>
    </w:p>
    <w:p w:rsidR="004114FF" w:rsidRPr="004F23C6" w:rsidRDefault="004114FF" w:rsidP="00D56E2A">
      <w:bookmarkStart w:id="69" w:name="ProgTravfin"/>
      <w:bookmarkEnd w:id="69"/>
      <w:r>
        <w:rPr>
          <w:rFonts w:ascii="Tahoma"/>
          <w:b/>
        </w:rPr>
        <w:t>O.  GENERAL</w:t>
      </w:r>
    </w:p>
    <w:p w:rsidR="006E43F9" w:rsidRDefault="006E43F9"/>
    <w:p w:rsidR="006E43F9" w:rsidRDefault="004D2AC8">
      <w:r>
        <w:rPr>
          <w:rFonts w:ascii="Tahoma" w:hAnsi="Tahoma"/>
        </w:rPr>
        <w:t>Vérification de la bonne affectation des comptes aux différentes rubriques du bilan</w:t>
      </w:r>
    </w:p>
    <w:p w:rsidR="006E43F9" w:rsidRDefault="004D2AC8">
      <w:r>
        <w:rPr>
          <w:rFonts w:ascii="Tahoma" w:hAnsi="Tahoma"/>
        </w:rPr>
        <w:t>Vérification de la bonne affectation des comptes aux différentes rubriques du compte de résultat</w:t>
      </w:r>
    </w:p>
    <w:p w:rsidR="006E43F9" w:rsidRDefault="004D2AC8">
      <w:r>
        <w:rPr>
          <w:rFonts w:ascii="Tahoma" w:hAnsi="Tahoma"/>
        </w:rPr>
        <w:t xml:space="preserve"> Détection d’éventuelles fraudes au niveau des OD </w:t>
      </w:r>
    </w:p>
    <w:p w:rsidR="006E43F9" w:rsidRDefault="004D2AC8">
      <w:r>
        <w:rPr>
          <w:rFonts w:ascii="Tahoma" w:hAnsi="Tahoma"/>
        </w:rPr>
        <w:t>Suivi et comparaison des différentes versions de balance/ fichiers d’écritures comptables (hors balance / fichier d’écritures comptables après audit)</w:t>
      </w:r>
    </w:p>
    <w:p w:rsidR="006E43F9" w:rsidRDefault="006E43F9"/>
    <w:p w:rsidR="006E43F9" w:rsidRDefault="004D2AC8">
      <w:r>
        <w:rPr>
          <w:rFonts w:ascii="Tahoma"/>
          <w:b/>
        </w:rPr>
        <w:t>A.  CLIENTS</w:t>
      </w:r>
    </w:p>
    <w:p w:rsidR="006E43F9" w:rsidRDefault="006E43F9"/>
    <w:p w:rsidR="006E43F9" w:rsidRDefault="006E43F9"/>
    <w:p w:rsidR="006E43F9" w:rsidRPr="003D7872" w:rsidRDefault="004D2AC8">
      <w:r>
        <w:rPr>
          <w:rFonts w:ascii="Tahoma"/>
        </w:rPr>
        <w:t xml:space="preserve">     </w:t>
      </w:r>
      <w:r w:rsidRPr="003D7872">
        <w:rPr>
          <w:rFonts w:ascii="Tahoma"/>
        </w:rPr>
        <w:t>1)   PRINCIPES COMPTABLES ET EXAMEN ANALYTIQUE</w:t>
      </w:r>
    </w:p>
    <w:p w:rsidR="006E43F9" w:rsidRPr="003D7872" w:rsidRDefault="004D2AC8">
      <w:r w:rsidRPr="003D7872">
        <w:rPr>
          <w:rFonts w:ascii="Tahoma" w:hAnsi="Tahoma"/>
        </w:rPr>
        <w:t>- Étude de la variation des postes de bilan par rapport à l'exercice précédent</w:t>
      </w:r>
    </w:p>
    <w:p w:rsidR="006E43F9" w:rsidRPr="00B96CAF" w:rsidRDefault="004D2AC8">
      <w:r w:rsidRPr="00B96CAF">
        <w:rPr>
          <w:rFonts w:ascii="Tahoma" w:hAnsi="Tahoma"/>
        </w:rPr>
        <w:t>- Étude de la variation des postes de résultat par rapport à l'exercice précédent</w:t>
      </w:r>
    </w:p>
    <w:p w:rsidR="006E43F9" w:rsidRPr="003D7872" w:rsidRDefault="004D2AC8">
      <w:r w:rsidRPr="003D7872">
        <w:rPr>
          <w:rFonts w:ascii="Tahoma" w:hAnsi="Tahoma"/>
        </w:rPr>
        <w:t>- Évolution de l'en-cours global clients (ratios...)</w:t>
      </w:r>
    </w:p>
    <w:p w:rsidR="006E43F9" w:rsidRPr="00B96CAF" w:rsidRDefault="004D2AC8">
      <w:r w:rsidRPr="00B96CAF">
        <w:rPr>
          <w:rFonts w:ascii="Tahoma"/>
        </w:rPr>
        <w:t>- Analyse de la composition du CA</w:t>
      </w:r>
    </w:p>
    <w:p w:rsidR="006E43F9" w:rsidRPr="00F87A62" w:rsidRDefault="004D2AC8">
      <w:r w:rsidRPr="00F87A62">
        <w:rPr>
          <w:rFonts w:ascii="Tahoma" w:hAnsi="Tahoma"/>
        </w:rPr>
        <w:t>- Contrôle de la concordance entre la balance auxiliaire et la balance générale</w:t>
      </w:r>
    </w:p>
    <w:p w:rsidR="006E43F9" w:rsidRPr="0064698C" w:rsidRDefault="006E43F9">
      <w:pPr>
        <w:rPr>
          <w:highlight w:val="yellow"/>
        </w:rPr>
      </w:pPr>
    </w:p>
    <w:p w:rsidR="006E43F9" w:rsidRPr="0064698C" w:rsidRDefault="006E43F9">
      <w:pPr>
        <w:rPr>
          <w:highlight w:val="yellow"/>
        </w:rPr>
      </w:pPr>
    </w:p>
    <w:p w:rsidR="006E43F9" w:rsidRPr="00F87A62" w:rsidRDefault="004D2AC8">
      <w:r w:rsidRPr="00F87A62">
        <w:rPr>
          <w:rFonts w:ascii="Tahoma"/>
        </w:rPr>
        <w:lastRenderedPageBreak/>
        <w:t xml:space="preserve">     2)   VERIFICATIONS DES ASSERTIONS SUR LES FLUX D'OPERATIONS</w:t>
      </w:r>
    </w:p>
    <w:p w:rsidR="006E43F9" w:rsidRPr="00F87A62" w:rsidRDefault="004D2AC8">
      <w:r w:rsidRPr="00F87A62">
        <w:rPr>
          <w:rFonts w:ascii="Tahoma" w:hAnsi="Tahoma"/>
        </w:rPr>
        <w:t>- Tests sur l'exhaustivité des factures (sondage ou rapprochement avec la gestion commerciale)</w:t>
      </w:r>
    </w:p>
    <w:p w:rsidR="006E43F9" w:rsidRPr="0064698C" w:rsidRDefault="006E43F9">
      <w:pPr>
        <w:rPr>
          <w:highlight w:val="yellow"/>
        </w:rPr>
      </w:pPr>
    </w:p>
    <w:p w:rsidR="006E43F9" w:rsidRPr="003D7872" w:rsidRDefault="004D2AC8">
      <w:r w:rsidRPr="003D7872">
        <w:rPr>
          <w:rFonts w:ascii="Tahoma"/>
        </w:rPr>
        <w:t xml:space="preserve">     3)   EXISTENCE DES SOLDES / DROITS ET OBLIGATIONS</w:t>
      </w:r>
    </w:p>
    <w:p w:rsidR="006E43F9" w:rsidRPr="003D7872" w:rsidRDefault="004D2AC8">
      <w:r w:rsidRPr="003D7872">
        <w:rPr>
          <w:rFonts w:ascii="Tahoma"/>
        </w:rPr>
        <w:t>- Confirmations directes</w:t>
      </w:r>
    </w:p>
    <w:p w:rsidR="006E43F9" w:rsidRPr="003D7872" w:rsidRDefault="004D2AC8">
      <w:r w:rsidRPr="003D7872">
        <w:rPr>
          <w:rFonts w:ascii="Tahoma"/>
        </w:rPr>
        <w:t>- Suivi de l'apurement des comptes clients</w:t>
      </w:r>
    </w:p>
    <w:p w:rsidR="006E43F9" w:rsidRPr="003D7872" w:rsidRDefault="004D2AC8">
      <w:r w:rsidRPr="003D7872">
        <w:rPr>
          <w:rFonts w:ascii="Tahoma" w:hAnsi="Tahoma"/>
        </w:rPr>
        <w:t>- Contrôle poste par poste du détail et de la justification des soldes (pièces justificatives, rapprochement avec les contrôles...)</w:t>
      </w:r>
    </w:p>
    <w:p w:rsidR="006E43F9" w:rsidRPr="0064698C" w:rsidRDefault="006E43F9">
      <w:pPr>
        <w:rPr>
          <w:highlight w:val="yellow"/>
        </w:rPr>
      </w:pPr>
    </w:p>
    <w:p w:rsidR="006E43F9" w:rsidRPr="00B96CAF" w:rsidRDefault="004D2AC8">
      <w:r w:rsidRPr="00B96CAF">
        <w:rPr>
          <w:rFonts w:ascii="Tahoma"/>
        </w:rPr>
        <w:t xml:space="preserve">     4)   CONTROLE DE LA VALORISATION ET DE LA PRISE EN COMPTE DES RISQUES </w:t>
      </w:r>
    </w:p>
    <w:p w:rsidR="006E43F9" w:rsidRPr="00B96CAF" w:rsidRDefault="004D2AC8">
      <w:r w:rsidRPr="00B96CAF">
        <w:rPr>
          <w:rFonts w:ascii="Tahoma" w:hAnsi="Tahoma"/>
        </w:rPr>
        <w:t>- Contrôle des encaissements</w:t>
      </w:r>
    </w:p>
    <w:p w:rsidR="006E43F9" w:rsidRPr="00B96CAF" w:rsidRDefault="004D2AC8">
      <w:r w:rsidRPr="00B96CAF">
        <w:rPr>
          <w:rFonts w:ascii="Tahoma" w:hAnsi="Tahoma"/>
        </w:rPr>
        <w:t>- Contrôle de la provision pour créances douteuses</w:t>
      </w:r>
    </w:p>
    <w:p w:rsidR="006E43F9" w:rsidRPr="0064698C" w:rsidRDefault="006E43F9">
      <w:pPr>
        <w:rPr>
          <w:highlight w:val="yellow"/>
        </w:rPr>
      </w:pPr>
    </w:p>
    <w:p w:rsidR="006E43F9" w:rsidRPr="0064698C" w:rsidRDefault="006E43F9">
      <w:pPr>
        <w:rPr>
          <w:highlight w:val="yellow"/>
        </w:rPr>
      </w:pPr>
    </w:p>
    <w:p w:rsidR="006E43F9" w:rsidRPr="0043371D" w:rsidRDefault="004D2AC8">
      <w:r w:rsidRPr="0043371D">
        <w:rPr>
          <w:rFonts w:ascii="Tahoma"/>
        </w:rPr>
        <w:t xml:space="preserve">     5)   COUPURE DES EXERCICES ET EXHAUSTIVITE</w:t>
      </w:r>
    </w:p>
    <w:p w:rsidR="006E43F9" w:rsidRPr="0043371D" w:rsidRDefault="004D2AC8">
      <w:r w:rsidRPr="0043371D">
        <w:rPr>
          <w:rFonts w:ascii="Tahoma"/>
        </w:rPr>
        <w:t>- Coupure de la facturation</w:t>
      </w:r>
    </w:p>
    <w:p w:rsidR="006E43F9" w:rsidRPr="0043371D" w:rsidRDefault="004D2AC8">
      <w:r w:rsidRPr="0043371D">
        <w:rPr>
          <w:rFonts w:ascii="Tahoma" w:hAnsi="Tahoma"/>
        </w:rPr>
        <w:t>- Factures à établir</w:t>
      </w:r>
    </w:p>
    <w:p w:rsidR="006E43F9" w:rsidRPr="0064698C" w:rsidRDefault="006E43F9">
      <w:pPr>
        <w:rPr>
          <w:highlight w:val="yellow"/>
        </w:rPr>
      </w:pPr>
    </w:p>
    <w:p w:rsidR="006E43F9" w:rsidRPr="00B96CAF" w:rsidRDefault="004D2AC8">
      <w:r w:rsidRPr="00B96CAF">
        <w:rPr>
          <w:rFonts w:ascii="Tahoma"/>
        </w:rPr>
        <w:t xml:space="preserve">     6)   PRESENTATION ET INFORMATIONS DE L'ANNEXE</w:t>
      </w:r>
    </w:p>
    <w:p w:rsidR="006E43F9" w:rsidRPr="00B96CAF" w:rsidRDefault="004D2AC8">
      <w:r w:rsidRPr="00B96CAF">
        <w:rPr>
          <w:rFonts w:ascii="Tahoma"/>
        </w:rPr>
        <w:t>- Non compensation des montants</w:t>
      </w:r>
    </w:p>
    <w:p w:rsidR="006E43F9" w:rsidRPr="0064698C" w:rsidRDefault="006E43F9">
      <w:pPr>
        <w:rPr>
          <w:highlight w:val="yellow"/>
        </w:rPr>
      </w:pPr>
    </w:p>
    <w:p w:rsidR="006E43F9" w:rsidRPr="0064698C" w:rsidRDefault="006E43F9">
      <w:pPr>
        <w:rPr>
          <w:highlight w:val="yellow"/>
        </w:rPr>
      </w:pPr>
    </w:p>
    <w:p w:rsidR="006E43F9" w:rsidRPr="0064698C" w:rsidRDefault="006E43F9">
      <w:pPr>
        <w:rPr>
          <w:highlight w:val="yellow"/>
        </w:rPr>
      </w:pPr>
    </w:p>
    <w:p w:rsidR="006E43F9" w:rsidRPr="001E4DA1" w:rsidRDefault="004D2AC8">
      <w:r w:rsidRPr="001E4DA1">
        <w:rPr>
          <w:rFonts w:ascii="Tahoma"/>
          <w:b/>
        </w:rPr>
        <w:t>B.  STOCKS</w:t>
      </w:r>
    </w:p>
    <w:p w:rsidR="006E43F9" w:rsidRPr="001E4DA1" w:rsidRDefault="006E43F9"/>
    <w:p w:rsidR="006E43F9" w:rsidRPr="001E4DA1" w:rsidRDefault="006E43F9"/>
    <w:p w:rsidR="006E43F9" w:rsidRPr="001E4DA1" w:rsidRDefault="004D2AC8">
      <w:r w:rsidRPr="001E4DA1">
        <w:rPr>
          <w:rFonts w:ascii="Tahoma"/>
        </w:rPr>
        <w:t xml:space="preserve">     1)   PRINCIPES COMPTABLES ET EXAMEN ANALYTIQUE</w:t>
      </w:r>
    </w:p>
    <w:p w:rsidR="006E43F9" w:rsidRPr="001E4DA1" w:rsidRDefault="004D2AC8">
      <w:r w:rsidRPr="001E4DA1">
        <w:rPr>
          <w:rFonts w:ascii="Tahoma" w:hAnsi="Tahoma"/>
        </w:rPr>
        <w:t>- Étude de la variation des postes par rapport à l'exercice précédent</w:t>
      </w:r>
    </w:p>
    <w:p w:rsidR="006E43F9" w:rsidRPr="00BA3699" w:rsidRDefault="004D2AC8">
      <w:r w:rsidRPr="00BA3699">
        <w:rPr>
          <w:rFonts w:ascii="Tahoma" w:hAnsi="Tahoma"/>
        </w:rPr>
        <w:t>- Évolution du montant global des stocks (ratios, études des marges, ...)</w:t>
      </w:r>
    </w:p>
    <w:p w:rsidR="006E43F9" w:rsidRPr="00BA3699" w:rsidRDefault="004D2AC8">
      <w:r w:rsidRPr="004E18C6">
        <w:rPr>
          <w:rFonts w:ascii="Tahoma" w:hAnsi="Tahoma"/>
          <w:highlight w:val="yellow"/>
        </w:rPr>
        <w:t>- Concordance de l'état détaillé d'inventaire avec la balance générale</w:t>
      </w:r>
    </w:p>
    <w:p w:rsidR="006E43F9" w:rsidRPr="00BA3699" w:rsidRDefault="004D2AC8">
      <w:r w:rsidRPr="00BA3699">
        <w:rPr>
          <w:rFonts w:ascii="Tahoma" w:hAnsi="Tahoma"/>
        </w:rPr>
        <w:t>- Concordance stocks d'ouverture et de clôture / variation de stocks</w:t>
      </w:r>
    </w:p>
    <w:p w:rsidR="006E43F9" w:rsidRPr="00BA3699" w:rsidRDefault="004D2AC8">
      <w:r w:rsidRPr="00BA3699">
        <w:rPr>
          <w:rFonts w:ascii="Tahoma"/>
        </w:rPr>
        <w:t>- Examen des principes de comptabilisation (classement par nature, non compensation des provisions...) et de leur permanence</w:t>
      </w:r>
    </w:p>
    <w:p w:rsidR="006E43F9" w:rsidRPr="00BA3699" w:rsidRDefault="004D2AC8">
      <w:r w:rsidRPr="00BA3699">
        <w:rPr>
          <w:rFonts w:ascii="Tahoma"/>
        </w:rPr>
        <w:t>- Audit des estimations comptables</w:t>
      </w:r>
    </w:p>
    <w:p w:rsidR="006E43F9" w:rsidRPr="0064698C" w:rsidRDefault="006E43F9">
      <w:pPr>
        <w:rPr>
          <w:highlight w:val="yellow"/>
        </w:rPr>
      </w:pPr>
    </w:p>
    <w:p w:rsidR="006E43F9" w:rsidRPr="00BA3699" w:rsidRDefault="004D2AC8">
      <w:r w:rsidRPr="00BA3699">
        <w:rPr>
          <w:rFonts w:ascii="Tahoma"/>
        </w:rPr>
        <w:t xml:space="preserve">     2)   EXISTENCE DES SOLDES ET DROITS</w:t>
      </w:r>
    </w:p>
    <w:p w:rsidR="006E43F9" w:rsidRPr="00BA3699" w:rsidRDefault="004D2AC8">
      <w:r w:rsidRPr="00BA3699">
        <w:rPr>
          <w:rFonts w:ascii="Tahoma" w:hAnsi="Tahoma"/>
        </w:rPr>
        <w:t>- Identification des stocks à déprécier (stocks morts, à rotation lente, détériorés ou obsolètes)</w:t>
      </w:r>
    </w:p>
    <w:p w:rsidR="006E43F9" w:rsidRPr="00BA3699" w:rsidRDefault="004D2AC8">
      <w:r w:rsidRPr="004E18C6">
        <w:rPr>
          <w:rFonts w:ascii="Tahoma" w:hAnsi="Tahoma"/>
          <w:highlight w:val="yellow"/>
        </w:rPr>
        <w:t>- Contrôle de la prise en compte des stocks extérieurs et de l'ensemble des lieux de stockage interne</w:t>
      </w:r>
    </w:p>
    <w:p w:rsidR="006E43F9" w:rsidRPr="0064698C" w:rsidRDefault="006E43F9">
      <w:pPr>
        <w:rPr>
          <w:highlight w:val="yellow"/>
        </w:rPr>
      </w:pPr>
    </w:p>
    <w:p w:rsidR="006E43F9" w:rsidRPr="00BA3699" w:rsidRDefault="004D2AC8">
      <w:r w:rsidRPr="00BA3699">
        <w:rPr>
          <w:rFonts w:ascii="Tahoma"/>
        </w:rPr>
        <w:t xml:space="preserve">     3)   CONTROLE DE LA VALORISATION ET DE LA PRISE EN COMPTE DES RISQUES </w:t>
      </w:r>
    </w:p>
    <w:p w:rsidR="006E43F9" w:rsidRPr="00BA3699" w:rsidRDefault="004D2AC8">
      <w:r w:rsidRPr="004E18C6">
        <w:rPr>
          <w:rFonts w:ascii="Tahoma" w:hAnsi="Tahoma"/>
          <w:highlight w:val="yellow"/>
        </w:rPr>
        <w:t>- Contrôle du mode de valorisation des stocks et travaux en cours ainsi que leur conformité avec les principes comptables et fiscaux</w:t>
      </w:r>
    </w:p>
    <w:p w:rsidR="006E43F9" w:rsidRPr="00BA3699" w:rsidRDefault="004D2AC8">
      <w:r w:rsidRPr="00BA3699">
        <w:rPr>
          <w:rFonts w:ascii="Tahoma" w:hAnsi="Tahoma"/>
        </w:rPr>
        <w:t>- Contrôle de la permanence des méthodes d'évaluation</w:t>
      </w:r>
    </w:p>
    <w:p w:rsidR="006E43F9" w:rsidRPr="00BA3699" w:rsidRDefault="004D2AC8">
      <w:r w:rsidRPr="00BA3699">
        <w:rPr>
          <w:rFonts w:ascii="Tahoma" w:hAnsi="Tahoma"/>
        </w:rPr>
        <w:t>- Contrôle de l'application du mode de valorisation</w:t>
      </w:r>
    </w:p>
    <w:p w:rsidR="006E43F9" w:rsidRPr="00BA3699" w:rsidRDefault="004D2AC8">
      <w:r w:rsidRPr="00BA3699">
        <w:rPr>
          <w:rFonts w:ascii="Tahoma" w:hAnsi="Tahoma"/>
        </w:rPr>
        <w:t>- Contrôle de l'exactitude arithmétique de l'état détaillé d'inventaire</w:t>
      </w:r>
    </w:p>
    <w:p w:rsidR="006E43F9" w:rsidRPr="00BA3699" w:rsidRDefault="004D2AC8">
      <w:r w:rsidRPr="00BA3699">
        <w:rPr>
          <w:rFonts w:ascii="Tahoma" w:hAnsi="Tahoma"/>
        </w:rPr>
        <w:t>- Traitement des stocks morts, à rotation lente, détériorés ou obsolètes</w:t>
      </w:r>
    </w:p>
    <w:p w:rsidR="006E43F9" w:rsidRPr="00BA3699" w:rsidRDefault="004D2AC8">
      <w:r w:rsidRPr="00BA3699">
        <w:rPr>
          <w:rFonts w:ascii="Tahoma" w:hAnsi="Tahoma"/>
        </w:rPr>
        <w:t>- Contrôle des écritures de dotations et de reprises</w:t>
      </w:r>
    </w:p>
    <w:p w:rsidR="006E43F9" w:rsidRPr="0064698C" w:rsidRDefault="006E43F9">
      <w:pPr>
        <w:rPr>
          <w:highlight w:val="yellow"/>
        </w:rPr>
      </w:pPr>
    </w:p>
    <w:p w:rsidR="006E43F9" w:rsidRPr="0064698C" w:rsidRDefault="004D2AC8">
      <w:pPr>
        <w:rPr>
          <w:highlight w:val="yellow"/>
        </w:rPr>
      </w:pPr>
      <w:r w:rsidRPr="0064698C">
        <w:rPr>
          <w:rFonts w:ascii="Tahoma"/>
          <w:highlight w:val="yellow"/>
        </w:rPr>
        <w:t xml:space="preserve">     4)   COUPURE DES EXERCICES ET EXHAUSTIVITE</w:t>
      </w:r>
    </w:p>
    <w:p w:rsidR="006E43F9" w:rsidRPr="0064698C" w:rsidRDefault="004D2AC8">
      <w:pPr>
        <w:rPr>
          <w:highlight w:val="yellow"/>
        </w:rPr>
      </w:pPr>
      <w:r w:rsidRPr="0064698C">
        <w:rPr>
          <w:rFonts w:ascii="Tahoma" w:hAnsi="Tahoma"/>
          <w:highlight w:val="yellow"/>
        </w:rPr>
        <w:t>- Contrôle des dernières sorties de l'exercice et premières entrées de l'exercice suivant</w:t>
      </w:r>
    </w:p>
    <w:p w:rsidR="006E43F9" w:rsidRPr="0064698C" w:rsidRDefault="004D2AC8">
      <w:pPr>
        <w:rPr>
          <w:highlight w:val="yellow"/>
        </w:rPr>
      </w:pPr>
      <w:r w:rsidRPr="0064698C">
        <w:rPr>
          <w:rFonts w:ascii="Tahoma" w:hAnsi="Tahoma"/>
          <w:highlight w:val="yellow"/>
        </w:rPr>
        <w:t>- Contrôole du traitement des stocks en transit</w:t>
      </w:r>
    </w:p>
    <w:p w:rsidR="006E43F9" w:rsidRPr="0064698C" w:rsidRDefault="006E43F9">
      <w:pPr>
        <w:rPr>
          <w:highlight w:val="yellow"/>
        </w:rPr>
      </w:pPr>
    </w:p>
    <w:p w:rsidR="006E43F9" w:rsidRPr="0064698C" w:rsidRDefault="006E43F9">
      <w:pPr>
        <w:rPr>
          <w:highlight w:val="yellow"/>
        </w:rPr>
      </w:pPr>
    </w:p>
    <w:p w:rsidR="006E43F9" w:rsidRPr="00BA3699" w:rsidRDefault="001C7254">
      <w:r>
        <w:rPr>
          <w:rFonts w:ascii="Tahoma"/>
        </w:rPr>
        <w:t xml:space="preserve">     5</w:t>
      </w:r>
      <w:r w:rsidR="004D2AC8" w:rsidRPr="00BA3699">
        <w:rPr>
          <w:rFonts w:ascii="Tahoma"/>
        </w:rPr>
        <w:t>)   PRESENTATION ET INFORMATIONS DE L'ANNEXE</w:t>
      </w:r>
    </w:p>
    <w:p w:rsidR="006E43F9" w:rsidRPr="00BA3699" w:rsidRDefault="004D2AC8">
      <w:r w:rsidRPr="00BA3699">
        <w:rPr>
          <w:rFonts w:ascii="Tahoma"/>
        </w:rPr>
        <w:t>- Non compensation des montants</w:t>
      </w:r>
    </w:p>
    <w:p w:rsidR="006E43F9" w:rsidRPr="00BA3699" w:rsidRDefault="004D2AC8">
      <w:r w:rsidRPr="00BA3699">
        <w:rPr>
          <w:rFonts w:ascii="Tahoma" w:hAnsi="Tahoma"/>
        </w:rPr>
        <w:t>- Informations données en annexe : mode d'évaluation et de dépréciation, différences entre valeur comptable des stocks et dernier prix de marché à la clôture (éléments fongibles seulement)</w:t>
      </w:r>
    </w:p>
    <w:p w:rsidR="006E43F9" w:rsidRPr="0064698C" w:rsidRDefault="006E43F9">
      <w:pPr>
        <w:rPr>
          <w:highlight w:val="yellow"/>
        </w:rPr>
      </w:pPr>
    </w:p>
    <w:p w:rsidR="006E43F9" w:rsidRPr="0064698C" w:rsidRDefault="006E43F9">
      <w:pPr>
        <w:rPr>
          <w:highlight w:val="yellow"/>
        </w:rPr>
      </w:pPr>
    </w:p>
    <w:p w:rsidR="006B0A91" w:rsidRDefault="006B0A91" w:rsidP="006B0A91"/>
    <w:p w:rsidR="006B0A91" w:rsidRDefault="006B0A91" w:rsidP="006B0A91"/>
    <w:p w:rsidR="006B0A91" w:rsidRDefault="006B0A91" w:rsidP="006B0A91"/>
    <w:p w:rsidR="006B0A91" w:rsidRDefault="006B0A91" w:rsidP="006B0A91"/>
    <w:p w:rsidR="006B0A91" w:rsidRDefault="006B0A91" w:rsidP="006B0A91"/>
    <w:p w:rsidR="006B0A91" w:rsidRPr="00750417" w:rsidRDefault="006B0A91" w:rsidP="006B0A91">
      <w:r w:rsidRPr="00750417">
        <w:rPr>
          <w:rFonts w:ascii="Tahoma"/>
          <w:b/>
        </w:rPr>
        <w:lastRenderedPageBreak/>
        <w:t>C.  IMMOBILISATIONS</w:t>
      </w:r>
    </w:p>
    <w:p w:rsidR="006B0A91" w:rsidRPr="00750417" w:rsidRDefault="006B0A91" w:rsidP="006B0A91"/>
    <w:p w:rsidR="006B0A91" w:rsidRPr="00750417" w:rsidRDefault="006B0A91" w:rsidP="006B0A91"/>
    <w:p w:rsidR="006B0A91" w:rsidRPr="00750417" w:rsidRDefault="006B0A91" w:rsidP="006B0A91">
      <w:r w:rsidRPr="00750417">
        <w:rPr>
          <w:rFonts w:ascii="Tahoma"/>
        </w:rPr>
        <w:t xml:space="preserve">     1)   PRINCIPES COMPTABLES ET EXAMEN ANALYTIQUE</w:t>
      </w:r>
    </w:p>
    <w:p w:rsidR="006B0A91" w:rsidRPr="00750417" w:rsidRDefault="006B0A91" w:rsidP="006B0A91">
      <w:r w:rsidRPr="00750417">
        <w:rPr>
          <w:rFonts w:ascii="Tahoma" w:hAnsi="Tahoma"/>
        </w:rPr>
        <w:t>- Cohérence bilan / compte de résultat avec tableaux de variations des valeurs brutes et des amortissements</w:t>
      </w:r>
    </w:p>
    <w:p w:rsidR="006B0A91" w:rsidRPr="00750417" w:rsidRDefault="006B0A91" w:rsidP="006B0A91">
      <w:r w:rsidRPr="00750417">
        <w:rPr>
          <w:rFonts w:ascii="Tahoma" w:hAnsi="Tahoma"/>
        </w:rPr>
        <w:t>- Cohérence des tableaux ci-dessus avec le registre des immobilisations et des amortissements</w:t>
      </w:r>
    </w:p>
    <w:p w:rsidR="006B0A91" w:rsidRPr="00750417" w:rsidRDefault="006B0A91" w:rsidP="006B0A91">
      <w:r w:rsidRPr="00750417">
        <w:rPr>
          <w:rFonts w:ascii="Tahoma"/>
        </w:rPr>
        <w:t>- Examen des principes comptables retenus</w:t>
      </w:r>
    </w:p>
    <w:p w:rsidR="006B0A91" w:rsidRPr="00750417" w:rsidRDefault="006B0A91" w:rsidP="006B0A91">
      <w:r w:rsidRPr="00750417">
        <w:rPr>
          <w:rFonts w:ascii="Tahoma" w:hAnsi="Tahoma"/>
        </w:rPr>
        <w:t>- Examen du critère d'inscription de biens acquis à l'actif</w:t>
      </w:r>
    </w:p>
    <w:p w:rsidR="006B0A91" w:rsidRPr="006B0A91" w:rsidRDefault="006B0A91" w:rsidP="006B0A91">
      <w:pPr>
        <w:rPr>
          <w:highlight w:val="yellow"/>
        </w:rPr>
      </w:pPr>
      <w:r w:rsidRPr="006B0A91">
        <w:rPr>
          <w:rFonts w:ascii="Tahoma"/>
          <w:highlight w:val="yellow"/>
        </w:rPr>
        <w:t>- Examen des mode et taux d'amortissement usuels</w:t>
      </w:r>
    </w:p>
    <w:p w:rsidR="006B0A91" w:rsidRPr="006B0A91" w:rsidRDefault="006B0A91" w:rsidP="006B0A91">
      <w:pPr>
        <w:rPr>
          <w:highlight w:val="yellow"/>
        </w:rPr>
      </w:pPr>
    </w:p>
    <w:p w:rsidR="006B0A91" w:rsidRPr="00020D49" w:rsidRDefault="006B0A91" w:rsidP="006B0A91">
      <w:r w:rsidRPr="00020D49">
        <w:rPr>
          <w:rFonts w:ascii="Tahoma"/>
        </w:rPr>
        <w:t xml:space="preserve">     2)   EXISTENCE DES SOLDES ET DROITS </w:t>
      </w:r>
    </w:p>
    <w:p w:rsidR="006B0A91" w:rsidRPr="00020D49" w:rsidRDefault="006B0A91" w:rsidP="006B0A91">
      <w:r w:rsidRPr="00020D49">
        <w:rPr>
          <w:rFonts w:ascii="Tahoma" w:hAnsi="Tahoma"/>
        </w:rPr>
        <w:t>- Contrôle de la réalité des valeurs immobilisées : titres de propriété, pièces justificatives</w:t>
      </w:r>
    </w:p>
    <w:p w:rsidR="006B0A91" w:rsidRPr="00020D49" w:rsidRDefault="006B0A91" w:rsidP="006B0A91">
      <w:r w:rsidRPr="00020D49">
        <w:rPr>
          <w:rFonts w:ascii="Tahoma" w:hAnsi="Tahoma"/>
        </w:rPr>
        <w:t>- Justification des acomptes versés sur commande d'immobilisations et immobilisations en cours</w:t>
      </w:r>
    </w:p>
    <w:p w:rsidR="006B0A91" w:rsidRPr="006B0A91" w:rsidRDefault="006B0A91" w:rsidP="006B0A91">
      <w:pPr>
        <w:rPr>
          <w:highlight w:val="yellow"/>
        </w:rPr>
      </w:pPr>
    </w:p>
    <w:p w:rsidR="006B0A91" w:rsidRPr="008A5B93" w:rsidRDefault="006B0A91" w:rsidP="006B0A91">
      <w:r w:rsidRPr="008A5B93">
        <w:rPr>
          <w:rFonts w:ascii="Tahoma"/>
        </w:rPr>
        <w:t xml:space="preserve">     5)   PRESENTATION ET INFORMATIONS DE L'ANNEXE</w:t>
      </w:r>
    </w:p>
    <w:p w:rsidR="006B0A91" w:rsidRPr="008A5B93" w:rsidRDefault="006B0A91" w:rsidP="006B0A91">
      <w:r w:rsidRPr="008A5B93">
        <w:rPr>
          <w:rFonts w:ascii="Tahoma"/>
        </w:rPr>
        <w:t>- Non compensation des montants</w:t>
      </w:r>
    </w:p>
    <w:p w:rsidR="006B0A91" w:rsidRPr="008A5B93" w:rsidRDefault="006B0A91" w:rsidP="006B0A91">
      <w:r w:rsidRPr="008A5B93">
        <w:rPr>
          <w:rFonts w:ascii="Tahoma" w:hAnsi="Tahoma"/>
        </w:rPr>
        <w:t>- Informations données en annexe : mode d'évaluation et d'amortissements, état de l'actif immobilisé et des amortissements, changement de méthode (composants), engagements concernant les immobilisations.</w:t>
      </w:r>
    </w:p>
    <w:p w:rsidR="006B0A91" w:rsidRPr="006B0A91" w:rsidRDefault="006B0A91" w:rsidP="006B0A91">
      <w:pPr>
        <w:rPr>
          <w:highlight w:val="yellow"/>
        </w:rPr>
      </w:pPr>
    </w:p>
    <w:p w:rsidR="006B0A91" w:rsidRPr="006B0A91" w:rsidRDefault="006B0A91" w:rsidP="006B0A91">
      <w:pPr>
        <w:rPr>
          <w:highlight w:val="yellow"/>
        </w:rPr>
      </w:pPr>
    </w:p>
    <w:p w:rsidR="006B0A91" w:rsidRPr="00A00607" w:rsidRDefault="006B0A91" w:rsidP="006B0A91">
      <w:r w:rsidRPr="00A00607">
        <w:rPr>
          <w:rFonts w:ascii="Tahoma"/>
          <w:b/>
        </w:rPr>
        <w:t>D.  TRESORERIE</w:t>
      </w:r>
    </w:p>
    <w:p w:rsidR="006B0A91" w:rsidRPr="006B0A91" w:rsidRDefault="006B0A91" w:rsidP="006B0A91">
      <w:pPr>
        <w:rPr>
          <w:highlight w:val="yellow"/>
        </w:rPr>
      </w:pPr>
    </w:p>
    <w:p w:rsidR="006B0A91" w:rsidRPr="006B0A91" w:rsidRDefault="006B0A91" w:rsidP="006B0A91">
      <w:pPr>
        <w:rPr>
          <w:highlight w:val="yellow"/>
        </w:rPr>
      </w:pPr>
    </w:p>
    <w:p w:rsidR="006B0A91" w:rsidRPr="00A00607" w:rsidRDefault="006B0A91" w:rsidP="006B0A91">
      <w:r w:rsidRPr="00A00607">
        <w:rPr>
          <w:rFonts w:ascii="Tahoma"/>
        </w:rPr>
        <w:t xml:space="preserve">     1)   PRINCIPES COMPTABLES ET EXAMEN ANALYTIQUE</w:t>
      </w:r>
    </w:p>
    <w:p w:rsidR="006B0A91" w:rsidRPr="00A00607" w:rsidRDefault="006B0A91" w:rsidP="006B0A91">
      <w:r w:rsidRPr="00A00607">
        <w:rPr>
          <w:rFonts w:ascii="Tahoma" w:hAnsi="Tahoma"/>
        </w:rPr>
        <w:t>- Étude de la variation des postes par rapport à l'exercice précédent</w:t>
      </w:r>
    </w:p>
    <w:p w:rsidR="006B0A91" w:rsidRPr="00A00607" w:rsidRDefault="006B0A91" w:rsidP="006B0A91">
      <w:r w:rsidRPr="00A00607">
        <w:rPr>
          <w:rFonts w:ascii="Tahoma" w:hAnsi="Tahoma"/>
        </w:rPr>
        <w:t>- Étude de l'évolution de la trésorerie</w:t>
      </w:r>
    </w:p>
    <w:p w:rsidR="006B0A91" w:rsidRPr="00A00607" w:rsidRDefault="006B0A91" w:rsidP="006B0A91">
      <w:r w:rsidRPr="00A00607">
        <w:rPr>
          <w:rFonts w:ascii="Tahoma" w:hAnsi="Tahoma"/>
        </w:rPr>
        <w:t>- Examen des conditions bancaires et des lignes de crédit consenties à l'entreprise</w:t>
      </w:r>
    </w:p>
    <w:p w:rsidR="006B0A91" w:rsidRPr="006B0A91" w:rsidRDefault="006B0A91" w:rsidP="006B0A91">
      <w:pPr>
        <w:rPr>
          <w:highlight w:val="yellow"/>
        </w:rPr>
      </w:pPr>
      <w:r w:rsidRPr="00A00607">
        <w:rPr>
          <w:rFonts w:ascii="Tahoma" w:hAnsi="Tahoma"/>
        </w:rPr>
        <w:t>- Évaluation des valeurs mobilières de placement</w:t>
      </w:r>
    </w:p>
    <w:p w:rsidR="006B0A91" w:rsidRPr="006B0A91" w:rsidRDefault="006B0A91" w:rsidP="006B0A91">
      <w:pPr>
        <w:rPr>
          <w:highlight w:val="yellow"/>
        </w:rPr>
      </w:pPr>
    </w:p>
    <w:p w:rsidR="006B0A91" w:rsidRPr="00D24719" w:rsidRDefault="006B0A91" w:rsidP="006B0A91"/>
    <w:p w:rsidR="006B0A91" w:rsidRPr="00D24719" w:rsidRDefault="006B0A91" w:rsidP="006B0A91">
      <w:r w:rsidRPr="00D24719">
        <w:rPr>
          <w:rFonts w:ascii="Tahoma"/>
          <w:b/>
        </w:rPr>
        <w:t>E.  IMMO FINANCIERES</w:t>
      </w:r>
    </w:p>
    <w:p w:rsidR="006B0A91" w:rsidRPr="00D24719" w:rsidRDefault="006B0A91" w:rsidP="006B0A91"/>
    <w:p w:rsidR="006B0A91" w:rsidRPr="00D24719" w:rsidRDefault="006B0A91" w:rsidP="006B0A91"/>
    <w:p w:rsidR="006B0A91" w:rsidRPr="00D24719" w:rsidRDefault="006B0A91" w:rsidP="006B0A91">
      <w:r w:rsidRPr="00D24719">
        <w:rPr>
          <w:rFonts w:ascii="Tahoma"/>
        </w:rPr>
        <w:t xml:space="preserve">     1)   PRINCIPES COMPTABLES ET EXAMEN ANALYTIQUE</w:t>
      </w:r>
    </w:p>
    <w:p w:rsidR="006B0A91" w:rsidRPr="00D24719" w:rsidRDefault="006B0A91" w:rsidP="006B0A91">
      <w:r w:rsidRPr="00D24719">
        <w:rPr>
          <w:rFonts w:ascii="Tahoma" w:hAnsi="Tahoma"/>
        </w:rPr>
        <w:t>- Étude de la variation des postes par rapport à l'exercice précédent</w:t>
      </w:r>
    </w:p>
    <w:p w:rsidR="006B0A91" w:rsidRPr="00D24719" w:rsidRDefault="006B0A91" w:rsidP="006B0A91">
      <w:r w:rsidRPr="00D24719">
        <w:rPr>
          <w:rFonts w:ascii="Tahoma"/>
        </w:rPr>
        <w:t>- Examen des principes comptables retenus</w:t>
      </w:r>
    </w:p>
    <w:p w:rsidR="006B0A91" w:rsidRPr="00EE6746" w:rsidRDefault="006B0A91" w:rsidP="006B0A91">
      <w:r w:rsidRPr="00EE6746">
        <w:rPr>
          <w:rFonts w:ascii="Tahoma" w:hAnsi="Tahoma"/>
        </w:rPr>
        <w:t>- Évaluation des titres de participation</w:t>
      </w:r>
    </w:p>
    <w:p w:rsidR="006B0A91" w:rsidRPr="006B0A91" w:rsidRDefault="006B0A91" w:rsidP="006B0A91">
      <w:pPr>
        <w:rPr>
          <w:highlight w:val="yellow"/>
        </w:rPr>
      </w:pPr>
    </w:p>
    <w:p w:rsidR="006B0A91" w:rsidRPr="006B0A91" w:rsidRDefault="006B0A91" w:rsidP="006B0A91">
      <w:pPr>
        <w:rPr>
          <w:highlight w:val="yellow"/>
        </w:rPr>
      </w:pPr>
    </w:p>
    <w:p w:rsidR="006B0A91" w:rsidRPr="004E18C6" w:rsidRDefault="006B0A91" w:rsidP="006B0A91">
      <w:r w:rsidRPr="004E18C6">
        <w:rPr>
          <w:rFonts w:ascii="Tahoma"/>
          <w:b/>
        </w:rPr>
        <w:t>F.  FOURNISSEURS</w:t>
      </w:r>
    </w:p>
    <w:p w:rsidR="006B0A91" w:rsidRPr="004E18C6" w:rsidRDefault="006B0A91" w:rsidP="006B0A91"/>
    <w:p w:rsidR="006B0A91" w:rsidRPr="004E18C6" w:rsidRDefault="006B0A91" w:rsidP="006B0A91"/>
    <w:p w:rsidR="006B0A91" w:rsidRPr="004E18C6" w:rsidRDefault="006B0A91" w:rsidP="006B0A91">
      <w:r w:rsidRPr="004E18C6">
        <w:rPr>
          <w:rFonts w:ascii="Tahoma"/>
        </w:rPr>
        <w:t xml:space="preserve">     1)   PRINCIPES COMPTABLES ET EXAMEN ANALYTIQUE</w:t>
      </w:r>
    </w:p>
    <w:p w:rsidR="006B0A91" w:rsidRPr="004E18C6" w:rsidRDefault="006B0A91" w:rsidP="006B0A91">
      <w:r w:rsidRPr="004E18C6">
        <w:rPr>
          <w:rFonts w:ascii="Tahoma" w:hAnsi="Tahoma"/>
        </w:rPr>
        <w:t>- Étude de la variation des postes par rapport à l'exercice précédent</w:t>
      </w:r>
    </w:p>
    <w:p w:rsidR="006B0A91" w:rsidRPr="004E18C6" w:rsidRDefault="006B0A91" w:rsidP="006B0A91">
      <w:r w:rsidRPr="004E18C6">
        <w:rPr>
          <w:rFonts w:ascii="Tahoma" w:hAnsi="Tahoma"/>
        </w:rPr>
        <w:t>- Étude de la variation des postes par rapport à l'exercice précédent</w:t>
      </w:r>
    </w:p>
    <w:p w:rsidR="006B0A91" w:rsidRPr="004E18C6" w:rsidRDefault="006B0A91" w:rsidP="006B0A91">
      <w:r w:rsidRPr="004E18C6">
        <w:rPr>
          <w:rFonts w:ascii="Tahoma" w:hAnsi="Tahoma"/>
        </w:rPr>
        <w:t>- Analyse de l'évolution de l'en-cours global fournisseurs (ratios...)</w:t>
      </w:r>
    </w:p>
    <w:p w:rsidR="006B0A91" w:rsidRPr="004E18C6" w:rsidRDefault="006B0A91" w:rsidP="006B0A91">
      <w:r w:rsidRPr="004E18C6">
        <w:rPr>
          <w:rFonts w:ascii="Tahoma" w:hAnsi="Tahoma"/>
        </w:rPr>
        <w:t>- Contrôle de la concordance entre la balance auxiliaire et la balance générale</w:t>
      </w:r>
    </w:p>
    <w:p w:rsidR="006B0A91" w:rsidRPr="00317CEF" w:rsidRDefault="006B0A91" w:rsidP="006B0A91">
      <w:r w:rsidRPr="00317CEF">
        <w:rPr>
          <w:rFonts w:ascii="Tahoma"/>
        </w:rPr>
        <w:t>- Examen analytique des autres achats et charges externes</w:t>
      </w:r>
    </w:p>
    <w:p w:rsidR="006B0A91" w:rsidRPr="006B0A91" w:rsidRDefault="006B0A91" w:rsidP="006B0A91">
      <w:pPr>
        <w:rPr>
          <w:highlight w:val="yellow"/>
        </w:rPr>
      </w:pPr>
      <w:r w:rsidRPr="006B0A91">
        <w:rPr>
          <w:rFonts w:ascii="Tahoma" w:hAnsi="Tahoma"/>
          <w:highlight w:val="yellow"/>
        </w:rPr>
        <w:t>- Examen des principes de comptabilisation retenus (dettes en devises, factures à</w:t>
      </w:r>
      <w:r w:rsidR="00317CEF">
        <w:rPr>
          <w:rFonts w:ascii="Tahoma" w:hAnsi="Tahoma"/>
          <w:highlight w:val="yellow"/>
        </w:rPr>
        <w:t xml:space="preserve"> recevoir</w:t>
      </w:r>
      <w:r w:rsidRPr="006B0A91">
        <w:rPr>
          <w:rFonts w:ascii="Tahoma" w:hAnsi="Tahoma"/>
          <w:highlight w:val="yellow"/>
        </w:rPr>
        <w:t>, avances et acomptes fournisseurs, distinction charges / immobilisations...)</w:t>
      </w:r>
    </w:p>
    <w:p w:rsidR="006B0A91" w:rsidRPr="006B0A91" w:rsidRDefault="006B0A91" w:rsidP="006B0A91">
      <w:pPr>
        <w:rPr>
          <w:highlight w:val="yellow"/>
        </w:rPr>
      </w:pPr>
    </w:p>
    <w:p w:rsidR="006B0A91" w:rsidRPr="006B0A91" w:rsidRDefault="006B0A91" w:rsidP="006B0A91">
      <w:pPr>
        <w:rPr>
          <w:highlight w:val="yellow"/>
        </w:rPr>
      </w:pPr>
      <w:r w:rsidRPr="006B0A91">
        <w:rPr>
          <w:rFonts w:ascii="Tahoma"/>
          <w:highlight w:val="yellow"/>
        </w:rPr>
        <w:t xml:space="preserve">     2)   VERIFICATIONS DES ASSERTIONS SUR LES FLUX D'OPERATIONS</w:t>
      </w:r>
    </w:p>
    <w:p w:rsidR="006B0A91" w:rsidRPr="006B0A91" w:rsidRDefault="006B0A91" w:rsidP="006B0A91">
      <w:pPr>
        <w:rPr>
          <w:highlight w:val="yellow"/>
        </w:rPr>
      </w:pPr>
      <w:r w:rsidRPr="006B0A91">
        <w:rPr>
          <w:rFonts w:ascii="Tahoma" w:hAnsi="Tahoma"/>
          <w:highlight w:val="yellow"/>
        </w:rPr>
        <w:t>- Mise en œuvre de tests</w:t>
      </w:r>
    </w:p>
    <w:p w:rsidR="006B0A91" w:rsidRPr="006B0A91" w:rsidRDefault="006B0A91" w:rsidP="006B0A91">
      <w:pPr>
        <w:rPr>
          <w:highlight w:val="yellow"/>
        </w:rPr>
      </w:pPr>
    </w:p>
    <w:p w:rsidR="006B0A91" w:rsidRPr="00AD63A3" w:rsidRDefault="006B0A91" w:rsidP="006B0A91">
      <w:r w:rsidRPr="00AD63A3">
        <w:rPr>
          <w:rFonts w:ascii="Tahoma"/>
        </w:rPr>
        <w:t xml:space="preserve">     3)   EXISTENCE DES SOLDES / DROITS ET OBLIGATIONS</w:t>
      </w:r>
    </w:p>
    <w:p w:rsidR="006B0A91" w:rsidRPr="00AD63A3" w:rsidRDefault="006B0A91" w:rsidP="006B0A91">
      <w:r w:rsidRPr="00AD63A3">
        <w:rPr>
          <w:rFonts w:ascii="Tahoma" w:hAnsi="Tahoma"/>
        </w:rPr>
        <w:t>- Contrôle des délais de paiement fournisseurs</w:t>
      </w:r>
    </w:p>
    <w:p w:rsidR="006B0A91" w:rsidRPr="00317CEF" w:rsidRDefault="006B0A91" w:rsidP="006B0A91">
      <w:r w:rsidRPr="00317CEF">
        <w:rPr>
          <w:rFonts w:ascii="Tahoma" w:hAnsi="Tahoma"/>
        </w:rPr>
        <w:t>- Examen détaillé des frais généraux</w:t>
      </w:r>
    </w:p>
    <w:p w:rsidR="006B0A91" w:rsidRPr="006B0A91" w:rsidRDefault="006B0A91" w:rsidP="006B0A91">
      <w:pPr>
        <w:rPr>
          <w:highlight w:val="yellow"/>
        </w:rPr>
      </w:pPr>
    </w:p>
    <w:p w:rsidR="006B0A91" w:rsidRPr="00AD63A3" w:rsidRDefault="006B0A91" w:rsidP="006B0A91">
      <w:r w:rsidRPr="00AD63A3">
        <w:rPr>
          <w:rFonts w:ascii="Tahoma"/>
        </w:rPr>
        <w:t xml:space="preserve">     4)   COUPURE DES EXERCICES ET EXHAUSTIVITE</w:t>
      </w:r>
    </w:p>
    <w:p w:rsidR="006B0A91" w:rsidRPr="00AD63A3" w:rsidRDefault="006B0A91" w:rsidP="006B0A91">
      <w:r w:rsidRPr="00AD63A3">
        <w:rPr>
          <w:rFonts w:ascii="Tahoma" w:hAnsi="Tahoma"/>
        </w:rPr>
        <w:t>- Contrôle des factures non parvenues</w:t>
      </w:r>
    </w:p>
    <w:p w:rsidR="006B0A91" w:rsidRPr="006B0A91" w:rsidRDefault="006B0A91" w:rsidP="006B0A91">
      <w:pPr>
        <w:rPr>
          <w:highlight w:val="yellow"/>
        </w:rPr>
      </w:pPr>
      <w:r w:rsidRPr="006B0A91">
        <w:rPr>
          <w:rFonts w:ascii="Tahoma" w:hAnsi="Tahoma"/>
          <w:highlight w:val="yellow"/>
        </w:rPr>
        <w:t>- Contrôle de la prise en compte des ristournes de fin d'année et avoirs à recevoir</w:t>
      </w:r>
    </w:p>
    <w:p w:rsidR="006B0A91" w:rsidRPr="00317CEF" w:rsidRDefault="006B0A91" w:rsidP="006B0A91">
      <w:r w:rsidRPr="00AD63A3">
        <w:rPr>
          <w:rFonts w:ascii="Tahoma" w:hAnsi="Tahoma"/>
        </w:rPr>
        <w:t>- Contrôle des charges payées d'avance</w:t>
      </w:r>
    </w:p>
    <w:p w:rsidR="006B0A91" w:rsidRPr="006B0A91" w:rsidRDefault="006B0A91" w:rsidP="006B0A91">
      <w:pPr>
        <w:rPr>
          <w:highlight w:val="yellow"/>
        </w:rPr>
      </w:pPr>
      <w:r w:rsidRPr="00010EE3">
        <w:rPr>
          <w:rFonts w:ascii="Tahoma" w:hAnsi="Tahoma"/>
        </w:rPr>
        <w:lastRenderedPageBreak/>
        <w:t>- Contrôle des charges à payer</w:t>
      </w:r>
    </w:p>
    <w:p w:rsidR="006B0A91" w:rsidRPr="00317CEF" w:rsidRDefault="006B0A91" w:rsidP="006B0A91">
      <w:r w:rsidRPr="00317CEF">
        <w:rPr>
          <w:rFonts w:ascii="Tahoma" w:hAnsi="Tahoma"/>
        </w:rPr>
        <w:t>- Contrôle des charges et achats récurrents : loyers mobiliers, assurances</w:t>
      </w:r>
    </w:p>
    <w:p w:rsidR="006B0A91" w:rsidRPr="006B0A91" w:rsidRDefault="006B0A91" w:rsidP="006B0A91">
      <w:pPr>
        <w:rPr>
          <w:highlight w:val="yellow"/>
        </w:rPr>
      </w:pPr>
    </w:p>
    <w:p w:rsidR="006B0A91" w:rsidRPr="00010EE3" w:rsidRDefault="006B0A91" w:rsidP="006B0A91">
      <w:pPr>
        <w:rPr>
          <w:highlight w:val="yellow"/>
        </w:rPr>
      </w:pPr>
      <w:r w:rsidRPr="00317CEF">
        <w:rPr>
          <w:rFonts w:ascii="Tahoma"/>
        </w:rPr>
        <w:t xml:space="preserve">     </w:t>
      </w:r>
      <w:r w:rsidRPr="00010EE3">
        <w:rPr>
          <w:rFonts w:ascii="Tahoma"/>
          <w:highlight w:val="yellow"/>
        </w:rPr>
        <w:t xml:space="preserve">8)   LOYER </w:t>
      </w:r>
    </w:p>
    <w:p w:rsidR="006B0A91" w:rsidRPr="00317CEF" w:rsidRDefault="006B0A91" w:rsidP="006B0A91">
      <w:r w:rsidRPr="00010EE3">
        <w:rPr>
          <w:rFonts w:ascii="Tahoma" w:hAnsi="Tahoma"/>
          <w:highlight w:val="yellow"/>
        </w:rPr>
        <w:t>- Contrôle des soldes des loyers immobiliers</w:t>
      </w:r>
    </w:p>
    <w:p w:rsidR="006B0A91" w:rsidRPr="00317CEF" w:rsidRDefault="006B0A91" w:rsidP="006B0A91"/>
    <w:p w:rsidR="006B0A91" w:rsidRPr="006B0A91" w:rsidRDefault="006B0A91" w:rsidP="006B0A91">
      <w:pPr>
        <w:rPr>
          <w:highlight w:val="yellow"/>
        </w:rPr>
      </w:pPr>
    </w:p>
    <w:p w:rsidR="006B0A91" w:rsidRPr="006B0A91" w:rsidRDefault="006B0A91" w:rsidP="006B0A91">
      <w:pPr>
        <w:rPr>
          <w:highlight w:val="yellow"/>
        </w:rPr>
      </w:pPr>
      <w:r w:rsidRPr="00010EE3">
        <w:rPr>
          <w:rFonts w:ascii="Tahoma"/>
          <w:b/>
        </w:rPr>
        <w:t>G.  PERSONNEL</w:t>
      </w:r>
    </w:p>
    <w:p w:rsidR="006B0A91" w:rsidRPr="006B0A91" w:rsidRDefault="006B0A91" w:rsidP="006B0A91">
      <w:pPr>
        <w:rPr>
          <w:highlight w:val="yellow"/>
        </w:rPr>
      </w:pPr>
    </w:p>
    <w:p w:rsidR="006B0A91" w:rsidRPr="006B0A91" w:rsidRDefault="006B0A91" w:rsidP="006B0A91">
      <w:pPr>
        <w:rPr>
          <w:highlight w:val="yellow"/>
        </w:rPr>
      </w:pPr>
    </w:p>
    <w:p w:rsidR="006B0A91" w:rsidRPr="00010EE3" w:rsidRDefault="006B0A91" w:rsidP="006B0A91">
      <w:r w:rsidRPr="00010EE3">
        <w:rPr>
          <w:rFonts w:ascii="Tahoma"/>
        </w:rPr>
        <w:t xml:space="preserve">     1)   PRINCIPES COMPTABLES ET EXAMEN ANALYTIQUE</w:t>
      </w:r>
    </w:p>
    <w:p w:rsidR="006B0A91" w:rsidRPr="00010EE3" w:rsidRDefault="006B0A91" w:rsidP="006B0A91">
      <w:r w:rsidRPr="00010EE3">
        <w:rPr>
          <w:rFonts w:ascii="Tahoma" w:hAnsi="Tahoma"/>
        </w:rPr>
        <w:t>- Étude de la variation des postes par rapport à l'exercice précédent</w:t>
      </w:r>
    </w:p>
    <w:p w:rsidR="006B0A91" w:rsidRPr="00010EE3" w:rsidRDefault="006B0A91" w:rsidP="006B0A91">
      <w:r w:rsidRPr="00010EE3">
        <w:rPr>
          <w:rFonts w:ascii="Tahoma" w:hAnsi="Tahoma"/>
        </w:rPr>
        <w:t>- Étude de la variation du taux de charges sociales par rapport aux salaires</w:t>
      </w:r>
    </w:p>
    <w:p w:rsidR="006B0A91" w:rsidRPr="006B0A91" w:rsidRDefault="006B0A91" w:rsidP="006B0A91">
      <w:pPr>
        <w:rPr>
          <w:highlight w:val="yellow"/>
        </w:rPr>
      </w:pPr>
      <w:r w:rsidRPr="006B0A91">
        <w:rPr>
          <w:rFonts w:ascii="Tahoma" w:hAnsi="Tahoma"/>
          <w:highlight w:val="yellow"/>
        </w:rPr>
        <w:t>- Examen du mode de calcul de la provision pour congés à payer</w:t>
      </w:r>
    </w:p>
    <w:p w:rsidR="006B0A91" w:rsidRPr="006B0A91" w:rsidRDefault="006B0A91" w:rsidP="006B0A91">
      <w:pPr>
        <w:rPr>
          <w:highlight w:val="yellow"/>
        </w:rPr>
      </w:pPr>
      <w:r w:rsidRPr="006B0A91">
        <w:rPr>
          <w:rFonts w:ascii="Tahoma" w:hAnsi="Tahoma"/>
          <w:highlight w:val="yellow"/>
        </w:rPr>
        <w:t>- Examen de la position prise en matière d'indemnité de départ à la retraite (comptabilisation ou engagement)</w:t>
      </w:r>
    </w:p>
    <w:p w:rsidR="006B0A91" w:rsidRPr="006B0A91" w:rsidRDefault="006B0A91" w:rsidP="006B0A91">
      <w:pPr>
        <w:rPr>
          <w:highlight w:val="yellow"/>
        </w:rPr>
      </w:pPr>
    </w:p>
    <w:p w:rsidR="006B0A91" w:rsidRPr="00E37F33" w:rsidRDefault="006B0A91" w:rsidP="006B0A91">
      <w:r w:rsidRPr="00E37F33">
        <w:rPr>
          <w:rFonts w:ascii="Tahoma"/>
        </w:rPr>
        <w:t xml:space="preserve">     2)   VERIFICATIONS DES ASSERTIONS SUR LES FLUX D'OPERATIONS</w:t>
      </w:r>
    </w:p>
    <w:p w:rsidR="006B0A91" w:rsidRPr="006B0A91" w:rsidRDefault="006B0A91" w:rsidP="006B0A91">
      <w:pPr>
        <w:rPr>
          <w:highlight w:val="yellow"/>
        </w:rPr>
      </w:pPr>
      <w:r w:rsidRPr="006B0A91">
        <w:rPr>
          <w:rFonts w:ascii="Tahoma" w:hAnsi="Tahoma"/>
          <w:highlight w:val="yellow"/>
        </w:rPr>
        <w:t>- Contrôle des autres charges sociales à payer</w:t>
      </w:r>
    </w:p>
    <w:p w:rsidR="006B0A91" w:rsidRPr="006B0A91" w:rsidRDefault="006B0A91" w:rsidP="006B0A91">
      <w:pPr>
        <w:rPr>
          <w:highlight w:val="yellow"/>
        </w:rPr>
      </w:pPr>
      <w:r w:rsidRPr="00E37F33">
        <w:rPr>
          <w:rFonts w:ascii="Tahoma" w:hAnsi="Tahoma"/>
        </w:rPr>
        <w:t>- Contrôle des rémunérations &amp; charges sociales</w:t>
      </w:r>
    </w:p>
    <w:p w:rsidR="006B0A91" w:rsidRPr="006B0A91" w:rsidRDefault="006B0A91" w:rsidP="006B0A91">
      <w:pPr>
        <w:rPr>
          <w:highlight w:val="yellow"/>
        </w:rPr>
      </w:pPr>
    </w:p>
    <w:p w:rsidR="006B0A91" w:rsidRPr="006B0A91" w:rsidRDefault="00DE3619" w:rsidP="006B0A91">
      <w:pPr>
        <w:rPr>
          <w:highlight w:val="yellow"/>
        </w:rPr>
      </w:pPr>
      <w:r>
        <w:rPr>
          <w:rFonts w:ascii="Tahoma"/>
          <w:highlight w:val="yellow"/>
        </w:rPr>
        <w:t xml:space="preserve">     3</w:t>
      </w:r>
      <w:r w:rsidR="006B0A91" w:rsidRPr="006B0A91">
        <w:rPr>
          <w:rFonts w:ascii="Tahoma"/>
          <w:highlight w:val="yellow"/>
        </w:rPr>
        <w:t xml:space="preserve">)   CONTROLE DE LA VALORISATION ET DE LA PRISE EN COMPTE DES RISQUES </w:t>
      </w:r>
    </w:p>
    <w:p w:rsidR="006B0A91" w:rsidRPr="006B0A91" w:rsidRDefault="006B0A91" w:rsidP="006B0A91">
      <w:pPr>
        <w:rPr>
          <w:highlight w:val="yellow"/>
        </w:rPr>
      </w:pPr>
      <w:r w:rsidRPr="006B0A91">
        <w:rPr>
          <w:rFonts w:ascii="Tahoma" w:hAnsi="Tahoma"/>
          <w:highlight w:val="yellow"/>
        </w:rPr>
        <w:t>- Contrôle du détail du calcul CP</w:t>
      </w:r>
    </w:p>
    <w:p w:rsidR="006B0A91" w:rsidRPr="006B0A91" w:rsidRDefault="006B0A91" w:rsidP="006B0A91">
      <w:pPr>
        <w:rPr>
          <w:highlight w:val="yellow"/>
        </w:rPr>
      </w:pPr>
    </w:p>
    <w:p w:rsidR="006B0A91" w:rsidRPr="006B0A91" w:rsidRDefault="006B0A91" w:rsidP="006B0A91">
      <w:pPr>
        <w:rPr>
          <w:highlight w:val="yellow"/>
        </w:rPr>
      </w:pPr>
    </w:p>
    <w:p w:rsidR="006B0A91" w:rsidRPr="006B0A91" w:rsidRDefault="006B0A91" w:rsidP="006B0A91">
      <w:pPr>
        <w:rPr>
          <w:highlight w:val="yellow"/>
        </w:rPr>
      </w:pPr>
    </w:p>
    <w:p w:rsidR="006B0A91" w:rsidRPr="00FE1756" w:rsidRDefault="006B0A91" w:rsidP="006B0A91">
      <w:r w:rsidRPr="00FE1756">
        <w:rPr>
          <w:rFonts w:ascii="Tahoma"/>
          <w:b/>
        </w:rPr>
        <w:t>H.  EMPRUNTS</w:t>
      </w:r>
    </w:p>
    <w:p w:rsidR="006B0A91" w:rsidRPr="00FE1756" w:rsidRDefault="006B0A91" w:rsidP="006B0A91"/>
    <w:p w:rsidR="006B0A91" w:rsidRPr="00FE1756" w:rsidRDefault="006B0A91" w:rsidP="006B0A91"/>
    <w:p w:rsidR="006B0A91" w:rsidRPr="00FE1756" w:rsidRDefault="006B0A91" w:rsidP="006B0A91">
      <w:r w:rsidRPr="00FE1756">
        <w:rPr>
          <w:rFonts w:ascii="Tahoma"/>
        </w:rPr>
        <w:t xml:space="preserve">     1)   PRINCIPES COMPTABLES ET EXAMEN ANALYTIQUE</w:t>
      </w:r>
    </w:p>
    <w:p w:rsidR="006B0A91" w:rsidRPr="00FE1756" w:rsidRDefault="006B0A91" w:rsidP="006B0A91">
      <w:r w:rsidRPr="00FE1756">
        <w:rPr>
          <w:rFonts w:ascii="Tahoma" w:hAnsi="Tahoma"/>
        </w:rPr>
        <w:t>- Étude de la variation des charges par rapport à l'exercice précédent</w:t>
      </w:r>
    </w:p>
    <w:p w:rsidR="006B0A91" w:rsidRPr="00FE1756" w:rsidRDefault="006B0A91" w:rsidP="006B0A91">
      <w:r w:rsidRPr="00FE1756">
        <w:rPr>
          <w:rFonts w:ascii="Tahoma" w:hAnsi="Tahoma"/>
        </w:rPr>
        <w:t>- Étude de la variation des dettes par rapport à l'exercice précédent</w:t>
      </w:r>
    </w:p>
    <w:p w:rsidR="006B0A91" w:rsidRPr="00FE1756" w:rsidRDefault="006B0A91" w:rsidP="006B0A91">
      <w:r w:rsidRPr="00FE1756">
        <w:rPr>
          <w:rFonts w:ascii="Tahoma" w:hAnsi="Tahoma"/>
        </w:rPr>
        <w:t>- Examen des principes de comptabilisation et de présentation retenus : emprunts en devises, obligataires, participatifs...</w:t>
      </w:r>
    </w:p>
    <w:p w:rsidR="006B0A91" w:rsidRPr="006B0A91" w:rsidRDefault="006B0A91" w:rsidP="006B0A91">
      <w:pPr>
        <w:rPr>
          <w:highlight w:val="yellow"/>
        </w:rPr>
      </w:pPr>
    </w:p>
    <w:p w:rsidR="006B0A91" w:rsidRPr="006B0A91" w:rsidRDefault="006B0A91" w:rsidP="006B0A91">
      <w:pPr>
        <w:rPr>
          <w:highlight w:val="yellow"/>
        </w:rPr>
      </w:pPr>
    </w:p>
    <w:p w:rsidR="006B0A91" w:rsidRPr="00FE1756" w:rsidRDefault="006B0A91" w:rsidP="006B0A91">
      <w:r w:rsidRPr="00FE1756">
        <w:rPr>
          <w:rFonts w:ascii="Tahoma"/>
          <w:b/>
        </w:rPr>
        <w:t>I.  CAPITAUX PROPRES</w:t>
      </w:r>
    </w:p>
    <w:p w:rsidR="006B0A91" w:rsidRPr="00FE1756" w:rsidRDefault="006B0A91" w:rsidP="006B0A91"/>
    <w:p w:rsidR="006B0A91" w:rsidRPr="00FE1756" w:rsidRDefault="006B0A91" w:rsidP="006B0A91"/>
    <w:p w:rsidR="006B0A91" w:rsidRPr="00FE1756" w:rsidRDefault="006B0A91" w:rsidP="006B0A91">
      <w:r w:rsidRPr="00FE1756">
        <w:rPr>
          <w:rFonts w:ascii="Tahoma"/>
        </w:rPr>
        <w:t xml:space="preserve">     1)   PRINCIPES COMPTABLES ET EXAMEN ANALYTIQUE</w:t>
      </w:r>
    </w:p>
    <w:p w:rsidR="006B0A91" w:rsidRPr="00FE1756" w:rsidRDefault="006B0A91" w:rsidP="006B0A91">
      <w:r w:rsidRPr="00FE1756">
        <w:rPr>
          <w:rFonts w:ascii="Tahoma" w:hAnsi="Tahoma"/>
        </w:rPr>
        <w:t>- Analyse des variations des postes entre l'ouverture et la clôture</w:t>
      </w:r>
    </w:p>
    <w:p w:rsidR="006B0A91" w:rsidRPr="00FE1756" w:rsidRDefault="006B0A91" w:rsidP="006B0A91">
      <w:r w:rsidRPr="00FE1756">
        <w:rPr>
          <w:rFonts w:ascii="Tahoma" w:hAnsi="Tahoma"/>
        </w:rPr>
        <w:t>- Contrôle du détail des comptes de capitaux propres</w:t>
      </w:r>
    </w:p>
    <w:p w:rsidR="006B0A91" w:rsidRPr="006B0A91" w:rsidRDefault="006B0A91" w:rsidP="006B0A91">
      <w:pPr>
        <w:rPr>
          <w:highlight w:val="yellow"/>
        </w:rPr>
      </w:pPr>
    </w:p>
    <w:p w:rsidR="006B0A91" w:rsidRPr="006B0A91" w:rsidRDefault="006B0A91" w:rsidP="006B0A91">
      <w:pPr>
        <w:rPr>
          <w:highlight w:val="yellow"/>
        </w:rPr>
      </w:pPr>
    </w:p>
    <w:p w:rsidR="006B0A91" w:rsidRPr="00E8142E" w:rsidRDefault="006B0A91" w:rsidP="006B0A91">
      <w:r w:rsidRPr="00E8142E">
        <w:rPr>
          <w:rFonts w:ascii="Tahoma"/>
          <w:b/>
        </w:rPr>
        <w:t>K.  FISCALITE</w:t>
      </w:r>
    </w:p>
    <w:p w:rsidR="006B0A91" w:rsidRPr="00E8142E" w:rsidRDefault="006B0A91" w:rsidP="006B0A91"/>
    <w:p w:rsidR="006B0A91" w:rsidRPr="00E8142E" w:rsidRDefault="006B0A91" w:rsidP="006B0A91"/>
    <w:p w:rsidR="006B0A91" w:rsidRPr="00E8142E" w:rsidRDefault="006B0A91" w:rsidP="006B0A91">
      <w:r w:rsidRPr="00E8142E">
        <w:rPr>
          <w:rFonts w:ascii="Tahoma"/>
        </w:rPr>
        <w:t xml:space="preserve">     1)   PRINCIPES COMPTABLES ET EXAMEN ANALYTIQUE</w:t>
      </w:r>
    </w:p>
    <w:p w:rsidR="006B0A91" w:rsidRPr="00E8142E" w:rsidRDefault="006B0A91" w:rsidP="006B0A91">
      <w:r w:rsidRPr="00E8142E">
        <w:rPr>
          <w:rFonts w:ascii="Tahoma" w:hAnsi="Tahoma"/>
        </w:rPr>
        <w:t>- Étude de la variation des postes du bilan</w:t>
      </w:r>
    </w:p>
    <w:p w:rsidR="006B0A91" w:rsidRPr="00E8142E" w:rsidRDefault="006B0A91" w:rsidP="006B0A91">
      <w:r w:rsidRPr="00E8142E">
        <w:rPr>
          <w:rFonts w:ascii="Tahoma" w:hAnsi="Tahoma"/>
        </w:rPr>
        <w:t>- Étude de la variation des postes de charges</w:t>
      </w:r>
    </w:p>
    <w:p w:rsidR="006B0A91" w:rsidRPr="006B0A91" w:rsidRDefault="006B0A91" w:rsidP="006B0A91">
      <w:pPr>
        <w:rPr>
          <w:highlight w:val="yellow"/>
        </w:rPr>
      </w:pPr>
    </w:p>
    <w:p w:rsidR="006B0A91" w:rsidRPr="006B0A91" w:rsidRDefault="006B0A91" w:rsidP="006B0A91">
      <w:pPr>
        <w:rPr>
          <w:highlight w:val="yellow"/>
        </w:rPr>
      </w:pPr>
    </w:p>
    <w:p w:rsidR="006B0A91" w:rsidRPr="00640384" w:rsidRDefault="006B0A91" w:rsidP="006B0A91">
      <w:r w:rsidRPr="00640384">
        <w:rPr>
          <w:rFonts w:ascii="Tahoma"/>
        </w:rPr>
        <w:t xml:space="preserve">     2)   CONTROLE DE LA VALORISATION ET DE LA PRISE EN COMPTE DES RISQUES </w:t>
      </w:r>
    </w:p>
    <w:p w:rsidR="006B0A91" w:rsidRPr="00640384" w:rsidRDefault="006B0A91" w:rsidP="006B0A91">
      <w:r w:rsidRPr="00640384">
        <w:rPr>
          <w:rFonts w:ascii="Tahoma" w:hAnsi="Tahoma"/>
        </w:rPr>
        <w:t xml:space="preserve">- Contrôle de la détermination du résultat fiscal </w:t>
      </w:r>
      <w:r w:rsidRPr="00640384">
        <w:rPr>
          <w:rFonts w:ascii="Tahoma" w:hAnsi="Tahoma"/>
          <w:highlight w:val="yellow"/>
        </w:rPr>
        <w:t>[Réalisés par l'expert-comptable]</w:t>
      </w:r>
    </w:p>
    <w:p w:rsidR="006B0A91" w:rsidRPr="00640384" w:rsidRDefault="006B0A91" w:rsidP="006B0A91">
      <w:r w:rsidRPr="00640384">
        <w:rPr>
          <w:rFonts w:ascii="Tahoma" w:hAnsi="Tahoma"/>
        </w:rPr>
        <w:t>- Justification du poste "impôt sur les sociétés</w:t>
      </w:r>
      <w:r w:rsidRPr="00640384">
        <w:rPr>
          <w:rFonts w:ascii="Tahoma" w:hAnsi="Tahoma"/>
          <w:highlight w:val="yellow"/>
        </w:rPr>
        <w:t>" [Réalisés par l'expert-comptable]</w:t>
      </w:r>
    </w:p>
    <w:p w:rsidR="006B0A91" w:rsidRPr="00640384" w:rsidRDefault="006B0A91" w:rsidP="006B0A91">
      <w:r w:rsidRPr="00640384">
        <w:rPr>
          <w:rFonts w:ascii="Tahoma" w:hAnsi="Tahoma"/>
        </w:rPr>
        <w:t xml:space="preserve">- Contrôle des réintégrations &amp; déductions fiscales </w:t>
      </w:r>
      <w:r w:rsidRPr="00640384">
        <w:rPr>
          <w:rFonts w:ascii="Tahoma" w:hAnsi="Tahoma"/>
          <w:highlight w:val="yellow"/>
        </w:rPr>
        <w:t>[Réalisés par l'expert-comptable]</w:t>
      </w:r>
    </w:p>
    <w:p w:rsidR="006B0A91" w:rsidRPr="006B0A91" w:rsidRDefault="006B0A91" w:rsidP="006B0A91">
      <w:pPr>
        <w:rPr>
          <w:highlight w:val="yellow"/>
        </w:rPr>
      </w:pPr>
    </w:p>
    <w:p w:rsidR="006B0A91" w:rsidRPr="00640384" w:rsidRDefault="006B0A91" w:rsidP="006B0A91">
      <w:r w:rsidRPr="00640384">
        <w:rPr>
          <w:rFonts w:ascii="Tahoma"/>
        </w:rPr>
        <w:t xml:space="preserve">     3)   EXISTENCE DES SOLDES / DROITS ET OBLIGATIONS</w:t>
      </w:r>
    </w:p>
    <w:p w:rsidR="006B0A91" w:rsidRPr="00640384" w:rsidRDefault="006B0A91" w:rsidP="006B0A91">
      <w:pPr>
        <w:rPr>
          <w:highlight w:val="yellow"/>
        </w:rPr>
      </w:pPr>
      <w:r w:rsidRPr="00640384">
        <w:rPr>
          <w:rFonts w:ascii="Tahoma" w:hAnsi="Tahoma"/>
          <w:highlight w:val="yellow"/>
        </w:rPr>
        <w:t xml:space="preserve">- T.V.A. </w:t>
      </w:r>
      <w:r w:rsidR="00640384">
        <w:rPr>
          <w:rFonts w:ascii="Tahoma" w:hAnsi="Tahoma"/>
          <w:highlight w:val="yellow"/>
        </w:rPr>
        <w:t xml:space="preserve">collectée : TVA sur les débits </w:t>
      </w:r>
    </w:p>
    <w:p w:rsidR="006B0A91" w:rsidRPr="00640384" w:rsidRDefault="006B0A91" w:rsidP="006B0A91">
      <w:pPr>
        <w:rPr>
          <w:highlight w:val="yellow"/>
        </w:rPr>
      </w:pPr>
      <w:r w:rsidRPr="00640384">
        <w:rPr>
          <w:rFonts w:ascii="Tahoma" w:hAnsi="Tahoma"/>
          <w:highlight w:val="yellow"/>
        </w:rPr>
        <w:t>- Autres Impôts : justification des montants portés</w:t>
      </w:r>
      <w:r w:rsidR="00640384">
        <w:rPr>
          <w:rFonts w:ascii="Tahoma" w:hAnsi="Tahoma"/>
          <w:highlight w:val="yellow"/>
        </w:rPr>
        <w:t xml:space="preserve"> en charges et en dettes </w:t>
      </w:r>
    </w:p>
    <w:p w:rsidR="006B0A91" w:rsidRPr="00640384" w:rsidRDefault="006B0A91" w:rsidP="006B0A91">
      <w:r w:rsidRPr="00640384">
        <w:rPr>
          <w:rFonts w:ascii="Tahoma" w:hAnsi="Tahoma"/>
          <w:highlight w:val="yellow"/>
        </w:rPr>
        <w:t>- Contrôle de positio</w:t>
      </w:r>
      <w:r w:rsidR="00640384">
        <w:rPr>
          <w:rFonts w:ascii="Tahoma" w:hAnsi="Tahoma"/>
          <w:highlight w:val="yellow"/>
        </w:rPr>
        <w:t xml:space="preserve">n des soldes actifs et passifs </w:t>
      </w:r>
    </w:p>
    <w:p w:rsidR="006B0A91" w:rsidRDefault="006B0A91" w:rsidP="006B0A91">
      <w:pPr>
        <w:rPr>
          <w:highlight w:val="yellow"/>
        </w:rPr>
      </w:pPr>
    </w:p>
    <w:p w:rsidR="00640384" w:rsidRDefault="00640384" w:rsidP="006B0A91">
      <w:pPr>
        <w:rPr>
          <w:highlight w:val="yellow"/>
        </w:rPr>
      </w:pPr>
    </w:p>
    <w:p w:rsidR="00640384" w:rsidRPr="006B0A91" w:rsidRDefault="00640384" w:rsidP="006B0A91">
      <w:pPr>
        <w:rPr>
          <w:highlight w:val="yellow"/>
        </w:rPr>
      </w:pPr>
    </w:p>
    <w:p w:rsidR="006B0A91" w:rsidRPr="00E8142E" w:rsidRDefault="006B0A91" w:rsidP="006B0A91">
      <w:r w:rsidRPr="00E8142E">
        <w:rPr>
          <w:rFonts w:ascii="Tahoma"/>
        </w:rPr>
        <w:lastRenderedPageBreak/>
        <w:t xml:space="preserve">     4)   COUPURE DES EXERCICES ET EXHAUSTIVITE</w:t>
      </w:r>
    </w:p>
    <w:p w:rsidR="00640384" w:rsidRPr="00640384" w:rsidRDefault="00640384" w:rsidP="006B0A91">
      <w:pPr>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40384">
        <w:rPr>
          <w:rFonts w:ascii="Tahoma" w:hAnsi="Tahoma"/>
          <w:highlight w:val="yellow"/>
        </w:rPr>
        <w:t>- Contrôle de l’exhaustivité des provisions pour impôts et taxes</w:t>
      </w:r>
    </w:p>
    <w:p w:rsidR="006B0A91" w:rsidRPr="006B0A91" w:rsidRDefault="006B0A91" w:rsidP="006B0A91">
      <w:pPr>
        <w:rPr>
          <w:highlight w:val="yellow"/>
        </w:rPr>
      </w:pPr>
    </w:p>
    <w:p w:rsidR="006B0A91" w:rsidRPr="00D82CBD" w:rsidRDefault="00E8142E" w:rsidP="006B0A91">
      <w:r w:rsidRPr="00D82CBD">
        <w:rPr>
          <w:rFonts w:ascii="Tahoma"/>
        </w:rPr>
        <w:t xml:space="preserve">     5</w:t>
      </w:r>
      <w:r w:rsidR="006B0A91" w:rsidRPr="00D82CBD">
        <w:rPr>
          <w:rFonts w:ascii="Tahoma"/>
        </w:rPr>
        <w:t>)   PRESENTATION ET INFORMATIONS DE L'ANNEXE</w:t>
      </w:r>
    </w:p>
    <w:p w:rsidR="006B0A91" w:rsidRPr="00D82CBD" w:rsidRDefault="006B0A91" w:rsidP="006B0A91">
      <w:r w:rsidRPr="00D82CBD">
        <w:rPr>
          <w:rFonts w:ascii="Tahoma" w:hAnsi="Tahoma"/>
        </w:rPr>
        <w:t>- Informations données en annexe : notamment ventilation de l'impôt sur les sociétés, incidence des évaluations fiscales dérogatoires, allègements et accroissements de la dette future d'impôt, contrôle fiscal.</w:t>
      </w:r>
    </w:p>
    <w:p w:rsidR="006B0A91" w:rsidRPr="006B0A91" w:rsidRDefault="006B0A91" w:rsidP="006B0A91">
      <w:pPr>
        <w:rPr>
          <w:highlight w:val="yellow"/>
        </w:rPr>
      </w:pPr>
    </w:p>
    <w:p w:rsidR="006B0A91" w:rsidRPr="006B0A91" w:rsidRDefault="006B0A91" w:rsidP="006B0A91">
      <w:pPr>
        <w:rPr>
          <w:highlight w:val="yellow"/>
        </w:rPr>
      </w:pPr>
    </w:p>
    <w:p w:rsidR="006B0A91" w:rsidRPr="00514959" w:rsidRDefault="006B0A91" w:rsidP="006B0A91">
      <w:r w:rsidRPr="00514959">
        <w:rPr>
          <w:rFonts w:ascii="Tahoma"/>
          <w:b/>
        </w:rPr>
        <w:t>L.  AUTRES ACTIFS &amp; PASSIFS</w:t>
      </w:r>
    </w:p>
    <w:p w:rsidR="006B0A91" w:rsidRPr="00514959" w:rsidRDefault="006B0A91" w:rsidP="006B0A91"/>
    <w:p w:rsidR="006B0A91" w:rsidRPr="00514959" w:rsidRDefault="006B0A91" w:rsidP="006B0A91"/>
    <w:p w:rsidR="006B0A91" w:rsidRPr="00514959" w:rsidRDefault="006B0A91" w:rsidP="006B0A91">
      <w:r w:rsidRPr="00514959">
        <w:rPr>
          <w:rFonts w:ascii="Tahoma"/>
        </w:rPr>
        <w:t xml:space="preserve">     1)   PRINCIPES COMPTABLES ET EXAMEN ANALYTIQUE</w:t>
      </w:r>
    </w:p>
    <w:p w:rsidR="006B0A91" w:rsidRPr="00514959" w:rsidRDefault="006B0A91" w:rsidP="006B0A91">
      <w:r w:rsidRPr="00514959">
        <w:rPr>
          <w:rFonts w:ascii="Tahoma" w:hAnsi="Tahoma"/>
        </w:rPr>
        <w:t>- Étude de la variation des débiteurs / créditeurs divers</w:t>
      </w:r>
    </w:p>
    <w:p w:rsidR="006B0A91" w:rsidRPr="006B0A91" w:rsidRDefault="006B0A91" w:rsidP="006B0A91">
      <w:pPr>
        <w:rPr>
          <w:highlight w:val="yellow"/>
        </w:rPr>
      </w:pPr>
    </w:p>
    <w:p w:rsidR="006B0A91" w:rsidRPr="006B0A91" w:rsidRDefault="006B0A91" w:rsidP="006B0A91">
      <w:pPr>
        <w:rPr>
          <w:highlight w:val="yellow"/>
        </w:rPr>
      </w:pPr>
    </w:p>
    <w:p w:rsidR="006B0A91" w:rsidRPr="006B0A91" w:rsidRDefault="006B0A91" w:rsidP="006B0A91">
      <w:pPr>
        <w:rPr>
          <w:highlight w:val="yellow"/>
        </w:rPr>
      </w:pPr>
    </w:p>
    <w:p w:rsidR="006B0A91" w:rsidRPr="002C1564" w:rsidRDefault="006B0A91" w:rsidP="006B0A91">
      <w:r w:rsidRPr="002C1564">
        <w:rPr>
          <w:rFonts w:ascii="Tahoma"/>
          <w:b/>
        </w:rPr>
        <w:t>M.  PROVISIONS</w:t>
      </w:r>
    </w:p>
    <w:p w:rsidR="006B0A91" w:rsidRPr="002C1564" w:rsidRDefault="006B0A91" w:rsidP="006B0A91"/>
    <w:p w:rsidR="006B0A91" w:rsidRPr="002C1564" w:rsidRDefault="006B0A91" w:rsidP="006B0A91"/>
    <w:p w:rsidR="006B0A91" w:rsidRPr="002C1564" w:rsidRDefault="006B0A91" w:rsidP="006B0A91">
      <w:r w:rsidRPr="002C1564">
        <w:rPr>
          <w:rFonts w:ascii="Tahoma"/>
        </w:rPr>
        <w:t xml:space="preserve">     1)   PRINCIPES COMPTABLES ET EXAMEN ANALYTIQUE</w:t>
      </w:r>
    </w:p>
    <w:p w:rsidR="006B0A91" w:rsidRPr="002C1564" w:rsidRDefault="006B0A91" w:rsidP="006B0A91">
      <w:r w:rsidRPr="002C1564">
        <w:rPr>
          <w:rFonts w:ascii="Tahoma" w:hAnsi="Tahoma"/>
        </w:rPr>
        <w:t>- Étude de la variation des provisions par rapport à l'exercice précédent</w:t>
      </w:r>
    </w:p>
    <w:p w:rsidR="006B0A91" w:rsidRPr="002C1564" w:rsidRDefault="006B0A91" w:rsidP="006B0A91">
      <w:r w:rsidRPr="002C1564">
        <w:rPr>
          <w:rFonts w:ascii="Tahoma"/>
        </w:rPr>
        <w:t>- Examen des principes comptables retenus, notamment provisions pour risques &amp; charges</w:t>
      </w:r>
    </w:p>
    <w:p w:rsidR="006B0A91" w:rsidRPr="002C1564" w:rsidRDefault="006B0A91" w:rsidP="006B0A91">
      <w:r w:rsidRPr="002C1564">
        <w:rPr>
          <w:rFonts w:ascii="Tahoma"/>
        </w:rPr>
        <w:t>- Audit des estimations comptables</w:t>
      </w:r>
    </w:p>
    <w:p w:rsidR="006B0A91" w:rsidRPr="006B0A91" w:rsidRDefault="006B0A91" w:rsidP="006B0A91">
      <w:pPr>
        <w:rPr>
          <w:highlight w:val="yellow"/>
        </w:rPr>
      </w:pPr>
    </w:p>
    <w:p w:rsidR="006B0A91" w:rsidRPr="006B0A91" w:rsidRDefault="006B0A91" w:rsidP="006B0A91">
      <w:pPr>
        <w:rPr>
          <w:highlight w:val="yellow"/>
        </w:rPr>
      </w:pPr>
    </w:p>
    <w:p w:rsidR="006B0A91" w:rsidRPr="00AA6BF0" w:rsidRDefault="006B0A91" w:rsidP="006B0A91">
      <w:r w:rsidRPr="00AA6BF0">
        <w:rPr>
          <w:rFonts w:ascii="Tahoma"/>
          <w:b/>
        </w:rPr>
        <w:t>N.  AUTRES PRODUITS &amp; CHARGES</w:t>
      </w:r>
    </w:p>
    <w:p w:rsidR="006B0A91" w:rsidRPr="00AA6BF0" w:rsidRDefault="006B0A91" w:rsidP="006B0A91"/>
    <w:p w:rsidR="006B0A91" w:rsidRPr="00AA6BF0" w:rsidRDefault="006B0A91" w:rsidP="006B0A91"/>
    <w:p w:rsidR="006B0A91" w:rsidRPr="00AA6BF0" w:rsidRDefault="006B0A91" w:rsidP="006B0A91">
      <w:r w:rsidRPr="00AA6BF0">
        <w:rPr>
          <w:rFonts w:ascii="Tahoma"/>
        </w:rPr>
        <w:t xml:space="preserve">     1)   PRINCIPES COMPTABLES ET EXAMEN ANALYTIQUE</w:t>
      </w:r>
    </w:p>
    <w:p w:rsidR="006B0A91" w:rsidRPr="00AA6BF0" w:rsidRDefault="006B0A91" w:rsidP="006B0A91">
      <w:r w:rsidRPr="00AA6BF0">
        <w:rPr>
          <w:rFonts w:ascii="Tahoma" w:hAnsi="Tahoma"/>
        </w:rPr>
        <w:t>- Étude de la variation des postes par rapport à l'exercice précédent des charges et produits divers</w:t>
      </w:r>
    </w:p>
    <w:p w:rsidR="006B0A91" w:rsidRPr="00AA6BF0" w:rsidRDefault="006B0A91" w:rsidP="006B0A91">
      <w:r w:rsidRPr="00AA6BF0">
        <w:rPr>
          <w:rFonts w:ascii="Tahoma" w:hAnsi="Tahoma"/>
        </w:rPr>
        <w:t>- Cohérence des montants par rapport aux informations recueillies par ailleurs</w:t>
      </w:r>
    </w:p>
    <w:p w:rsidR="006B0A91" w:rsidRPr="00AA6BF0" w:rsidRDefault="006B0A91" w:rsidP="006B0A91">
      <w:r w:rsidRPr="00AA6BF0">
        <w:rPr>
          <w:rFonts w:ascii="Tahoma" w:hAnsi="Tahoma"/>
        </w:rPr>
        <w:t>- Examen des principes comptables retenus notamment critères de distinction entre résultat courant et résultat exceptionnel</w:t>
      </w:r>
    </w:p>
    <w:p w:rsidR="006B0A91" w:rsidRPr="006B0A91" w:rsidRDefault="006B0A91" w:rsidP="006B0A91">
      <w:pPr>
        <w:rPr>
          <w:highlight w:val="yellow"/>
        </w:rPr>
      </w:pPr>
    </w:p>
    <w:p w:rsidR="006B0A91" w:rsidRPr="006B0A91" w:rsidRDefault="006B0A91" w:rsidP="006B0A91">
      <w:pPr>
        <w:rPr>
          <w:highlight w:val="yellow"/>
        </w:rPr>
      </w:pPr>
    </w:p>
    <w:p w:rsidR="006B0A91" w:rsidRPr="00AA6BF0" w:rsidRDefault="006B0A91" w:rsidP="006B0A91">
      <w:r w:rsidRPr="00AA6BF0">
        <w:rPr>
          <w:rFonts w:ascii="Tahoma"/>
          <w:b/>
        </w:rPr>
        <w:t>P.  ASSOCIES &amp; CPTES COURANTS</w:t>
      </w:r>
    </w:p>
    <w:p w:rsidR="006B0A91" w:rsidRPr="00AA6BF0" w:rsidRDefault="006B0A91" w:rsidP="006B0A91"/>
    <w:p w:rsidR="006B0A91" w:rsidRPr="00AA6BF0" w:rsidRDefault="006B0A91" w:rsidP="006B0A91"/>
    <w:p w:rsidR="006B0A91" w:rsidRPr="00AA6BF0" w:rsidRDefault="006B0A91" w:rsidP="006B0A91">
      <w:r w:rsidRPr="00AA6BF0">
        <w:rPr>
          <w:rFonts w:ascii="Tahoma"/>
        </w:rPr>
        <w:t xml:space="preserve">     1)   PRINCIPES COMPTABLES ET EXAMEN ANALYTIQUE</w:t>
      </w:r>
    </w:p>
    <w:p w:rsidR="006B0A91" w:rsidRPr="00280C6A" w:rsidRDefault="006B0A91" w:rsidP="006B0A91">
      <w:r w:rsidRPr="00280C6A">
        <w:rPr>
          <w:rFonts w:ascii="Tahoma" w:hAnsi="Tahoma"/>
        </w:rPr>
        <w:t>- Étude de la variation des postes par rapport à l'exercice précédent</w:t>
      </w:r>
    </w:p>
    <w:p w:rsidR="006B0A91" w:rsidRPr="00280C6A" w:rsidRDefault="006B0A91" w:rsidP="006B0A91"/>
    <w:p w:rsidR="006E43F9" w:rsidRPr="00280C6A" w:rsidRDefault="006E43F9"/>
    <w:p w:rsidR="004114FF" w:rsidRPr="00280C6A" w:rsidRDefault="004114FF" w:rsidP="00D56E2A">
      <w:pPr>
        <w:jc w:val="both"/>
        <w:rPr>
          <w:rFonts w:ascii="Tahoma" w:hAnsi="Tahoma" w:cs="Tahoma"/>
        </w:rPr>
      </w:pPr>
    </w:p>
    <w:p w:rsidR="009759A4" w:rsidRPr="00280C6A" w:rsidRDefault="009759A4" w:rsidP="00D56E2A">
      <w:pPr>
        <w:jc w:val="both"/>
        <w:rPr>
          <w:rFonts w:ascii="Tahoma" w:hAnsi="Tahoma" w:cs="Tahoma"/>
        </w:rPr>
      </w:pPr>
    </w:p>
    <w:p w:rsidR="004114FF" w:rsidRPr="00280C6A" w:rsidRDefault="004114FF">
      <w:pPr>
        <w:pStyle w:val="Titre2"/>
        <w:numPr>
          <w:ilvl w:val="1"/>
          <w:numId w:val="18"/>
        </w:numPr>
        <w:tabs>
          <w:tab w:val="left" w:pos="0"/>
        </w:tabs>
        <w:ind w:left="851" w:hanging="567"/>
        <w:rPr>
          <w:rFonts w:ascii="Tahoma" w:hAnsi="Tahoma" w:cs="Tahoma"/>
          <w:b/>
          <w:szCs w:val="22"/>
        </w:rPr>
      </w:pPr>
      <w:bookmarkStart w:id="70" w:name="_Toc50119189"/>
      <w:r w:rsidRPr="00280C6A">
        <w:rPr>
          <w:rFonts w:ascii="Tahoma" w:hAnsi="Tahoma" w:cs="Tahoma"/>
          <w:b/>
          <w:szCs w:val="22"/>
        </w:rPr>
        <w:t>Seuils de Signification Global</w:t>
      </w:r>
      <w:bookmarkEnd w:id="70"/>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Compte tenu des différents éléments présentés ci-dessous, le seuil de signification global (incide</w:t>
      </w:r>
      <w:r w:rsidR="002E5DA3">
        <w:rPr>
          <w:rFonts w:ascii="Tahoma" w:hAnsi="Tahoma" w:cs="Tahoma"/>
        </w:rPr>
        <w:t>nce sur les comptes) est fixé à</w:t>
      </w:r>
      <w:r w:rsidRPr="004F23C6">
        <w:rPr>
          <w:rFonts w:ascii="Tahoma" w:hAnsi="Tahoma" w:cs="Tahoma"/>
          <w:b/>
        </w:rPr>
        <w:t xml:space="preserve"> </w:t>
      </w:r>
      <w:bookmarkStart w:id="71" w:name="TotalSeuil"/>
      <w:bookmarkEnd w:id="71"/>
      <w:r w:rsidRPr="004F23C6">
        <w:rPr>
          <w:rFonts w:ascii="Tahoma" w:hAnsi="Tahoma" w:cs="Tahoma"/>
        </w:rPr>
        <w:t>294 000 €.</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Pour mémoire, le</w:t>
      </w:r>
      <w:r w:rsidR="007862E2" w:rsidRPr="004F23C6">
        <w:rPr>
          <w:rFonts w:ascii="Tahoma" w:hAnsi="Tahoma" w:cs="Tahoma"/>
        </w:rPr>
        <w:t xml:space="preserve"> seuil N-1 était de : </w:t>
      </w:r>
      <w:bookmarkStart w:id="72" w:name="SeuilN1"/>
      <w:bookmarkEnd w:id="72"/>
      <w:r w:rsidR="00527816">
        <w:rPr>
          <w:rFonts w:ascii="Tahoma" w:hAnsi="Tahoma" w:cs="Tahoma"/>
        </w:rPr>
        <w:t>366 000</w:t>
      </w:r>
      <w:r>
        <w:rPr>
          <w:rFonts w:ascii="Tahoma" w:hAnsi="Tahoma" w:cs="Tahoma"/>
        </w:rPr>
        <w:t xml:space="preserve"> €</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Le seuil d</w:t>
      </w:r>
      <w:r w:rsidR="00604801" w:rsidRPr="004F23C6">
        <w:rPr>
          <w:rFonts w:ascii="Tahoma" w:hAnsi="Tahoma" w:cs="Tahoma"/>
        </w:rPr>
        <w:t xml:space="preserve">e planification a été défini à </w:t>
      </w:r>
      <w:bookmarkStart w:id="73" w:name="PourcentSignif"/>
      <w:bookmarkEnd w:id="73"/>
      <w:r w:rsidRPr="004F23C6">
        <w:rPr>
          <w:rFonts w:ascii="Tahoma" w:hAnsi="Tahoma" w:cs="Tahoma"/>
        </w:rPr>
        <w:t xml:space="preserve">90 % du seuil de signification global, soit un seuil de planification à </w:t>
      </w:r>
      <w:bookmarkStart w:id="74" w:name="SeuilPlanif"/>
      <w:bookmarkEnd w:id="74"/>
      <w:r w:rsidR="007862E2" w:rsidRPr="004F23C6">
        <w:rPr>
          <w:rFonts w:ascii="Tahoma" w:hAnsi="Tahoma" w:cs="Tahoma"/>
        </w:rPr>
        <w:t>264 600 €.</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 xml:space="preserve">Le seuil de remontée des ajustements a été défini à </w:t>
      </w:r>
      <w:bookmarkStart w:id="75" w:name="PourcentAjust"/>
      <w:bookmarkEnd w:id="75"/>
      <w:r w:rsidRPr="004F23C6">
        <w:rPr>
          <w:rFonts w:ascii="Tahoma" w:hAnsi="Tahoma" w:cs="Tahoma"/>
        </w:rPr>
        <w:t>5 % du seuil de signification global, soit un seuil</w:t>
      </w:r>
      <w:r w:rsidR="00604801" w:rsidRPr="004F23C6">
        <w:rPr>
          <w:rFonts w:ascii="Tahoma" w:hAnsi="Tahoma" w:cs="Tahoma"/>
        </w:rPr>
        <w:t xml:space="preserve"> de remontée des ajustements à </w:t>
      </w:r>
      <w:bookmarkStart w:id="76" w:name="SeuilAjust"/>
      <w:bookmarkEnd w:id="76"/>
      <w:r w:rsidR="007862E2" w:rsidRPr="004F23C6">
        <w:rPr>
          <w:rFonts w:ascii="Tahoma" w:hAnsi="Tahoma" w:cs="Tahoma"/>
        </w:rPr>
        <w:t>14 700 €.</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r w:rsidRPr="004F23C6">
        <w:rPr>
          <w:rFonts w:ascii="Tahoma" w:hAnsi="Tahoma" w:cs="Tahoma"/>
        </w:rPr>
        <w:t>Les seuils retenus cette année prennent en compte les éléments suivants :</w:t>
      </w:r>
    </w:p>
    <w:p w:rsidR="004114FF" w:rsidRDefault="004114FF">
      <w:pPr>
        <w:numPr>
          <w:ilvl w:val="12"/>
          <w:numId w:val="0"/>
        </w:numPr>
        <w:jc w:val="both"/>
        <w:rPr>
          <w:rFonts w:ascii="Tahoma" w:hAnsi="Tahoma" w:cs="Tahoma"/>
        </w:rPr>
      </w:pPr>
    </w:p>
    <w:p w:rsidR="00280C6A" w:rsidRDefault="00280C6A">
      <w:pPr>
        <w:numPr>
          <w:ilvl w:val="12"/>
          <w:numId w:val="0"/>
        </w:numPr>
        <w:jc w:val="both"/>
        <w:rPr>
          <w:rFonts w:ascii="Tahoma" w:hAnsi="Tahoma" w:cs="Tahoma"/>
        </w:rPr>
      </w:pPr>
    </w:p>
    <w:p w:rsidR="00280C6A" w:rsidRDefault="00280C6A">
      <w:pPr>
        <w:numPr>
          <w:ilvl w:val="12"/>
          <w:numId w:val="0"/>
        </w:numPr>
        <w:jc w:val="both"/>
        <w:rPr>
          <w:rFonts w:ascii="Tahoma" w:hAnsi="Tahoma" w:cs="Tahoma"/>
        </w:rPr>
      </w:pPr>
    </w:p>
    <w:p w:rsidR="00280C6A" w:rsidRPr="004F23C6" w:rsidRDefault="00280C6A">
      <w:pPr>
        <w:numPr>
          <w:ilvl w:val="12"/>
          <w:numId w:val="0"/>
        </w:numPr>
        <w:jc w:val="both"/>
        <w:rPr>
          <w:rFonts w:ascii="Tahoma" w:hAnsi="Tahoma" w:cs="Tahoma"/>
        </w:rPr>
      </w:pPr>
    </w:p>
    <w:p w:rsidR="004114FF" w:rsidRPr="004F23C6" w:rsidRDefault="00280C6A">
      <w:pPr>
        <w:numPr>
          <w:ilvl w:val="0"/>
          <w:numId w:val="38"/>
        </w:numPr>
        <w:jc w:val="both"/>
        <w:rPr>
          <w:rFonts w:ascii="Tahoma" w:hAnsi="Tahoma" w:cs="Tahoma"/>
        </w:rPr>
      </w:pPr>
      <w:r>
        <w:rPr>
          <w:rFonts w:ascii="Tahoma" w:hAnsi="Tahoma" w:cs="Tahoma"/>
        </w:rPr>
        <w:lastRenderedPageBreak/>
        <w:t>Critère quantitatif</w:t>
      </w:r>
      <w:r w:rsidR="004114FF" w:rsidRPr="004F23C6">
        <w:rPr>
          <w:rFonts w:ascii="Tahoma" w:hAnsi="Tahoma" w:cs="Tahoma"/>
        </w:rPr>
        <w:t> :</w:t>
      </w:r>
    </w:p>
    <w:p w:rsidR="004114FF" w:rsidRPr="004F23C6" w:rsidRDefault="004114FF">
      <w:pPr>
        <w:numPr>
          <w:ilvl w:val="12"/>
          <w:numId w:val="0"/>
        </w:numPr>
        <w:jc w:val="both"/>
        <w:rPr>
          <w:rFonts w:ascii="Tahoma" w:hAnsi="Tahoma" w:cs="Tahoma"/>
        </w:rPr>
      </w:pPr>
    </w:p>
    <w:p w:rsidR="004114FF" w:rsidRPr="004F23C6" w:rsidRDefault="004114FF">
      <w:bookmarkStart w:id="77" w:name="Seuil"/>
      <w:bookmarkEnd w:id="77"/>
    </w:p>
    <w:tbl>
      <w:tblPr>
        <w:tblStyle w:val="Grilledutableau"/>
        <w:tblW w:w="0" w:type="auto"/>
        <w:tblLook w:val="04A0" w:firstRow="1" w:lastRow="0" w:firstColumn="1" w:lastColumn="0" w:noHBand="0" w:noVBand="1"/>
      </w:tblPr>
      <w:tblGrid>
        <w:gridCol w:w="3402"/>
        <w:gridCol w:w="2268"/>
        <w:gridCol w:w="714"/>
        <w:gridCol w:w="2268"/>
      </w:tblGrid>
      <w:tr w:rsidR="006E43F9">
        <w:tc>
          <w:tcPr>
            <w:tcW w:w="3402" w:type="dxa"/>
            <w:shd w:val="clear" w:color="auto" w:fill="C0C0C0"/>
          </w:tcPr>
          <w:p w:rsidR="006E43F9" w:rsidRDefault="004D2AC8">
            <w:pPr>
              <w:jc w:val="center"/>
              <w:rPr>
                <w:rFonts w:ascii="Tahoma"/>
                <w:b/>
              </w:rPr>
            </w:pPr>
            <w:r>
              <w:rPr>
                <w:rFonts w:ascii="Tahoma"/>
                <w:b/>
              </w:rPr>
              <w:t>Rubrique</w:t>
            </w:r>
          </w:p>
        </w:tc>
        <w:tc>
          <w:tcPr>
            <w:tcW w:w="2268" w:type="dxa"/>
            <w:shd w:val="clear" w:color="auto" w:fill="C0C0C0"/>
          </w:tcPr>
          <w:p w:rsidR="006E43F9" w:rsidRDefault="004D2AC8">
            <w:pPr>
              <w:jc w:val="center"/>
              <w:rPr>
                <w:rFonts w:ascii="Tahoma"/>
                <w:b/>
              </w:rPr>
            </w:pPr>
            <w:r>
              <w:rPr>
                <w:rFonts w:ascii="Tahoma"/>
                <w:b/>
              </w:rPr>
              <w:t>Montant 2024</w:t>
            </w:r>
          </w:p>
        </w:tc>
        <w:tc>
          <w:tcPr>
            <w:tcW w:w="567" w:type="dxa"/>
            <w:shd w:val="clear" w:color="auto" w:fill="C0C0C0"/>
          </w:tcPr>
          <w:p w:rsidR="006E43F9" w:rsidRDefault="004D2AC8">
            <w:pPr>
              <w:jc w:val="center"/>
              <w:rPr>
                <w:rFonts w:ascii="Tahoma"/>
                <w:b/>
              </w:rPr>
            </w:pPr>
            <w:r>
              <w:rPr>
                <w:rFonts w:ascii="Tahoma"/>
                <w:b/>
              </w:rPr>
              <w:t>%</w:t>
            </w:r>
          </w:p>
        </w:tc>
        <w:tc>
          <w:tcPr>
            <w:tcW w:w="2268" w:type="dxa"/>
            <w:shd w:val="clear" w:color="auto" w:fill="C0C0C0"/>
          </w:tcPr>
          <w:p w:rsidR="006E43F9" w:rsidRDefault="004D2AC8">
            <w:pPr>
              <w:jc w:val="center"/>
              <w:rPr>
                <w:rFonts w:ascii="Tahoma" w:hAnsi="Tahoma"/>
                <w:b/>
              </w:rPr>
            </w:pPr>
            <w:r>
              <w:rPr>
                <w:rFonts w:ascii="Tahoma" w:hAnsi="Tahoma"/>
                <w:b/>
              </w:rPr>
              <w:t>Résultat 2024</w:t>
            </w:r>
          </w:p>
        </w:tc>
      </w:tr>
      <w:tr w:rsidR="006E43F9">
        <w:tc>
          <w:tcPr>
            <w:tcW w:w="3402" w:type="dxa"/>
          </w:tcPr>
          <w:p w:rsidR="006E43F9" w:rsidRDefault="004D2AC8">
            <w:pPr>
              <w:rPr>
                <w:rFonts w:ascii="Tahoma" w:hAnsi="Tahoma"/>
              </w:rPr>
            </w:pPr>
            <w:r>
              <w:rPr>
                <w:rFonts w:ascii="Tahoma" w:hAnsi="Tahoma"/>
              </w:rPr>
              <w:t>Résultat de l'exercice</w:t>
            </w:r>
          </w:p>
        </w:tc>
        <w:tc>
          <w:tcPr>
            <w:tcW w:w="2268" w:type="dxa"/>
          </w:tcPr>
          <w:p w:rsidR="006E43F9" w:rsidRDefault="004D2AC8">
            <w:pPr>
              <w:jc w:val="right"/>
              <w:rPr>
                <w:rFonts w:ascii="Tahoma" w:hAnsi="Tahoma"/>
              </w:rPr>
            </w:pPr>
            <w:r>
              <w:rPr>
                <w:rFonts w:ascii="Tahoma" w:hAnsi="Tahoma"/>
              </w:rPr>
              <w:t>2 942 820</w:t>
            </w:r>
          </w:p>
        </w:tc>
        <w:tc>
          <w:tcPr>
            <w:tcW w:w="567" w:type="dxa"/>
          </w:tcPr>
          <w:p w:rsidR="006E43F9" w:rsidRDefault="004D2AC8">
            <w:pPr>
              <w:jc w:val="right"/>
              <w:rPr>
                <w:rFonts w:ascii="Tahoma"/>
              </w:rPr>
            </w:pPr>
            <w:r>
              <w:rPr>
                <w:rFonts w:ascii="Tahoma"/>
              </w:rPr>
              <w:t>10,00</w:t>
            </w:r>
          </w:p>
        </w:tc>
        <w:tc>
          <w:tcPr>
            <w:tcW w:w="2268" w:type="dxa"/>
          </w:tcPr>
          <w:p w:rsidR="006E43F9" w:rsidRDefault="004D2AC8">
            <w:pPr>
              <w:jc w:val="right"/>
              <w:rPr>
                <w:rFonts w:ascii="Tahoma" w:hAnsi="Tahoma"/>
              </w:rPr>
            </w:pPr>
            <w:r>
              <w:rPr>
                <w:rFonts w:ascii="Tahoma" w:hAnsi="Tahoma"/>
              </w:rPr>
              <w:t>294 282</w:t>
            </w:r>
          </w:p>
        </w:tc>
      </w:tr>
    </w:tbl>
    <w:p w:rsidR="006E43F9" w:rsidRDefault="006E43F9"/>
    <w:p w:rsidR="006E43F9" w:rsidRDefault="006E43F9"/>
    <w:p w:rsidR="004114FF" w:rsidRPr="004F23C6" w:rsidRDefault="004114FF">
      <w:pPr>
        <w:numPr>
          <w:ilvl w:val="12"/>
          <w:numId w:val="0"/>
        </w:numPr>
        <w:jc w:val="both"/>
        <w:rPr>
          <w:rFonts w:ascii="Tahoma" w:hAnsi="Tahoma" w:cs="Tahoma"/>
        </w:rPr>
      </w:pPr>
    </w:p>
    <w:p w:rsidR="004114FF" w:rsidRPr="004F23C6" w:rsidRDefault="004114FF">
      <w:bookmarkStart w:id="78" w:name="Seuil_cycle"/>
      <w:bookmarkEnd w:id="78"/>
    </w:p>
    <w:p w:rsidR="006E43F9" w:rsidRDefault="006E43F9"/>
    <w:p w:rsidR="004114FF" w:rsidRPr="004F23C6" w:rsidRDefault="004114FF">
      <w:pPr>
        <w:rPr>
          <w:rFonts w:ascii="Tahoma" w:hAnsi="Tahoma" w:cs="Tahoma"/>
        </w:rPr>
      </w:pPr>
    </w:p>
    <w:p w:rsidR="004114FF" w:rsidRPr="004F23C6" w:rsidRDefault="004114FF">
      <w:pPr>
        <w:pStyle w:val="Titre1"/>
        <w:numPr>
          <w:ilvl w:val="0"/>
          <w:numId w:val="1"/>
        </w:numPr>
        <w:pBdr>
          <w:bottom w:val="single" w:sz="4" w:space="1" w:color="auto"/>
        </w:pBdr>
        <w:tabs>
          <w:tab w:val="left" w:pos="426"/>
          <w:tab w:val="left" w:pos="567"/>
        </w:tabs>
        <w:ind w:left="426" w:hanging="426"/>
        <w:jc w:val="left"/>
        <w:rPr>
          <w:rFonts w:ascii="Tahoma" w:hAnsi="Tahoma" w:cs="Tahoma"/>
          <w:sz w:val="24"/>
          <w:szCs w:val="24"/>
        </w:rPr>
      </w:pPr>
      <w:bookmarkStart w:id="79" w:name="_Toc50119190"/>
      <w:r w:rsidRPr="004F23C6">
        <w:rPr>
          <w:rFonts w:ascii="Tahoma" w:hAnsi="Tahoma" w:cs="Tahoma"/>
          <w:sz w:val="24"/>
          <w:szCs w:val="24"/>
        </w:rPr>
        <w:t>ORGANISATION DE LA MISSION</w:t>
      </w:r>
      <w:bookmarkEnd w:id="79"/>
    </w:p>
    <w:p w:rsidR="004114FF" w:rsidRPr="004F23C6" w:rsidRDefault="004114FF">
      <w:pPr>
        <w:numPr>
          <w:ilvl w:val="12"/>
          <w:numId w:val="0"/>
        </w:numPr>
        <w:jc w:val="both"/>
        <w:rPr>
          <w:rFonts w:ascii="Tahoma" w:hAnsi="Tahoma" w:cs="Tahoma"/>
        </w:rPr>
      </w:pPr>
      <w:r w:rsidRPr="004F23C6">
        <w:rPr>
          <w:rFonts w:ascii="Tahoma" w:hAnsi="Tahoma" w:cs="Tahoma"/>
        </w:rPr>
        <w:tab/>
      </w:r>
      <w:r w:rsidRPr="004F23C6">
        <w:rPr>
          <w:rFonts w:ascii="Tahoma" w:hAnsi="Tahoma" w:cs="Tahoma"/>
        </w:rPr>
        <w:tab/>
      </w:r>
      <w:r w:rsidRPr="004F23C6">
        <w:rPr>
          <w:rFonts w:ascii="Tahoma" w:hAnsi="Tahoma" w:cs="Tahoma"/>
        </w:rPr>
        <w:tab/>
      </w:r>
      <w:r w:rsidRPr="004F23C6">
        <w:rPr>
          <w:rFonts w:ascii="Tahoma" w:hAnsi="Tahoma" w:cs="Tahoma"/>
        </w:rPr>
        <w:tab/>
      </w:r>
    </w:p>
    <w:p w:rsidR="004114FF" w:rsidRPr="004F23C6" w:rsidRDefault="004114FF">
      <w:pPr>
        <w:numPr>
          <w:ilvl w:val="12"/>
          <w:numId w:val="0"/>
        </w:numPr>
        <w:jc w:val="both"/>
        <w:rPr>
          <w:rFonts w:ascii="Tahoma" w:hAnsi="Tahoma" w:cs="Tahoma"/>
        </w:rPr>
      </w:pPr>
      <w:r w:rsidRPr="004F23C6">
        <w:rPr>
          <w:rFonts w:ascii="Tahoma" w:hAnsi="Tahoma" w:cs="Tahoma"/>
        </w:rPr>
        <w:t xml:space="preserve">Le programme de travail détaillé figure dans </w:t>
      </w:r>
      <w:r w:rsidR="00C61908" w:rsidRPr="004F23C6">
        <w:rPr>
          <w:rFonts w:ascii="Tahoma" w:hAnsi="Tahoma" w:cs="Tahoma"/>
        </w:rPr>
        <w:t>les cycles du dossier de révision de</w:t>
      </w:r>
      <w:r w:rsidRPr="004F23C6">
        <w:rPr>
          <w:rFonts w:ascii="Tahoma" w:hAnsi="Tahoma" w:cs="Tahoma"/>
        </w:rPr>
        <w:t xml:space="preserve"> REVISAUDIT utilisé par le cabinet </w:t>
      </w:r>
      <w:r>
        <w:rPr>
          <w:rFonts w:ascii="Tahoma" w:hAnsi="Tahoma" w:cs="Tahoma"/>
        </w:rPr>
        <w:t>REVIGESTION.</w:t>
      </w:r>
      <w:r w:rsidRPr="004F23C6">
        <w:rPr>
          <w:rFonts w:ascii="Tahoma" w:hAnsi="Tahoma" w:cs="Tahoma"/>
        </w:rPr>
        <w:tab/>
      </w:r>
    </w:p>
    <w:p w:rsidR="004114FF" w:rsidRPr="004F23C6" w:rsidRDefault="004114FF">
      <w:pPr>
        <w:numPr>
          <w:ilvl w:val="12"/>
          <w:numId w:val="0"/>
        </w:numPr>
        <w:jc w:val="both"/>
        <w:rPr>
          <w:rFonts w:ascii="Tahoma" w:hAnsi="Tahoma" w:cs="Tahoma"/>
        </w:rPr>
      </w:pPr>
      <w:r w:rsidRPr="004F23C6">
        <w:rPr>
          <w:rFonts w:ascii="Tahoma" w:hAnsi="Tahoma" w:cs="Tahoma"/>
        </w:rPr>
        <w:tab/>
      </w:r>
      <w:r w:rsidRPr="004F23C6">
        <w:rPr>
          <w:rFonts w:ascii="Tahoma" w:hAnsi="Tahoma" w:cs="Tahoma"/>
        </w:rPr>
        <w:tab/>
      </w:r>
    </w:p>
    <w:p w:rsidR="004114FF" w:rsidRPr="004F23C6" w:rsidRDefault="004114FF">
      <w:pPr>
        <w:numPr>
          <w:ilvl w:val="12"/>
          <w:numId w:val="0"/>
        </w:numPr>
        <w:jc w:val="both"/>
        <w:rPr>
          <w:rFonts w:ascii="Tahoma" w:hAnsi="Tahoma" w:cs="Tahoma"/>
        </w:rPr>
      </w:pPr>
    </w:p>
    <w:p w:rsidR="004114FF" w:rsidRPr="004F23C6" w:rsidRDefault="004114FF">
      <w:pPr>
        <w:pStyle w:val="Titre2"/>
        <w:numPr>
          <w:ilvl w:val="1"/>
          <w:numId w:val="18"/>
        </w:numPr>
        <w:tabs>
          <w:tab w:val="left" w:pos="0"/>
        </w:tabs>
        <w:ind w:left="851" w:hanging="567"/>
        <w:rPr>
          <w:rFonts w:ascii="Tahoma" w:hAnsi="Tahoma" w:cs="Tahoma"/>
          <w:b/>
          <w:szCs w:val="22"/>
        </w:rPr>
      </w:pPr>
      <w:bookmarkStart w:id="80" w:name="_Toc50119191"/>
      <w:r w:rsidRPr="004F23C6">
        <w:rPr>
          <w:rFonts w:ascii="Tahoma" w:hAnsi="Tahoma" w:cs="Tahoma"/>
          <w:b/>
          <w:szCs w:val="22"/>
        </w:rPr>
        <w:t>Barème /Honoraires/ Dérogation</w:t>
      </w:r>
      <w:bookmarkEnd w:id="80"/>
    </w:p>
    <w:p w:rsidR="004114FF" w:rsidRPr="004F23C6" w:rsidRDefault="004114FF">
      <w:pPr>
        <w:pStyle w:val="Commentaire"/>
        <w:numPr>
          <w:ilvl w:val="12"/>
          <w:numId w:val="0"/>
        </w:numPr>
        <w:rPr>
          <w:rFonts w:ascii="Tahoma" w:hAnsi="Tahoma" w:cs="Tahoma"/>
        </w:rPr>
      </w:pPr>
      <w:bookmarkStart w:id="81" w:name="BaremeDeb"/>
      <w:bookmarkEnd w:id="81"/>
    </w:p>
    <w:p w:rsidR="004114FF" w:rsidRPr="004F23C6" w:rsidRDefault="004114FF">
      <w:pPr>
        <w:numPr>
          <w:ilvl w:val="12"/>
          <w:numId w:val="0"/>
        </w:numPr>
        <w:jc w:val="both"/>
        <w:rPr>
          <w:rFonts w:ascii="Tahoma" w:hAnsi="Tahoma" w:cs="Tahoma"/>
        </w:rPr>
      </w:pPr>
      <w:r w:rsidRPr="004F23C6">
        <w:rPr>
          <w:rFonts w:ascii="Tahoma" w:hAnsi="Tahoma" w:cs="Tahoma"/>
        </w:rPr>
        <w:t xml:space="preserve">Base du barème au </w:t>
      </w:r>
      <w:r>
        <w:rPr>
          <w:rFonts w:ascii="Tahoma" w:hAnsi="Tahoma" w:cs="Tahoma"/>
        </w:rPr>
        <w:t xml:space="preserve">31/01/2024 : </w:t>
      </w:r>
      <w:bookmarkStart w:id="82" w:name="TotalBareme"/>
      <w:bookmarkEnd w:id="82"/>
      <w:r>
        <w:rPr>
          <w:rFonts w:ascii="Tahoma" w:hAnsi="Tahoma" w:cs="Tahoma"/>
        </w:rPr>
        <w:t>91 523 817 €</w:t>
      </w:r>
    </w:p>
    <w:p w:rsidR="004114FF" w:rsidRPr="004F23C6" w:rsidRDefault="00604801">
      <w:pPr>
        <w:numPr>
          <w:ilvl w:val="12"/>
          <w:numId w:val="0"/>
        </w:numPr>
        <w:jc w:val="both"/>
        <w:rPr>
          <w:rFonts w:ascii="Tahoma" w:hAnsi="Tahoma" w:cs="Tahoma"/>
        </w:rPr>
      </w:pPr>
      <w:r w:rsidRPr="004F23C6">
        <w:rPr>
          <w:rFonts w:ascii="Tahoma" w:hAnsi="Tahoma" w:cs="Tahoma"/>
        </w:rPr>
        <w:t xml:space="preserve">Tranche heures barème : entre </w:t>
      </w:r>
      <w:bookmarkStart w:id="83" w:name="BaremeHeuresMini"/>
      <w:bookmarkEnd w:id="83"/>
      <w:r w:rsidRPr="004F23C6">
        <w:rPr>
          <w:rFonts w:ascii="Tahoma" w:hAnsi="Tahoma" w:cs="Tahoma"/>
        </w:rPr>
        <w:t xml:space="preserve">300 et </w:t>
      </w:r>
      <w:bookmarkStart w:id="84" w:name="BaremeHeuresMaxi"/>
      <w:bookmarkEnd w:id="84"/>
      <w:r w:rsidR="004114FF" w:rsidRPr="004F23C6">
        <w:rPr>
          <w:rFonts w:ascii="Tahoma" w:hAnsi="Tahoma" w:cs="Tahoma"/>
        </w:rPr>
        <w:t>700 heures</w:t>
      </w:r>
    </w:p>
    <w:p w:rsidR="004114FF" w:rsidRPr="004F23C6" w:rsidRDefault="004114FF">
      <w:pPr>
        <w:numPr>
          <w:ilvl w:val="12"/>
          <w:numId w:val="0"/>
        </w:numPr>
        <w:jc w:val="both"/>
        <w:rPr>
          <w:rFonts w:ascii="Tahoma" w:hAnsi="Tahoma" w:cs="Tahoma"/>
        </w:rPr>
      </w:pPr>
      <w:bookmarkStart w:id="85" w:name="DerogationFin"/>
      <w:bookmarkEnd w:id="85"/>
      <w:r w:rsidRPr="004F23C6">
        <w:rPr>
          <w:rFonts w:ascii="Tahoma" w:hAnsi="Tahoma" w:cs="Tahoma"/>
        </w:rPr>
        <w:t xml:space="preserve">Dérogation : Non   </w:t>
      </w:r>
      <w:bookmarkStart w:id="86" w:name="BaremeFin"/>
      <w:bookmarkEnd w:id="86"/>
    </w:p>
    <w:p w:rsidR="004114FF" w:rsidRPr="004F23C6" w:rsidRDefault="004114FF">
      <w:pPr>
        <w:numPr>
          <w:ilvl w:val="12"/>
          <w:numId w:val="0"/>
        </w:numPr>
        <w:jc w:val="both"/>
        <w:rPr>
          <w:rFonts w:ascii="Tahoma" w:hAnsi="Tahoma" w:cs="Tahoma"/>
        </w:rPr>
      </w:pPr>
      <w:r w:rsidRPr="004F23C6">
        <w:rPr>
          <w:rFonts w:ascii="Tahoma" w:hAnsi="Tahoma" w:cs="Tahoma"/>
        </w:rPr>
        <w:t xml:space="preserve">Honoraires : </w:t>
      </w:r>
      <w:bookmarkStart w:id="87" w:name="Budget"/>
      <w:bookmarkEnd w:id="87"/>
      <w:r>
        <w:rPr>
          <w:rFonts w:ascii="Tahoma" w:hAnsi="Tahoma" w:cs="Tahoma"/>
        </w:rPr>
        <w:t>15 800 €</w:t>
      </w:r>
    </w:p>
    <w:p w:rsidR="004114FF" w:rsidRPr="004F23C6" w:rsidRDefault="004114FF">
      <w:pPr>
        <w:numPr>
          <w:ilvl w:val="12"/>
          <w:numId w:val="0"/>
        </w:numPr>
        <w:jc w:val="both"/>
        <w:rPr>
          <w:rFonts w:ascii="Tahoma" w:hAnsi="Tahoma" w:cs="Tahoma"/>
        </w:rPr>
      </w:pPr>
      <w:r w:rsidRPr="004F23C6">
        <w:rPr>
          <w:rFonts w:ascii="Tahoma" w:hAnsi="Tahoma" w:cs="Tahoma"/>
        </w:rPr>
        <w:t xml:space="preserve">Heures prévues : </w:t>
      </w:r>
      <w:bookmarkStart w:id="88" w:name="TotalTemps"/>
      <w:bookmarkEnd w:id="88"/>
      <w:r w:rsidR="0064698C">
        <w:rPr>
          <w:rFonts w:ascii="Tahoma" w:hAnsi="Tahoma" w:cs="Tahoma"/>
        </w:rPr>
        <w:t>2</w:t>
      </w:r>
      <w:r w:rsidR="00FB62F8">
        <w:rPr>
          <w:rFonts w:ascii="Tahoma" w:hAnsi="Tahoma" w:cs="Tahoma"/>
        </w:rPr>
        <w:t>30</w:t>
      </w:r>
      <w:r w:rsidRPr="004F23C6">
        <w:rPr>
          <w:rFonts w:ascii="Tahoma" w:hAnsi="Tahoma" w:cs="Tahoma"/>
        </w:rPr>
        <w:t xml:space="preserve"> heures</w:t>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rPr>
          <w:rFonts w:ascii="Tahoma" w:hAnsi="Tahoma" w:cs="Tahoma"/>
        </w:rPr>
      </w:pPr>
    </w:p>
    <w:p w:rsidR="004114FF" w:rsidRPr="004F23C6" w:rsidRDefault="004114FF">
      <w:pPr>
        <w:pStyle w:val="Titre2"/>
        <w:numPr>
          <w:ilvl w:val="1"/>
          <w:numId w:val="18"/>
        </w:numPr>
        <w:tabs>
          <w:tab w:val="left" w:pos="0"/>
        </w:tabs>
        <w:ind w:left="851" w:hanging="567"/>
        <w:rPr>
          <w:rFonts w:ascii="Tahoma" w:hAnsi="Tahoma" w:cs="Tahoma"/>
          <w:b/>
          <w:szCs w:val="22"/>
        </w:rPr>
      </w:pPr>
      <w:bookmarkStart w:id="89" w:name="_Toc50119192"/>
      <w:r w:rsidRPr="004F23C6">
        <w:rPr>
          <w:rFonts w:ascii="Tahoma" w:hAnsi="Tahoma" w:cs="Tahoma"/>
          <w:b/>
          <w:szCs w:val="22"/>
        </w:rPr>
        <w:t xml:space="preserve">Détail </w:t>
      </w:r>
      <w:r w:rsidR="00E05209">
        <w:rPr>
          <w:rFonts w:ascii="Tahoma" w:hAnsi="Tahoma" w:cs="Tahoma"/>
          <w:b/>
          <w:szCs w:val="22"/>
        </w:rPr>
        <w:t>des diligences</w:t>
      </w:r>
      <w:r w:rsidRPr="004F23C6">
        <w:rPr>
          <w:rFonts w:ascii="Tahoma" w:hAnsi="Tahoma" w:cs="Tahoma"/>
          <w:b/>
          <w:szCs w:val="22"/>
        </w:rPr>
        <w:t>/Budget de temps/Equipe</w:t>
      </w:r>
      <w:bookmarkEnd w:id="89"/>
    </w:p>
    <w:p w:rsidR="004114FF" w:rsidRPr="004F23C6" w:rsidRDefault="004114FF">
      <w:pPr>
        <w:rPr>
          <w:rFonts w:ascii="Tahoma" w:hAnsi="Tahoma" w:cs="Tahoma"/>
        </w:rPr>
      </w:pPr>
    </w:p>
    <w:p w:rsidR="004114FF" w:rsidRPr="004F23C6" w:rsidRDefault="004114FF">
      <w:bookmarkStart w:id="90" w:name="DetailTps"/>
      <w:bookmarkEnd w:id="90"/>
    </w:p>
    <w:tbl>
      <w:tblPr>
        <w:tblStyle w:val="Grilledutableau"/>
        <w:tblW w:w="0" w:type="auto"/>
        <w:tblLook w:val="04A0" w:firstRow="1" w:lastRow="0" w:firstColumn="1" w:lastColumn="0" w:noHBand="0" w:noVBand="1"/>
      </w:tblPr>
      <w:tblGrid>
        <w:gridCol w:w="3402"/>
        <w:gridCol w:w="1701"/>
        <w:gridCol w:w="1701"/>
        <w:gridCol w:w="1701"/>
      </w:tblGrid>
      <w:tr w:rsidR="006E43F9">
        <w:tc>
          <w:tcPr>
            <w:tcW w:w="3402" w:type="dxa"/>
            <w:shd w:val="clear" w:color="auto" w:fill="C0C0C0"/>
          </w:tcPr>
          <w:p w:rsidR="006E43F9" w:rsidRDefault="004D2AC8">
            <w:pPr>
              <w:jc w:val="center"/>
              <w:rPr>
                <w:rFonts w:ascii="Tahoma" w:hAnsi="Tahoma"/>
                <w:b/>
              </w:rPr>
            </w:pPr>
            <w:r>
              <w:rPr>
                <w:rFonts w:ascii="Tahoma" w:hAnsi="Tahoma"/>
                <w:b/>
              </w:rPr>
              <w:t>Tâche</w:t>
            </w:r>
          </w:p>
        </w:tc>
        <w:tc>
          <w:tcPr>
            <w:tcW w:w="1701" w:type="dxa"/>
            <w:shd w:val="clear" w:color="auto" w:fill="C0C0C0"/>
          </w:tcPr>
          <w:p w:rsidR="006E43F9" w:rsidRDefault="004D2AC8">
            <w:pPr>
              <w:jc w:val="center"/>
              <w:rPr>
                <w:rFonts w:ascii="Tahoma" w:hAnsi="Tahoma"/>
                <w:b/>
              </w:rPr>
            </w:pPr>
            <w:r>
              <w:rPr>
                <w:rFonts w:ascii="Tahoma" w:hAnsi="Tahoma"/>
                <w:b/>
              </w:rPr>
              <w:t>Affectée à</w:t>
            </w:r>
          </w:p>
        </w:tc>
        <w:tc>
          <w:tcPr>
            <w:tcW w:w="1701" w:type="dxa"/>
            <w:shd w:val="clear" w:color="auto" w:fill="C0C0C0"/>
          </w:tcPr>
          <w:p w:rsidR="006E43F9" w:rsidRDefault="004D2AC8">
            <w:pPr>
              <w:jc w:val="center"/>
              <w:rPr>
                <w:rFonts w:ascii="Tahoma" w:hAnsi="Tahoma"/>
                <w:b/>
              </w:rPr>
            </w:pPr>
            <w:r>
              <w:rPr>
                <w:rFonts w:ascii="Tahoma" w:hAnsi="Tahoma"/>
                <w:b/>
              </w:rPr>
              <w:t>Prévue le</w:t>
            </w:r>
          </w:p>
        </w:tc>
        <w:tc>
          <w:tcPr>
            <w:tcW w:w="1701" w:type="dxa"/>
            <w:shd w:val="clear" w:color="auto" w:fill="C0C0C0"/>
          </w:tcPr>
          <w:p w:rsidR="006E43F9" w:rsidRDefault="004D2AC8">
            <w:pPr>
              <w:jc w:val="center"/>
              <w:rPr>
                <w:rFonts w:ascii="Tahoma" w:hAnsi="Tahoma"/>
                <w:b/>
              </w:rPr>
            </w:pPr>
            <w:r>
              <w:rPr>
                <w:rFonts w:ascii="Tahoma" w:hAnsi="Tahoma"/>
                <w:b/>
              </w:rPr>
              <w:t>Durée</w:t>
            </w:r>
          </w:p>
        </w:tc>
      </w:tr>
      <w:tr w:rsidR="006E43F9">
        <w:tc>
          <w:tcPr>
            <w:tcW w:w="3402" w:type="dxa"/>
          </w:tcPr>
          <w:p w:rsidR="006E43F9" w:rsidRDefault="004D2AC8">
            <w:pPr>
              <w:rPr>
                <w:rFonts w:ascii="Tahoma" w:hAnsi="Tahoma"/>
              </w:rPr>
            </w:pPr>
            <w:r>
              <w:rPr>
                <w:rFonts w:ascii="Tahoma" w:hAnsi="Tahoma"/>
              </w:rPr>
              <w:t>Acceptation et maintien de la mission (Déclaration mandat)</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hAnsi="Tahoma"/>
              </w:rPr>
            </w:pPr>
            <w:r>
              <w:rPr>
                <w:rFonts w:ascii="Tahoma" w:hAnsi="Tahoma"/>
              </w:rPr>
              <w:t>Attestation d'indépendance</w:t>
            </w:r>
          </w:p>
        </w:tc>
        <w:tc>
          <w:tcPr>
            <w:tcW w:w="1701" w:type="dxa"/>
          </w:tcPr>
          <w:p w:rsidR="006E43F9" w:rsidRDefault="006E43F9">
            <w:pPr>
              <w:jc w:val="center"/>
            </w:pPr>
          </w:p>
        </w:tc>
        <w:tc>
          <w:tcPr>
            <w:tcW w:w="1701" w:type="dxa"/>
          </w:tcPr>
          <w:p w:rsidR="006E43F9" w:rsidRDefault="006E43F9">
            <w:pPr>
              <w:jc w:val="center"/>
            </w:pPr>
          </w:p>
        </w:tc>
        <w:tc>
          <w:tcPr>
            <w:tcW w:w="1701" w:type="dxa"/>
          </w:tcPr>
          <w:p w:rsidR="006E43F9" w:rsidRDefault="006E43F9">
            <w:pPr>
              <w:jc w:val="center"/>
              <w:rPr>
                <w:rFonts w:ascii="Tahoma"/>
              </w:rPr>
            </w:pPr>
          </w:p>
        </w:tc>
      </w:tr>
      <w:tr w:rsidR="006E43F9">
        <w:tc>
          <w:tcPr>
            <w:tcW w:w="3402" w:type="dxa"/>
          </w:tcPr>
          <w:p w:rsidR="006E43F9" w:rsidRDefault="004D2AC8">
            <w:pPr>
              <w:rPr>
                <w:rFonts w:ascii="Tahoma"/>
              </w:rPr>
            </w:pPr>
            <w:r>
              <w:rPr>
                <w:rFonts w:ascii="Tahoma"/>
              </w:rPr>
              <w:t>Lettre de mission</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hAnsi="Tahoma"/>
              </w:rPr>
            </w:pPr>
            <w:r>
              <w:rPr>
                <w:rFonts w:ascii="Tahoma" w:hAnsi="Tahoma"/>
              </w:rPr>
              <w:t>Mise à jour du Dossier Permanent</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2</w:t>
            </w:r>
            <w:r w:rsidR="004D2AC8">
              <w:rPr>
                <w:rFonts w:ascii="Tahoma"/>
              </w:rPr>
              <w:t>h 0m</w:t>
            </w:r>
          </w:p>
        </w:tc>
      </w:tr>
      <w:tr w:rsidR="006E43F9">
        <w:tc>
          <w:tcPr>
            <w:tcW w:w="3402" w:type="dxa"/>
          </w:tcPr>
          <w:p w:rsidR="006E43F9" w:rsidRDefault="004D2AC8">
            <w:pPr>
              <w:rPr>
                <w:rFonts w:ascii="Tahoma" w:hAnsi="Tahoma"/>
              </w:rPr>
            </w:pPr>
            <w:r>
              <w:rPr>
                <w:rFonts w:ascii="Tahoma" w:hAnsi="Tahoma"/>
              </w:rPr>
              <w:t>Mission intérimaire</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16</w:t>
            </w:r>
            <w:r w:rsidR="004D2AC8">
              <w:rPr>
                <w:rFonts w:ascii="Tahoma"/>
              </w:rPr>
              <w:t>h 0m</w:t>
            </w:r>
          </w:p>
        </w:tc>
      </w:tr>
      <w:tr w:rsidR="006E43F9">
        <w:tc>
          <w:tcPr>
            <w:tcW w:w="3402" w:type="dxa"/>
          </w:tcPr>
          <w:p w:rsidR="006E43F9" w:rsidRDefault="004D2AC8">
            <w:pPr>
              <w:rPr>
                <w:rFonts w:ascii="Tahoma"/>
              </w:rPr>
            </w:pPr>
            <w:r>
              <w:rPr>
                <w:rFonts w:ascii="Tahoma"/>
              </w:rPr>
              <w:t>Fraudes et blanchiment</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hAnsi="Tahoma"/>
              </w:rPr>
            </w:pPr>
            <w:r>
              <w:rPr>
                <w:rFonts w:ascii="Tahoma" w:hAnsi="Tahoma"/>
              </w:rPr>
              <w:t>Respect des textes légaux et réglementaires</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0h 30m</w:t>
            </w:r>
          </w:p>
        </w:tc>
      </w:tr>
      <w:tr w:rsidR="006E43F9">
        <w:tc>
          <w:tcPr>
            <w:tcW w:w="3402" w:type="dxa"/>
          </w:tcPr>
          <w:p w:rsidR="006E43F9" w:rsidRDefault="004D2AC8">
            <w:pPr>
              <w:rPr>
                <w:rFonts w:ascii="Tahoma" w:hAnsi="Tahoma"/>
              </w:rPr>
            </w:pPr>
            <w:r>
              <w:rPr>
                <w:rFonts w:ascii="Tahoma" w:hAnsi="Tahoma"/>
              </w:rPr>
              <w:t>Relations et transactions avec les parties liées</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0h 30m</w:t>
            </w:r>
          </w:p>
        </w:tc>
      </w:tr>
      <w:tr w:rsidR="006E43F9">
        <w:tc>
          <w:tcPr>
            <w:tcW w:w="3402" w:type="dxa"/>
          </w:tcPr>
          <w:p w:rsidR="006E43F9" w:rsidRDefault="004D2AC8">
            <w:pPr>
              <w:rPr>
                <w:rFonts w:ascii="Tahoma" w:hAnsi="Tahoma"/>
              </w:rPr>
            </w:pPr>
            <w:r>
              <w:rPr>
                <w:rFonts w:ascii="Tahoma" w:hAnsi="Tahoma"/>
              </w:rPr>
              <w:t>Continuité d'exploitation</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hAnsi="Tahoma"/>
              </w:rPr>
            </w:pPr>
            <w:r>
              <w:rPr>
                <w:rFonts w:ascii="Tahoma" w:hAnsi="Tahoma"/>
              </w:rPr>
              <w:t>Evaluation des risques inhérents</w:t>
            </w:r>
          </w:p>
        </w:tc>
        <w:tc>
          <w:tcPr>
            <w:tcW w:w="1701" w:type="dxa"/>
          </w:tcPr>
          <w:p w:rsidR="006E43F9" w:rsidRDefault="00280C6A">
            <w:pPr>
              <w:jc w:val="center"/>
              <w:rPr>
                <w:rFonts w:ascii="Tahoma"/>
              </w:rP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8</w:t>
            </w:r>
            <w:r w:rsidR="004D2AC8">
              <w:rPr>
                <w:rFonts w:ascii="Tahoma"/>
              </w:rPr>
              <w:t>h 0m</w:t>
            </w:r>
          </w:p>
        </w:tc>
      </w:tr>
      <w:tr w:rsidR="006E43F9">
        <w:tc>
          <w:tcPr>
            <w:tcW w:w="3402" w:type="dxa"/>
          </w:tcPr>
          <w:p w:rsidR="006E43F9" w:rsidRDefault="004D2AC8">
            <w:pPr>
              <w:rPr>
                <w:rFonts w:ascii="Tahoma" w:hAnsi="Tahoma"/>
              </w:rPr>
            </w:pPr>
            <w:r>
              <w:rPr>
                <w:rFonts w:ascii="Tahoma" w:hAnsi="Tahoma"/>
              </w:rPr>
              <w:t>Contrôle interne : évaluation / mise à jour</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w:t>
            </w:r>
            <w:r w:rsidR="004D2AC8">
              <w:rPr>
                <w:rFonts w:ascii="Tahoma"/>
              </w:rPr>
              <w:t>0h 0m</w:t>
            </w:r>
          </w:p>
        </w:tc>
      </w:tr>
      <w:tr w:rsidR="006E43F9">
        <w:tc>
          <w:tcPr>
            <w:tcW w:w="3402" w:type="dxa"/>
          </w:tcPr>
          <w:p w:rsidR="006E43F9" w:rsidRDefault="004D2AC8">
            <w:pPr>
              <w:rPr>
                <w:rFonts w:ascii="Tahoma" w:hAnsi="Tahoma"/>
              </w:rPr>
            </w:pPr>
            <w:r>
              <w:rPr>
                <w:rFonts w:ascii="Tahoma" w:hAnsi="Tahoma"/>
              </w:rPr>
              <w:t>Procédure analytique</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w:t>
            </w:r>
            <w:r w:rsidR="00BF04EC">
              <w:rPr>
                <w:rFonts w:ascii="Tahoma"/>
              </w:rPr>
              <w:t>h 0</w:t>
            </w:r>
            <w:r w:rsidR="004D2AC8">
              <w:rPr>
                <w:rFonts w:ascii="Tahoma"/>
              </w:rPr>
              <w:t>m</w:t>
            </w:r>
          </w:p>
        </w:tc>
      </w:tr>
      <w:tr w:rsidR="006E43F9">
        <w:tc>
          <w:tcPr>
            <w:tcW w:w="3402" w:type="dxa"/>
          </w:tcPr>
          <w:p w:rsidR="006E43F9" w:rsidRDefault="004D2AC8">
            <w:pPr>
              <w:rPr>
                <w:rFonts w:ascii="Tahoma"/>
              </w:rPr>
            </w:pPr>
            <w:r>
              <w:rPr>
                <w:rFonts w:ascii="Tahoma"/>
              </w:rPr>
              <w:t>Utilisation des travaux de l'expert</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rPr>
            </w:pPr>
            <w:r>
              <w:rPr>
                <w:rFonts w:ascii="Tahoma"/>
              </w:rPr>
              <w:t>Evaluation du risque d'anomalies significatives</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rPr>
            </w:pPr>
            <w:r>
              <w:rPr>
                <w:rFonts w:ascii="Tahoma"/>
              </w:rPr>
              <w:t>Seuil de signification</w:t>
            </w:r>
          </w:p>
        </w:tc>
        <w:tc>
          <w:tcPr>
            <w:tcW w:w="1701" w:type="dxa"/>
          </w:tcPr>
          <w:p w:rsidR="006E43F9" w:rsidRDefault="004D2AC8">
            <w:pPr>
              <w:jc w:val="center"/>
              <w:rPr>
                <w:rFonts w:ascii="Tahoma" w:hAnsi="Tahoma"/>
              </w:rP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rPr>
            </w:pPr>
            <w:r>
              <w:rPr>
                <w:rFonts w:ascii="Tahoma"/>
              </w:rPr>
              <w:t>Orientation de la mission, Plan de mission</w:t>
            </w:r>
          </w:p>
        </w:tc>
        <w:tc>
          <w:tcPr>
            <w:tcW w:w="1701" w:type="dxa"/>
          </w:tcPr>
          <w:p w:rsidR="006E43F9" w:rsidRDefault="00280C6A">
            <w:pPr>
              <w:jc w:val="center"/>
            </w:pPr>
            <w:r>
              <w:rPr>
                <w:rFonts w:ascii="Tahoma" w:hAnsi="Tahoma"/>
              </w:rPr>
              <w:t>AS / ED</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8</w:t>
            </w:r>
            <w:r w:rsidR="004D2AC8">
              <w:rPr>
                <w:rFonts w:ascii="Tahoma"/>
              </w:rPr>
              <w:t>h 0m</w:t>
            </w:r>
          </w:p>
        </w:tc>
      </w:tr>
      <w:tr w:rsidR="006E43F9">
        <w:tc>
          <w:tcPr>
            <w:tcW w:w="3402" w:type="dxa"/>
          </w:tcPr>
          <w:p w:rsidR="006E43F9" w:rsidRDefault="004D2AC8">
            <w:pPr>
              <w:rPr>
                <w:rFonts w:ascii="Tahoma" w:hAnsi="Tahoma"/>
              </w:rPr>
            </w:pPr>
            <w:r>
              <w:rPr>
                <w:rFonts w:ascii="Tahoma" w:hAnsi="Tahoma"/>
              </w:rPr>
              <w:t>Procédures d'inventaire</w:t>
            </w:r>
          </w:p>
        </w:tc>
        <w:tc>
          <w:tcPr>
            <w:tcW w:w="1701" w:type="dxa"/>
          </w:tcPr>
          <w:p w:rsidR="006E43F9" w:rsidRDefault="006E43F9">
            <w:pPr>
              <w:jc w:val="center"/>
            </w:pP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0h 0m</w:t>
            </w:r>
          </w:p>
        </w:tc>
      </w:tr>
      <w:tr w:rsidR="006E43F9">
        <w:tc>
          <w:tcPr>
            <w:tcW w:w="3402" w:type="dxa"/>
          </w:tcPr>
          <w:p w:rsidR="006E43F9" w:rsidRDefault="004D2AC8">
            <w:pPr>
              <w:rPr>
                <w:rFonts w:ascii="Tahoma"/>
              </w:rPr>
            </w:pPr>
            <w:r>
              <w:rPr>
                <w:rFonts w:ascii="Tahoma"/>
              </w:rPr>
              <w:t>Demandes de confirmation des Tiers</w:t>
            </w:r>
          </w:p>
        </w:tc>
        <w:tc>
          <w:tcPr>
            <w:tcW w:w="1701" w:type="dxa"/>
          </w:tcPr>
          <w:p w:rsidR="006E43F9" w:rsidRDefault="00280C6A">
            <w:pPr>
              <w:jc w:val="center"/>
            </w:pPr>
            <w:r>
              <w:rPr>
                <w:rFonts w:ascii="Tahoma"/>
              </w:rPr>
              <w:t>Eleonore VIALA</w:t>
            </w:r>
          </w:p>
        </w:tc>
        <w:tc>
          <w:tcPr>
            <w:tcW w:w="1701" w:type="dxa"/>
          </w:tcPr>
          <w:p w:rsidR="006E43F9" w:rsidRDefault="006E43F9">
            <w:pPr>
              <w:jc w:val="center"/>
            </w:pPr>
          </w:p>
        </w:tc>
        <w:tc>
          <w:tcPr>
            <w:tcW w:w="1701" w:type="dxa"/>
          </w:tcPr>
          <w:p w:rsidR="006E43F9" w:rsidRDefault="00280C6A">
            <w:pPr>
              <w:jc w:val="center"/>
              <w:rPr>
                <w:rFonts w:ascii="Tahoma"/>
              </w:rPr>
            </w:pPr>
            <w:r>
              <w:rPr>
                <w:rFonts w:ascii="Tahoma"/>
              </w:rPr>
              <w:t>3</w:t>
            </w:r>
            <w:r w:rsidR="004D2AC8">
              <w:rPr>
                <w:rFonts w:ascii="Tahoma"/>
              </w:rPr>
              <w:t>h 0m</w:t>
            </w:r>
          </w:p>
        </w:tc>
      </w:tr>
      <w:tr w:rsidR="006E43F9">
        <w:tc>
          <w:tcPr>
            <w:tcW w:w="3402" w:type="dxa"/>
          </w:tcPr>
          <w:p w:rsidR="006E43F9" w:rsidRDefault="004D2AC8">
            <w:pPr>
              <w:rPr>
                <w:rFonts w:ascii="Tahoma" w:hAnsi="Tahoma"/>
              </w:rPr>
            </w:pPr>
            <w:r>
              <w:rPr>
                <w:rFonts w:ascii="Tahoma" w:hAnsi="Tahoma"/>
              </w:rPr>
              <w:t>Importation balance / écritures</w:t>
            </w:r>
          </w:p>
        </w:tc>
        <w:tc>
          <w:tcPr>
            <w:tcW w:w="1701" w:type="dxa"/>
          </w:tcPr>
          <w:p w:rsidR="006E43F9" w:rsidRDefault="006E43F9">
            <w:pPr>
              <w:jc w:val="center"/>
            </w:pP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rPr>
            </w:pPr>
            <w:r>
              <w:rPr>
                <w:rFonts w:ascii="Tahoma"/>
              </w:rPr>
              <w:t>Audit des comptes</w:t>
            </w:r>
          </w:p>
        </w:tc>
        <w:tc>
          <w:tcPr>
            <w:tcW w:w="1701" w:type="dxa"/>
          </w:tcPr>
          <w:p w:rsidR="006E43F9" w:rsidRDefault="00280C6A">
            <w:pPr>
              <w:jc w:val="center"/>
            </w:pPr>
            <w:r>
              <w:rPr>
                <w:rFonts w:ascii="Tahoma" w:hAnsi="Tahoma"/>
              </w:rPr>
              <w:t>EQUIPE</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100</w:t>
            </w:r>
            <w:r w:rsidR="004D2AC8">
              <w:rPr>
                <w:rFonts w:ascii="Tahoma"/>
              </w:rPr>
              <w:t>h 0m</w:t>
            </w:r>
          </w:p>
        </w:tc>
      </w:tr>
      <w:tr w:rsidR="006E43F9">
        <w:tc>
          <w:tcPr>
            <w:tcW w:w="3402" w:type="dxa"/>
          </w:tcPr>
          <w:p w:rsidR="006E43F9" w:rsidRDefault="004D2AC8">
            <w:pPr>
              <w:rPr>
                <w:rFonts w:ascii="Tahoma" w:hAnsi="Tahoma"/>
              </w:rPr>
            </w:pPr>
            <w:r>
              <w:rPr>
                <w:rFonts w:ascii="Tahoma" w:hAnsi="Tahoma"/>
              </w:rPr>
              <w:t>Contrôles de légalité (rapp de gestion, annexe, autres...)</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2</w:t>
            </w:r>
            <w:r w:rsidR="004D2AC8">
              <w:rPr>
                <w:rFonts w:ascii="Tahoma"/>
              </w:rPr>
              <w:t>h 0m</w:t>
            </w:r>
          </w:p>
        </w:tc>
      </w:tr>
      <w:tr w:rsidR="006E43F9">
        <w:tc>
          <w:tcPr>
            <w:tcW w:w="3402" w:type="dxa"/>
          </w:tcPr>
          <w:p w:rsidR="006E43F9" w:rsidRDefault="004D2AC8">
            <w:pPr>
              <w:rPr>
                <w:rFonts w:ascii="Tahoma" w:hAnsi="Tahoma"/>
              </w:rPr>
            </w:pPr>
            <w:r>
              <w:rPr>
                <w:rFonts w:ascii="Tahoma" w:hAnsi="Tahoma"/>
              </w:rPr>
              <w:t>Evénements post-clôture</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pPr>
              <w:rPr>
                <w:rFonts w:ascii="Tahoma" w:hAnsi="Tahoma"/>
              </w:rPr>
            </w:pPr>
            <w:r>
              <w:rPr>
                <w:rFonts w:ascii="Tahoma" w:hAnsi="Tahoma"/>
              </w:rPr>
              <w:t>Préparation du Rapport Spécial</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rPr>
            </w:pPr>
            <w:r>
              <w:rPr>
                <w:rFonts w:ascii="Tahoma"/>
              </w:rPr>
              <w:lastRenderedPageBreak/>
              <w:t>Questionnaire de fin de mission</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rPr>
            </w:pPr>
            <w:r>
              <w:rPr>
                <w:rFonts w:ascii="Tahoma"/>
              </w:rPr>
              <w:t>Lettre d'affirmation</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4D2AC8">
            <w:pPr>
              <w:jc w:val="center"/>
              <w:rPr>
                <w:rFonts w:ascii="Tahoma"/>
              </w:rPr>
            </w:pPr>
            <w:r>
              <w:rPr>
                <w:rFonts w:ascii="Tahoma"/>
              </w:rPr>
              <w:t>1h 0m</w:t>
            </w:r>
          </w:p>
        </w:tc>
      </w:tr>
      <w:tr w:rsidR="006E43F9">
        <w:tc>
          <w:tcPr>
            <w:tcW w:w="3402" w:type="dxa"/>
          </w:tcPr>
          <w:p w:rsidR="006E43F9" w:rsidRDefault="004D2AC8" w:rsidP="00BF04EC">
            <w:pPr>
              <w:rPr>
                <w:rFonts w:ascii="Tahoma" w:hAnsi="Tahoma"/>
              </w:rPr>
            </w:pPr>
            <w:r>
              <w:rPr>
                <w:rFonts w:ascii="Tahoma" w:hAnsi="Tahoma"/>
              </w:rPr>
              <w:t xml:space="preserve">Revue du signataire </w:t>
            </w:r>
          </w:p>
        </w:tc>
        <w:tc>
          <w:tcPr>
            <w:tcW w:w="1701" w:type="dxa"/>
          </w:tcPr>
          <w:p w:rsidR="006E43F9" w:rsidRDefault="00FB62F8">
            <w:pPr>
              <w:jc w:val="center"/>
            </w:pPr>
            <w:r>
              <w:rPr>
                <w:rFonts w:ascii="Tahoma" w:hAnsi="Tahoma"/>
              </w:rPr>
              <w:t>ED</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35</w:t>
            </w:r>
            <w:r w:rsidR="004D2AC8">
              <w:rPr>
                <w:rFonts w:ascii="Tahoma"/>
              </w:rPr>
              <w:t>h 0m</w:t>
            </w:r>
          </w:p>
        </w:tc>
      </w:tr>
      <w:tr w:rsidR="006E43F9">
        <w:tc>
          <w:tcPr>
            <w:tcW w:w="3402" w:type="dxa"/>
          </w:tcPr>
          <w:p w:rsidR="006E43F9" w:rsidRDefault="004D2AC8">
            <w:pPr>
              <w:rPr>
                <w:rFonts w:ascii="Tahoma" w:hAnsi="Tahoma"/>
              </w:rPr>
            </w:pPr>
            <w:r>
              <w:rPr>
                <w:rFonts w:ascii="Tahoma" w:hAnsi="Tahoma"/>
              </w:rPr>
              <w:t>Synthèse du dossier</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18</w:t>
            </w:r>
            <w:r w:rsidR="004D2AC8">
              <w:rPr>
                <w:rFonts w:ascii="Tahoma"/>
              </w:rPr>
              <w:t>h 0m</w:t>
            </w:r>
          </w:p>
        </w:tc>
      </w:tr>
      <w:tr w:rsidR="006E43F9">
        <w:tc>
          <w:tcPr>
            <w:tcW w:w="3402" w:type="dxa"/>
          </w:tcPr>
          <w:p w:rsidR="006E43F9" w:rsidRDefault="004D2AC8">
            <w:pPr>
              <w:rPr>
                <w:rFonts w:ascii="Tahoma"/>
              </w:rPr>
            </w:pPr>
            <w:r>
              <w:rPr>
                <w:rFonts w:ascii="Tahoma"/>
              </w:rPr>
              <w:t>Communication au client</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2</w:t>
            </w:r>
            <w:r w:rsidR="004D2AC8">
              <w:rPr>
                <w:rFonts w:ascii="Tahoma"/>
              </w:rPr>
              <w:t>h 0m</w:t>
            </w:r>
          </w:p>
        </w:tc>
      </w:tr>
      <w:tr w:rsidR="006E43F9">
        <w:tc>
          <w:tcPr>
            <w:tcW w:w="3402" w:type="dxa"/>
          </w:tcPr>
          <w:p w:rsidR="006E43F9" w:rsidRDefault="004D2AC8">
            <w:pPr>
              <w:rPr>
                <w:rFonts w:ascii="Tahoma" w:hAnsi="Tahoma"/>
              </w:rPr>
            </w:pPr>
            <w:r>
              <w:rPr>
                <w:rFonts w:ascii="Tahoma" w:hAnsi="Tahoma"/>
              </w:rPr>
              <w:t>Préparation Rapport sur les comptes</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2</w:t>
            </w:r>
            <w:r w:rsidR="004D2AC8">
              <w:rPr>
                <w:rFonts w:ascii="Tahoma"/>
              </w:rPr>
              <w:t>h 0m</w:t>
            </w:r>
          </w:p>
        </w:tc>
      </w:tr>
      <w:tr w:rsidR="006E43F9">
        <w:tc>
          <w:tcPr>
            <w:tcW w:w="3402" w:type="dxa"/>
          </w:tcPr>
          <w:p w:rsidR="006E43F9" w:rsidRDefault="004D2AC8">
            <w:pPr>
              <w:rPr>
                <w:rFonts w:ascii="Tahoma"/>
              </w:rPr>
            </w:pPr>
            <w:r>
              <w:rPr>
                <w:rFonts w:ascii="Tahoma"/>
              </w:rPr>
              <w:t>Signature du rapport</w:t>
            </w:r>
          </w:p>
        </w:tc>
        <w:tc>
          <w:tcPr>
            <w:tcW w:w="1701" w:type="dxa"/>
          </w:tcPr>
          <w:p w:rsidR="006E43F9" w:rsidRDefault="00280C6A">
            <w:pPr>
              <w:jc w:val="center"/>
            </w:pPr>
            <w:r>
              <w:rPr>
                <w:rFonts w:ascii="Tahoma" w:hAnsi="Tahoma"/>
              </w:rPr>
              <w:t>ED</w:t>
            </w:r>
          </w:p>
        </w:tc>
        <w:tc>
          <w:tcPr>
            <w:tcW w:w="1701" w:type="dxa"/>
          </w:tcPr>
          <w:p w:rsidR="006E43F9" w:rsidRDefault="006E43F9">
            <w:pPr>
              <w:jc w:val="center"/>
            </w:pPr>
          </w:p>
        </w:tc>
        <w:tc>
          <w:tcPr>
            <w:tcW w:w="1701" w:type="dxa"/>
          </w:tcPr>
          <w:p w:rsidR="006E43F9" w:rsidRDefault="006E43F9">
            <w:pPr>
              <w:jc w:val="center"/>
              <w:rPr>
                <w:rFonts w:ascii="Tahoma"/>
              </w:rPr>
            </w:pPr>
          </w:p>
        </w:tc>
      </w:tr>
      <w:tr w:rsidR="006E43F9">
        <w:tc>
          <w:tcPr>
            <w:tcW w:w="3402" w:type="dxa"/>
          </w:tcPr>
          <w:p w:rsidR="006E43F9" w:rsidRDefault="004D2AC8">
            <w:pPr>
              <w:rPr>
                <w:rFonts w:ascii="Tahoma"/>
              </w:rPr>
            </w:pPr>
            <w:r>
              <w:rPr>
                <w:rFonts w:ascii="Tahoma"/>
              </w:rPr>
              <w:t>Envoi Rapports et attestation au client</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BF04EC">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hAnsi="Tahoma"/>
              </w:rPr>
            </w:pPr>
            <w:r>
              <w:rPr>
                <w:rFonts w:ascii="Tahoma" w:hAnsi="Tahoma"/>
              </w:rPr>
              <w:t>Assemblée générale annuelle</w:t>
            </w:r>
          </w:p>
        </w:tc>
        <w:tc>
          <w:tcPr>
            <w:tcW w:w="1701" w:type="dxa"/>
          </w:tcPr>
          <w:p w:rsidR="006E43F9" w:rsidRDefault="00280C6A">
            <w:pPr>
              <w:jc w:val="center"/>
            </w:pPr>
            <w:r>
              <w:rPr>
                <w:rFonts w:ascii="Tahoma" w:hAnsi="Tahoma"/>
              </w:rPr>
              <w:t>ED</w:t>
            </w:r>
          </w:p>
        </w:tc>
        <w:tc>
          <w:tcPr>
            <w:tcW w:w="1701" w:type="dxa"/>
          </w:tcPr>
          <w:p w:rsidR="006E43F9" w:rsidRDefault="006E43F9">
            <w:pPr>
              <w:jc w:val="center"/>
            </w:pPr>
          </w:p>
        </w:tc>
        <w:tc>
          <w:tcPr>
            <w:tcW w:w="1701" w:type="dxa"/>
          </w:tcPr>
          <w:p w:rsidR="006E43F9" w:rsidRDefault="00280C6A">
            <w:pPr>
              <w:jc w:val="center"/>
              <w:rPr>
                <w:rFonts w:ascii="Tahoma"/>
              </w:rPr>
            </w:pPr>
            <w:r>
              <w:rPr>
                <w:rFonts w:ascii="Tahoma"/>
              </w:rPr>
              <w:t>2</w:t>
            </w:r>
            <w:r w:rsidR="004D2AC8">
              <w:rPr>
                <w:rFonts w:ascii="Tahoma"/>
              </w:rPr>
              <w:t>h 0m</w:t>
            </w:r>
          </w:p>
        </w:tc>
      </w:tr>
      <w:tr w:rsidR="006E43F9">
        <w:tc>
          <w:tcPr>
            <w:tcW w:w="3402" w:type="dxa"/>
          </w:tcPr>
          <w:p w:rsidR="006E43F9" w:rsidRDefault="004D2AC8">
            <w:pPr>
              <w:rPr>
                <w:rFonts w:ascii="Tahoma" w:hAnsi="Tahoma"/>
              </w:rPr>
            </w:pPr>
            <w:r>
              <w:rPr>
                <w:rFonts w:ascii="Tahoma" w:hAnsi="Tahoma"/>
              </w:rPr>
              <w:t>Déclaration d'activité</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6E43F9">
            <w:pPr>
              <w:jc w:val="center"/>
              <w:rPr>
                <w:rFonts w:ascii="Tahoma"/>
              </w:rPr>
            </w:pPr>
          </w:p>
        </w:tc>
      </w:tr>
      <w:tr w:rsidR="006E43F9">
        <w:tc>
          <w:tcPr>
            <w:tcW w:w="3402" w:type="dxa"/>
          </w:tcPr>
          <w:p w:rsidR="006E43F9" w:rsidRDefault="004D2AC8">
            <w:pPr>
              <w:rPr>
                <w:rFonts w:ascii="Tahoma"/>
              </w:rPr>
            </w:pPr>
            <w:r>
              <w:rPr>
                <w:rFonts w:ascii="Tahoma"/>
              </w:rPr>
              <w:t>Etablir le compte rendu au client</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1</w:t>
            </w:r>
            <w:r w:rsidR="004D2AC8">
              <w:rPr>
                <w:rFonts w:ascii="Tahoma"/>
              </w:rPr>
              <w:t>h 0m</w:t>
            </w:r>
          </w:p>
        </w:tc>
      </w:tr>
      <w:tr w:rsidR="006E43F9">
        <w:tc>
          <w:tcPr>
            <w:tcW w:w="3402" w:type="dxa"/>
          </w:tcPr>
          <w:p w:rsidR="006E43F9" w:rsidRDefault="004D2AC8">
            <w:pPr>
              <w:rPr>
                <w:rFonts w:ascii="Tahoma" w:hAnsi="Tahoma"/>
              </w:rPr>
            </w:pPr>
            <w:r>
              <w:rPr>
                <w:rFonts w:ascii="Tahoma" w:hAnsi="Tahoma"/>
              </w:rPr>
              <w:t>Clôturer la mission</w:t>
            </w:r>
          </w:p>
        </w:tc>
        <w:tc>
          <w:tcPr>
            <w:tcW w:w="1701" w:type="dxa"/>
          </w:tcPr>
          <w:p w:rsidR="006E43F9" w:rsidRDefault="00280C6A">
            <w:pPr>
              <w:jc w:val="center"/>
            </w:pPr>
            <w:r>
              <w:rPr>
                <w:rFonts w:ascii="Tahoma" w:hAnsi="Tahoma"/>
              </w:rPr>
              <w:t>Aurélie SCHNELL</w:t>
            </w:r>
          </w:p>
        </w:tc>
        <w:tc>
          <w:tcPr>
            <w:tcW w:w="1701" w:type="dxa"/>
          </w:tcPr>
          <w:p w:rsidR="006E43F9" w:rsidRDefault="006E43F9">
            <w:pPr>
              <w:jc w:val="center"/>
            </w:pPr>
          </w:p>
        </w:tc>
        <w:tc>
          <w:tcPr>
            <w:tcW w:w="1701" w:type="dxa"/>
          </w:tcPr>
          <w:p w:rsidR="006E43F9" w:rsidRDefault="00FB62F8">
            <w:pPr>
              <w:jc w:val="center"/>
              <w:rPr>
                <w:rFonts w:ascii="Tahoma"/>
              </w:rPr>
            </w:pPr>
            <w:r>
              <w:rPr>
                <w:rFonts w:ascii="Tahoma"/>
              </w:rPr>
              <w:t>6</w:t>
            </w:r>
            <w:r w:rsidR="004D2AC8">
              <w:rPr>
                <w:rFonts w:ascii="Tahoma"/>
              </w:rPr>
              <w:t>h 0m</w:t>
            </w:r>
          </w:p>
        </w:tc>
      </w:tr>
      <w:tr w:rsidR="006E43F9">
        <w:tc>
          <w:tcPr>
            <w:tcW w:w="3402" w:type="dxa"/>
          </w:tcPr>
          <w:p w:rsidR="006E43F9" w:rsidRPr="00BF04EC" w:rsidRDefault="004D2AC8">
            <w:pPr>
              <w:rPr>
                <w:rFonts w:ascii="Tahoma"/>
                <w:b/>
              </w:rPr>
            </w:pPr>
            <w:r w:rsidRPr="00BF04EC">
              <w:rPr>
                <w:rFonts w:ascii="Tahoma"/>
                <w:b/>
              </w:rPr>
              <w:t>TOTAL</w:t>
            </w:r>
          </w:p>
        </w:tc>
        <w:tc>
          <w:tcPr>
            <w:tcW w:w="1701" w:type="dxa"/>
          </w:tcPr>
          <w:p w:rsidR="006E43F9" w:rsidRPr="00BF04EC" w:rsidRDefault="006E43F9">
            <w:pPr>
              <w:jc w:val="center"/>
              <w:rPr>
                <w:b/>
              </w:rPr>
            </w:pPr>
          </w:p>
        </w:tc>
        <w:tc>
          <w:tcPr>
            <w:tcW w:w="1701" w:type="dxa"/>
          </w:tcPr>
          <w:p w:rsidR="006E43F9" w:rsidRPr="00BF04EC" w:rsidRDefault="006E43F9">
            <w:pPr>
              <w:jc w:val="center"/>
              <w:rPr>
                <w:b/>
              </w:rPr>
            </w:pPr>
          </w:p>
        </w:tc>
        <w:tc>
          <w:tcPr>
            <w:tcW w:w="1701" w:type="dxa"/>
          </w:tcPr>
          <w:p w:rsidR="006E43F9" w:rsidRPr="00BF04EC" w:rsidRDefault="00191D19">
            <w:pPr>
              <w:jc w:val="center"/>
              <w:rPr>
                <w:rFonts w:ascii="Tahoma"/>
                <w:b/>
              </w:rPr>
            </w:pPr>
            <w:r w:rsidRPr="00BF04EC">
              <w:rPr>
                <w:rFonts w:ascii="Tahoma"/>
                <w:b/>
              </w:rPr>
              <w:t>2</w:t>
            </w:r>
            <w:r w:rsidR="00FB62F8">
              <w:rPr>
                <w:rFonts w:ascii="Tahoma"/>
                <w:b/>
              </w:rPr>
              <w:t>30</w:t>
            </w:r>
            <w:r w:rsidR="00280C6A" w:rsidRPr="00BF04EC">
              <w:rPr>
                <w:rFonts w:ascii="Tahoma"/>
                <w:b/>
              </w:rPr>
              <w:t xml:space="preserve">h </w:t>
            </w:r>
          </w:p>
        </w:tc>
      </w:tr>
    </w:tbl>
    <w:p w:rsidR="006E43F9" w:rsidRDefault="006E43F9"/>
    <w:p w:rsidR="004114FF" w:rsidRPr="004F23C6" w:rsidRDefault="004114FF">
      <w:pPr>
        <w:numPr>
          <w:ilvl w:val="12"/>
          <w:numId w:val="0"/>
        </w:numPr>
        <w:jc w:val="both"/>
        <w:rPr>
          <w:rFonts w:ascii="Tahoma" w:hAnsi="Tahoma" w:cs="Tahoma"/>
        </w:rPr>
      </w:pPr>
    </w:p>
    <w:p w:rsidR="004114FF" w:rsidRPr="006E4299" w:rsidRDefault="004114FF">
      <w:pPr>
        <w:numPr>
          <w:ilvl w:val="12"/>
          <w:numId w:val="0"/>
        </w:numPr>
        <w:jc w:val="both"/>
        <w:rPr>
          <w:rFonts w:ascii="Tahoma" w:hAnsi="Tahoma" w:cs="Tahoma"/>
          <w:b/>
          <w:u w:val="single"/>
        </w:rPr>
      </w:pPr>
      <w:r w:rsidRPr="006E4299">
        <w:rPr>
          <w:rFonts w:ascii="Tahoma" w:hAnsi="Tahoma" w:cs="Tahoma"/>
          <w:b/>
          <w:u w:val="single"/>
        </w:rPr>
        <w:t>Intervenants</w:t>
      </w:r>
      <w:r w:rsidRPr="006E4299">
        <w:rPr>
          <w:rFonts w:ascii="Tahoma" w:hAnsi="Tahoma" w:cs="Tahoma"/>
          <w:b/>
        </w:rPr>
        <w:t> :</w:t>
      </w:r>
      <w:r w:rsidRPr="006E4299">
        <w:rPr>
          <w:rFonts w:ascii="Tahoma" w:hAnsi="Tahoma" w:cs="Tahoma"/>
          <w:b/>
          <w:u w:val="single"/>
        </w:rPr>
        <w:t xml:space="preserve"> </w:t>
      </w:r>
    </w:p>
    <w:p w:rsidR="004114FF" w:rsidRPr="004F23C6" w:rsidRDefault="004114FF">
      <w:pPr>
        <w:numPr>
          <w:ilvl w:val="12"/>
          <w:numId w:val="0"/>
        </w:numPr>
        <w:jc w:val="both"/>
        <w:rPr>
          <w:rFonts w:ascii="Tahoma" w:hAnsi="Tahoma" w:cs="Tahoma"/>
        </w:rPr>
      </w:pPr>
    </w:p>
    <w:p w:rsidR="00191D19" w:rsidRPr="00114450" w:rsidRDefault="00191D19" w:rsidP="00191D19">
      <w:r>
        <w:rPr>
          <w:rFonts w:ascii="Tahoma" w:hAnsi="Tahoma"/>
        </w:rPr>
        <w:t>Superviseur : Aurélie SCHNELL</w:t>
      </w:r>
    </w:p>
    <w:p w:rsidR="00191D19" w:rsidRDefault="00BF04EC" w:rsidP="00191D19">
      <w:r>
        <w:rPr>
          <w:rFonts w:ascii="Tahoma" w:hAnsi="Tahoma"/>
        </w:rPr>
        <w:t>Assistante confirmée</w:t>
      </w:r>
      <w:r w:rsidR="00191D19">
        <w:rPr>
          <w:rFonts w:ascii="Tahoma" w:hAnsi="Tahoma"/>
        </w:rPr>
        <w:t xml:space="preserve"> : Eleonore VIALA</w:t>
      </w:r>
    </w:p>
    <w:p w:rsidR="00191D19" w:rsidRDefault="00191D19" w:rsidP="00191D19">
      <w:r>
        <w:rPr>
          <w:rFonts w:ascii="Tahoma"/>
        </w:rPr>
        <w:t>Collaborateur : Yannick AIME EWANDJE</w:t>
      </w:r>
    </w:p>
    <w:p w:rsidR="004114FF" w:rsidRPr="004F23C6" w:rsidRDefault="004114FF">
      <w:pPr>
        <w:numPr>
          <w:ilvl w:val="12"/>
          <w:numId w:val="0"/>
        </w:numPr>
        <w:jc w:val="both"/>
        <w:rPr>
          <w:rFonts w:ascii="Tahoma" w:hAnsi="Tahoma" w:cs="Tahoma"/>
        </w:rPr>
      </w:pPr>
      <w:r w:rsidRPr="004F23C6">
        <w:rPr>
          <w:rFonts w:ascii="Tahoma" w:hAnsi="Tahoma" w:cs="Tahoma"/>
        </w:rPr>
        <w:tab/>
      </w:r>
    </w:p>
    <w:p w:rsidR="004114FF" w:rsidRPr="004F23C6" w:rsidRDefault="004114FF">
      <w:pPr>
        <w:numPr>
          <w:ilvl w:val="12"/>
          <w:numId w:val="0"/>
        </w:numPr>
        <w:jc w:val="both"/>
        <w:rPr>
          <w:rFonts w:ascii="Tahoma" w:hAnsi="Tahoma" w:cs="Tahoma"/>
        </w:rPr>
      </w:pPr>
    </w:p>
    <w:p w:rsidR="004114FF" w:rsidRPr="004F23C6" w:rsidRDefault="004114FF">
      <w:pPr>
        <w:numPr>
          <w:ilvl w:val="12"/>
          <w:numId w:val="0"/>
        </w:numPr>
        <w:jc w:val="both"/>
        <w:rPr>
          <w:rFonts w:ascii="Tahoma" w:hAnsi="Tahoma" w:cs="Tahoma"/>
        </w:rPr>
      </w:pPr>
    </w:p>
    <w:p w:rsidR="004114FF" w:rsidRPr="004F23C6" w:rsidRDefault="004114FF" w:rsidP="004F1563">
      <w:pPr>
        <w:tabs>
          <w:tab w:val="left" w:pos="5670"/>
        </w:tabs>
        <w:jc w:val="right"/>
        <w:rPr>
          <w:rFonts w:ascii="Tahoma" w:hAnsi="Tahoma" w:cs="Tahoma"/>
          <w:b/>
        </w:rPr>
      </w:pPr>
      <w:r w:rsidRPr="004F23C6">
        <w:rPr>
          <w:rFonts w:ascii="Tahoma" w:hAnsi="Tahoma" w:cs="Tahoma"/>
        </w:rPr>
        <w:tab/>
      </w:r>
      <w:r w:rsidRPr="004F23C6">
        <w:rPr>
          <w:rFonts w:ascii="Tahoma" w:hAnsi="Tahoma" w:cs="Tahoma"/>
          <w:b/>
        </w:rPr>
        <w:t>Emmanuel DECOEYERE</w:t>
      </w:r>
    </w:p>
    <w:p w:rsidR="004114FF" w:rsidRPr="004F23C6" w:rsidRDefault="004114FF" w:rsidP="004F1563">
      <w:pPr>
        <w:tabs>
          <w:tab w:val="left" w:pos="5670"/>
        </w:tabs>
        <w:jc w:val="right"/>
        <w:rPr>
          <w:rFonts w:ascii="Tahoma" w:hAnsi="Tahoma" w:cs="Tahoma"/>
        </w:rPr>
      </w:pPr>
      <w:r w:rsidRPr="004F23C6">
        <w:rPr>
          <w:rFonts w:ascii="Tahoma" w:hAnsi="Tahoma" w:cs="Tahoma"/>
        </w:rPr>
        <w:tab/>
        <w:t>REVIGESTION</w:t>
      </w:r>
    </w:p>
    <w:p w:rsidR="004114FF" w:rsidRPr="004F23C6" w:rsidRDefault="004114FF" w:rsidP="004F1563">
      <w:pPr>
        <w:tabs>
          <w:tab w:val="left" w:pos="5670"/>
        </w:tabs>
        <w:jc w:val="right"/>
        <w:rPr>
          <w:rFonts w:ascii="Tahoma" w:hAnsi="Tahoma" w:cs="Tahoma"/>
        </w:rPr>
      </w:pPr>
      <w:r w:rsidRPr="004F23C6">
        <w:rPr>
          <w:rFonts w:ascii="Tahoma" w:hAnsi="Tahoma" w:cs="Tahoma"/>
        </w:rPr>
        <w:tab/>
        <w:t>Commissaire aux Comptes</w:t>
      </w:r>
    </w:p>
    <w:p w:rsidR="004114FF" w:rsidRPr="004F23C6" w:rsidRDefault="004114FF">
      <w:pPr>
        <w:numPr>
          <w:ilvl w:val="12"/>
          <w:numId w:val="0"/>
        </w:numPr>
        <w:jc w:val="both"/>
        <w:rPr>
          <w:rFonts w:ascii="Tahoma" w:hAnsi="Tahoma" w:cs="Tahoma"/>
        </w:rPr>
      </w:pPr>
    </w:p>
    <w:sectPr w:rsidR="004114FF" w:rsidRPr="004F23C6">
      <w:footerReference w:type="default" r:id="rId12"/>
      <w:pgSz w:w="11906" w:h="16838"/>
      <w:pgMar w:top="709" w:right="1133" w:bottom="851" w:left="1701" w:header="720" w:footer="57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C6A" w:rsidRDefault="00280C6A">
      <w:r>
        <w:separator/>
      </w:r>
    </w:p>
  </w:endnote>
  <w:endnote w:type="continuationSeparator" w:id="0">
    <w:p w:rsidR="00280C6A" w:rsidRDefault="0028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0C6A" w:rsidRDefault="00280C6A">
    <w:pPr>
      <w:pStyle w:val="Pieddepage"/>
      <w:jc w:val="right"/>
      <w:rPr>
        <w:rFonts w:ascii="Calibri" w:hAnsi="Calibri"/>
        <w:i/>
      </w:rPr>
    </w:pPr>
    <w:r>
      <w:rPr>
        <w:rFonts w:ascii="Calibri" w:hAnsi="Calibri"/>
        <w:i/>
      </w:rPr>
      <w:t xml:space="preserve">Page </w:t>
    </w:r>
    <w:r>
      <w:rPr>
        <w:rStyle w:val="Numrodepage"/>
        <w:rFonts w:ascii="Calibri" w:hAnsi="Calibri"/>
        <w:i/>
      </w:rPr>
      <w:fldChar w:fldCharType="begin"/>
    </w:r>
    <w:r>
      <w:rPr>
        <w:rStyle w:val="Numrodepage"/>
        <w:rFonts w:ascii="Calibri" w:hAnsi="Calibri"/>
        <w:i/>
      </w:rPr>
      <w:instrText xml:space="preserve"> PAGE </w:instrText>
    </w:r>
    <w:r>
      <w:rPr>
        <w:rStyle w:val="Numrodepage"/>
        <w:rFonts w:ascii="Calibri" w:hAnsi="Calibri"/>
        <w:i/>
      </w:rPr>
      <w:fldChar w:fldCharType="separate"/>
    </w:r>
    <w:r w:rsidR="00616429">
      <w:rPr>
        <w:rStyle w:val="Numrodepage"/>
        <w:rFonts w:ascii="Calibri" w:hAnsi="Calibri"/>
        <w:i/>
        <w:noProof/>
      </w:rPr>
      <w:t>4</w:t>
    </w:r>
    <w:r>
      <w:rPr>
        <w:rStyle w:val="Numrodepage"/>
        <w:rFonts w:ascii="Calibri" w:hAnsi="Calibri"/>
        <w:i/>
      </w:rPr>
      <w:fldChar w:fldCharType="end"/>
    </w:r>
    <w:r>
      <w:rPr>
        <w:rStyle w:val="Numrodepage"/>
        <w:rFonts w:ascii="Calibri" w:hAnsi="Calibri"/>
        <w:i/>
      </w:rPr>
      <w:t xml:space="preserve"> sur </w:t>
    </w:r>
    <w:r>
      <w:rPr>
        <w:rStyle w:val="Numrodepage"/>
        <w:rFonts w:ascii="Calibri" w:hAnsi="Calibri"/>
        <w:i/>
      </w:rPr>
      <w:fldChar w:fldCharType="begin"/>
    </w:r>
    <w:r>
      <w:rPr>
        <w:rStyle w:val="Numrodepage"/>
        <w:rFonts w:ascii="Calibri" w:hAnsi="Calibri"/>
        <w:i/>
      </w:rPr>
      <w:instrText xml:space="preserve"> NUMPAGES </w:instrText>
    </w:r>
    <w:r>
      <w:rPr>
        <w:rStyle w:val="Numrodepage"/>
        <w:rFonts w:ascii="Calibri" w:hAnsi="Calibri"/>
        <w:i/>
      </w:rPr>
      <w:fldChar w:fldCharType="separate"/>
    </w:r>
    <w:r w:rsidR="00616429">
      <w:rPr>
        <w:rStyle w:val="Numrodepage"/>
        <w:rFonts w:ascii="Calibri" w:hAnsi="Calibri"/>
        <w:i/>
        <w:noProof/>
      </w:rPr>
      <w:t>28</w:t>
    </w:r>
    <w:r>
      <w:rPr>
        <w:rStyle w:val="Numrodepage"/>
        <w:rFonts w:ascii="Calibri" w:hAnsi="Calibri"/>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C6A" w:rsidRDefault="00280C6A">
      <w:r>
        <w:separator/>
      </w:r>
    </w:p>
  </w:footnote>
  <w:footnote w:type="continuationSeparator" w:id="0">
    <w:p w:rsidR="00280C6A" w:rsidRDefault="00280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424F6"/>
    <w:multiLevelType w:val="hybridMultilevel"/>
    <w:tmpl w:val="6AE43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540440"/>
    <w:multiLevelType w:val="multilevel"/>
    <w:tmpl w:val="AD622BF4"/>
    <w:lvl w:ilvl="0">
      <w:start w:val="1"/>
      <w:numFmt w:val="decimal"/>
      <w:lvlText w:val="%1."/>
      <w:legacy w:legacy="1" w:legacySpace="120" w:legacyIndent="567"/>
      <w:lvlJc w:val="left"/>
      <w:pPr>
        <w:ind w:left="567" w:hanging="567"/>
      </w:pPr>
    </w:lvl>
    <w:lvl w:ilvl="1">
      <w:start w:val="1"/>
      <w:numFmt w:val="decimal"/>
      <w:lvlText w:val="%1.%2"/>
      <w:legacy w:legacy="1" w:legacySpace="0" w:legacyIndent="0"/>
      <w:lvlJc w:val="left"/>
      <w:pPr>
        <w:ind w:left="567" w:firstLine="0"/>
      </w:pPr>
    </w:lvl>
    <w:lvl w:ilvl="2">
      <w:start w:val="1"/>
      <w:numFmt w:val="decimal"/>
      <w:lvlText w:val="%1.%2.%3"/>
      <w:legacy w:legacy="1" w:legacySpace="0" w:legacyIndent="0"/>
      <w:lvlJc w:val="left"/>
      <w:pPr>
        <w:ind w:left="567" w:firstLine="0"/>
      </w:pPr>
    </w:lvl>
    <w:lvl w:ilvl="3">
      <w:start w:val="1"/>
      <w:numFmt w:val="decimal"/>
      <w:lvlText w:val="%1.%2.%3.%4"/>
      <w:legacy w:legacy="1" w:legacySpace="0" w:legacyIndent="0"/>
      <w:lvlJc w:val="left"/>
      <w:pPr>
        <w:ind w:left="567" w:firstLine="0"/>
      </w:pPr>
    </w:lvl>
    <w:lvl w:ilvl="4">
      <w:start w:val="1"/>
      <w:numFmt w:val="decimal"/>
      <w:lvlText w:val="%1.%2.%3.%4.%5"/>
      <w:legacy w:legacy="1" w:legacySpace="0" w:legacyIndent="0"/>
      <w:lvlJc w:val="left"/>
      <w:pPr>
        <w:ind w:left="567" w:firstLine="0"/>
      </w:pPr>
    </w:lvl>
    <w:lvl w:ilvl="5">
      <w:start w:val="1"/>
      <w:numFmt w:val="decimal"/>
      <w:lvlText w:val="%1.%2.%3.%4.%5.%6"/>
      <w:legacy w:legacy="1" w:legacySpace="0" w:legacyIndent="0"/>
      <w:lvlJc w:val="left"/>
      <w:pPr>
        <w:ind w:left="567" w:firstLine="0"/>
      </w:pPr>
    </w:lvl>
    <w:lvl w:ilvl="6">
      <w:start w:val="1"/>
      <w:numFmt w:val="decimal"/>
      <w:lvlText w:val="%1.%2.%3.%4.%5.%6.%7"/>
      <w:legacy w:legacy="1" w:legacySpace="0" w:legacyIndent="0"/>
      <w:lvlJc w:val="left"/>
      <w:pPr>
        <w:ind w:left="567" w:firstLine="0"/>
      </w:pPr>
    </w:lvl>
    <w:lvl w:ilvl="7">
      <w:start w:val="1"/>
      <w:numFmt w:val="decimal"/>
      <w:lvlText w:val="%1.%2.%3.%4.%5.%6.%7.%8"/>
      <w:legacy w:legacy="1" w:legacySpace="0" w:legacyIndent="0"/>
      <w:lvlJc w:val="left"/>
      <w:pPr>
        <w:ind w:left="567" w:firstLine="0"/>
      </w:pPr>
    </w:lvl>
    <w:lvl w:ilvl="8">
      <w:start w:val="1"/>
      <w:numFmt w:val="decimal"/>
      <w:lvlText w:val="%1.%2.%3.%4.%5.%6.%7.%8.%9"/>
      <w:legacy w:legacy="1" w:legacySpace="120" w:legacyIndent="1800"/>
      <w:lvlJc w:val="left"/>
      <w:pPr>
        <w:ind w:left="2367" w:hanging="1800"/>
      </w:pPr>
    </w:lvl>
  </w:abstractNum>
  <w:abstractNum w:abstractNumId="2" w15:restartNumberingAfterBreak="0">
    <w:nsid w:val="10B23EF1"/>
    <w:multiLevelType w:val="hybridMultilevel"/>
    <w:tmpl w:val="2E98C3D8"/>
    <w:lvl w:ilvl="0" w:tplc="E9167E68">
      <w:start w:val="1"/>
      <w:numFmt w:val="bullet"/>
      <w:lvlText w:val="▪"/>
      <w:lvlJc w:val="left"/>
      <w:pPr>
        <w:tabs>
          <w:tab w:val="num" w:pos="720"/>
        </w:tabs>
        <w:ind w:left="720" w:hanging="360"/>
      </w:pPr>
      <w:rPr>
        <w:rFonts w:ascii="Comic Sans MS" w:hAnsi="Comic Sans MS" w:hint="default"/>
        <w:color w:val="auto"/>
      </w:rPr>
    </w:lvl>
    <w:lvl w:ilvl="1" w:tplc="0476674A" w:tentative="1">
      <w:start w:val="1"/>
      <w:numFmt w:val="bullet"/>
      <w:lvlText w:val="o"/>
      <w:lvlJc w:val="left"/>
      <w:pPr>
        <w:tabs>
          <w:tab w:val="num" w:pos="1440"/>
        </w:tabs>
        <w:ind w:left="1440" w:hanging="360"/>
      </w:pPr>
      <w:rPr>
        <w:rFonts w:ascii="Courier New" w:hAnsi="Courier New" w:cs="Courier New" w:hint="default"/>
      </w:rPr>
    </w:lvl>
    <w:lvl w:ilvl="2" w:tplc="F8AEB090" w:tentative="1">
      <w:start w:val="1"/>
      <w:numFmt w:val="bullet"/>
      <w:lvlText w:val=""/>
      <w:lvlJc w:val="left"/>
      <w:pPr>
        <w:tabs>
          <w:tab w:val="num" w:pos="2160"/>
        </w:tabs>
        <w:ind w:left="2160" w:hanging="360"/>
      </w:pPr>
      <w:rPr>
        <w:rFonts w:ascii="Wingdings" w:hAnsi="Wingdings" w:hint="default"/>
      </w:rPr>
    </w:lvl>
    <w:lvl w:ilvl="3" w:tplc="F050F53C" w:tentative="1">
      <w:start w:val="1"/>
      <w:numFmt w:val="bullet"/>
      <w:lvlText w:val=""/>
      <w:lvlJc w:val="left"/>
      <w:pPr>
        <w:tabs>
          <w:tab w:val="num" w:pos="2880"/>
        </w:tabs>
        <w:ind w:left="2880" w:hanging="360"/>
      </w:pPr>
      <w:rPr>
        <w:rFonts w:ascii="Symbol" w:hAnsi="Symbol" w:hint="default"/>
      </w:rPr>
    </w:lvl>
    <w:lvl w:ilvl="4" w:tplc="8FD2DB96" w:tentative="1">
      <w:start w:val="1"/>
      <w:numFmt w:val="bullet"/>
      <w:lvlText w:val="o"/>
      <w:lvlJc w:val="left"/>
      <w:pPr>
        <w:tabs>
          <w:tab w:val="num" w:pos="3600"/>
        </w:tabs>
        <w:ind w:left="3600" w:hanging="360"/>
      </w:pPr>
      <w:rPr>
        <w:rFonts w:ascii="Courier New" w:hAnsi="Courier New" w:cs="Courier New" w:hint="default"/>
      </w:rPr>
    </w:lvl>
    <w:lvl w:ilvl="5" w:tplc="9962D338" w:tentative="1">
      <w:start w:val="1"/>
      <w:numFmt w:val="bullet"/>
      <w:lvlText w:val=""/>
      <w:lvlJc w:val="left"/>
      <w:pPr>
        <w:tabs>
          <w:tab w:val="num" w:pos="4320"/>
        </w:tabs>
        <w:ind w:left="4320" w:hanging="360"/>
      </w:pPr>
      <w:rPr>
        <w:rFonts w:ascii="Wingdings" w:hAnsi="Wingdings" w:hint="default"/>
      </w:rPr>
    </w:lvl>
    <w:lvl w:ilvl="6" w:tplc="8530E3A6" w:tentative="1">
      <w:start w:val="1"/>
      <w:numFmt w:val="bullet"/>
      <w:lvlText w:val=""/>
      <w:lvlJc w:val="left"/>
      <w:pPr>
        <w:tabs>
          <w:tab w:val="num" w:pos="5040"/>
        </w:tabs>
        <w:ind w:left="5040" w:hanging="360"/>
      </w:pPr>
      <w:rPr>
        <w:rFonts w:ascii="Symbol" w:hAnsi="Symbol" w:hint="default"/>
      </w:rPr>
    </w:lvl>
    <w:lvl w:ilvl="7" w:tplc="E698F024" w:tentative="1">
      <w:start w:val="1"/>
      <w:numFmt w:val="bullet"/>
      <w:lvlText w:val="o"/>
      <w:lvlJc w:val="left"/>
      <w:pPr>
        <w:tabs>
          <w:tab w:val="num" w:pos="5760"/>
        </w:tabs>
        <w:ind w:left="5760" w:hanging="360"/>
      </w:pPr>
      <w:rPr>
        <w:rFonts w:ascii="Courier New" w:hAnsi="Courier New" w:cs="Courier New" w:hint="default"/>
      </w:rPr>
    </w:lvl>
    <w:lvl w:ilvl="8" w:tplc="51FCBBE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46CF"/>
    <w:multiLevelType w:val="hybridMultilevel"/>
    <w:tmpl w:val="5376361E"/>
    <w:lvl w:ilvl="0" w:tplc="B1BE3D00">
      <w:start w:val="1"/>
      <w:numFmt w:val="bullet"/>
      <w:lvlText w:val="▪"/>
      <w:lvlJc w:val="left"/>
      <w:pPr>
        <w:tabs>
          <w:tab w:val="num" w:pos="720"/>
        </w:tabs>
        <w:ind w:left="720" w:hanging="360"/>
      </w:pPr>
      <w:rPr>
        <w:rFonts w:ascii="Comic Sans MS" w:hAnsi="Comic Sans MS" w:hint="default"/>
        <w:color w:val="auto"/>
      </w:rPr>
    </w:lvl>
    <w:lvl w:ilvl="1" w:tplc="7C3A5654" w:tentative="1">
      <w:start w:val="1"/>
      <w:numFmt w:val="bullet"/>
      <w:lvlText w:val="o"/>
      <w:lvlJc w:val="left"/>
      <w:pPr>
        <w:tabs>
          <w:tab w:val="num" w:pos="1440"/>
        </w:tabs>
        <w:ind w:left="1440" w:hanging="360"/>
      </w:pPr>
      <w:rPr>
        <w:rFonts w:ascii="Courier New" w:hAnsi="Courier New" w:cs="Courier New" w:hint="default"/>
      </w:rPr>
    </w:lvl>
    <w:lvl w:ilvl="2" w:tplc="30B892F0" w:tentative="1">
      <w:start w:val="1"/>
      <w:numFmt w:val="bullet"/>
      <w:lvlText w:val=""/>
      <w:lvlJc w:val="left"/>
      <w:pPr>
        <w:tabs>
          <w:tab w:val="num" w:pos="2160"/>
        </w:tabs>
        <w:ind w:left="2160" w:hanging="360"/>
      </w:pPr>
      <w:rPr>
        <w:rFonts w:ascii="Wingdings" w:hAnsi="Wingdings" w:hint="default"/>
      </w:rPr>
    </w:lvl>
    <w:lvl w:ilvl="3" w:tplc="99CE02AA" w:tentative="1">
      <w:start w:val="1"/>
      <w:numFmt w:val="bullet"/>
      <w:lvlText w:val=""/>
      <w:lvlJc w:val="left"/>
      <w:pPr>
        <w:tabs>
          <w:tab w:val="num" w:pos="2880"/>
        </w:tabs>
        <w:ind w:left="2880" w:hanging="360"/>
      </w:pPr>
      <w:rPr>
        <w:rFonts w:ascii="Symbol" w:hAnsi="Symbol" w:hint="default"/>
      </w:rPr>
    </w:lvl>
    <w:lvl w:ilvl="4" w:tplc="B20AB4E8" w:tentative="1">
      <w:start w:val="1"/>
      <w:numFmt w:val="bullet"/>
      <w:lvlText w:val="o"/>
      <w:lvlJc w:val="left"/>
      <w:pPr>
        <w:tabs>
          <w:tab w:val="num" w:pos="3600"/>
        </w:tabs>
        <w:ind w:left="3600" w:hanging="360"/>
      </w:pPr>
      <w:rPr>
        <w:rFonts w:ascii="Courier New" w:hAnsi="Courier New" w:cs="Courier New" w:hint="default"/>
      </w:rPr>
    </w:lvl>
    <w:lvl w:ilvl="5" w:tplc="B2DAD4AC" w:tentative="1">
      <w:start w:val="1"/>
      <w:numFmt w:val="bullet"/>
      <w:lvlText w:val=""/>
      <w:lvlJc w:val="left"/>
      <w:pPr>
        <w:tabs>
          <w:tab w:val="num" w:pos="4320"/>
        </w:tabs>
        <w:ind w:left="4320" w:hanging="360"/>
      </w:pPr>
      <w:rPr>
        <w:rFonts w:ascii="Wingdings" w:hAnsi="Wingdings" w:hint="default"/>
      </w:rPr>
    </w:lvl>
    <w:lvl w:ilvl="6" w:tplc="4D5E68BC" w:tentative="1">
      <w:start w:val="1"/>
      <w:numFmt w:val="bullet"/>
      <w:lvlText w:val=""/>
      <w:lvlJc w:val="left"/>
      <w:pPr>
        <w:tabs>
          <w:tab w:val="num" w:pos="5040"/>
        </w:tabs>
        <w:ind w:left="5040" w:hanging="360"/>
      </w:pPr>
      <w:rPr>
        <w:rFonts w:ascii="Symbol" w:hAnsi="Symbol" w:hint="default"/>
      </w:rPr>
    </w:lvl>
    <w:lvl w:ilvl="7" w:tplc="75C6C868" w:tentative="1">
      <w:start w:val="1"/>
      <w:numFmt w:val="bullet"/>
      <w:lvlText w:val="o"/>
      <w:lvlJc w:val="left"/>
      <w:pPr>
        <w:tabs>
          <w:tab w:val="num" w:pos="5760"/>
        </w:tabs>
        <w:ind w:left="5760" w:hanging="360"/>
      </w:pPr>
      <w:rPr>
        <w:rFonts w:ascii="Courier New" w:hAnsi="Courier New" w:cs="Courier New" w:hint="default"/>
      </w:rPr>
    </w:lvl>
    <w:lvl w:ilvl="8" w:tplc="BB30AC5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D7E19"/>
    <w:multiLevelType w:val="hybridMultilevel"/>
    <w:tmpl w:val="D0EC922C"/>
    <w:lvl w:ilvl="0" w:tplc="1E7E1CBC">
      <w:start w:val="1"/>
      <w:numFmt w:val="bullet"/>
      <w:lvlText w:val="▪"/>
      <w:lvlJc w:val="left"/>
      <w:pPr>
        <w:tabs>
          <w:tab w:val="num" w:pos="720"/>
        </w:tabs>
        <w:ind w:left="720" w:hanging="360"/>
      </w:pPr>
      <w:rPr>
        <w:rFonts w:ascii="Comic Sans MS" w:hAnsi="Comic Sans MS" w:hint="default"/>
        <w:color w:val="auto"/>
      </w:rPr>
    </w:lvl>
    <w:lvl w:ilvl="1" w:tplc="9C3A05E0" w:tentative="1">
      <w:start w:val="1"/>
      <w:numFmt w:val="bullet"/>
      <w:lvlText w:val="o"/>
      <w:lvlJc w:val="left"/>
      <w:pPr>
        <w:tabs>
          <w:tab w:val="num" w:pos="1440"/>
        </w:tabs>
        <w:ind w:left="1440" w:hanging="360"/>
      </w:pPr>
      <w:rPr>
        <w:rFonts w:ascii="Courier New" w:hAnsi="Courier New" w:cs="Courier New" w:hint="default"/>
      </w:rPr>
    </w:lvl>
    <w:lvl w:ilvl="2" w:tplc="E6C8292A" w:tentative="1">
      <w:start w:val="1"/>
      <w:numFmt w:val="bullet"/>
      <w:lvlText w:val=""/>
      <w:lvlJc w:val="left"/>
      <w:pPr>
        <w:tabs>
          <w:tab w:val="num" w:pos="2160"/>
        </w:tabs>
        <w:ind w:left="2160" w:hanging="360"/>
      </w:pPr>
      <w:rPr>
        <w:rFonts w:ascii="Wingdings" w:hAnsi="Wingdings" w:hint="default"/>
      </w:rPr>
    </w:lvl>
    <w:lvl w:ilvl="3" w:tplc="7B501788" w:tentative="1">
      <w:start w:val="1"/>
      <w:numFmt w:val="bullet"/>
      <w:lvlText w:val=""/>
      <w:lvlJc w:val="left"/>
      <w:pPr>
        <w:tabs>
          <w:tab w:val="num" w:pos="2880"/>
        </w:tabs>
        <w:ind w:left="2880" w:hanging="360"/>
      </w:pPr>
      <w:rPr>
        <w:rFonts w:ascii="Symbol" w:hAnsi="Symbol" w:hint="default"/>
      </w:rPr>
    </w:lvl>
    <w:lvl w:ilvl="4" w:tplc="08FAB814" w:tentative="1">
      <w:start w:val="1"/>
      <w:numFmt w:val="bullet"/>
      <w:lvlText w:val="o"/>
      <w:lvlJc w:val="left"/>
      <w:pPr>
        <w:tabs>
          <w:tab w:val="num" w:pos="3600"/>
        </w:tabs>
        <w:ind w:left="3600" w:hanging="360"/>
      </w:pPr>
      <w:rPr>
        <w:rFonts w:ascii="Courier New" w:hAnsi="Courier New" w:cs="Courier New" w:hint="default"/>
      </w:rPr>
    </w:lvl>
    <w:lvl w:ilvl="5" w:tplc="88D4C198" w:tentative="1">
      <w:start w:val="1"/>
      <w:numFmt w:val="bullet"/>
      <w:lvlText w:val=""/>
      <w:lvlJc w:val="left"/>
      <w:pPr>
        <w:tabs>
          <w:tab w:val="num" w:pos="4320"/>
        </w:tabs>
        <w:ind w:left="4320" w:hanging="360"/>
      </w:pPr>
      <w:rPr>
        <w:rFonts w:ascii="Wingdings" w:hAnsi="Wingdings" w:hint="default"/>
      </w:rPr>
    </w:lvl>
    <w:lvl w:ilvl="6" w:tplc="6D7003B4" w:tentative="1">
      <w:start w:val="1"/>
      <w:numFmt w:val="bullet"/>
      <w:lvlText w:val=""/>
      <w:lvlJc w:val="left"/>
      <w:pPr>
        <w:tabs>
          <w:tab w:val="num" w:pos="5040"/>
        </w:tabs>
        <w:ind w:left="5040" w:hanging="360"/>
      </w:pPr>
      <w:rPr>
        <w:rFonts w:ascii="Symbol" w:hAnsi="Symbol" w:hint="default"/>
      </w:rPr>
    </w:lvl>
    <w:lvl w:ilvl="7" w:tplc="724C69AC" w:tentative="1">
      <w:start w:val="1"/>
      <w:numFmt w:val="bullet"/>
      <w:lvlText w:val="o"/>
      <w:lvlJc w:val="left"/>
      <w:pPr>
        <w:tabs>
          <w:tab w:val="num" w:pos="5760"/>
        </w:tabs>
        <w:ind w:left="5760" w:hanging="360"/>
      </w:pPr>
      <w:rPr>
        <w:rFonts w:ascii="Courier New" w:hAnsi="Courier New" w:cs="Courier New" w:hint="default"/>
      </w:rPr>
    </w:lvl>
    <w:lvl w:ilvl="8" w:tplc="547A5FD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52A7"/>
    <w:multiLevelType w:val="multilevel"/>
    <w:tmpl w:val="E69EB9CE"/>
    <w:lvl w:ilvl="0">
      <w:start w:val="1"/>
      <w:numFmt w:val="decimal"/>
      <w:lvlText w:val="%1."/>
      <w:legacy w:legacy="1" w:legacySpace="120" w:legacyIndent="567"/>
      <w:lvlJc w:val="left"/>
      <w:pPr>
        <w:ind w:left="567" w:hanging="567"/>
      </w:pPr>
    </w:lvl>
    <w:lvl w:ilvl="1">
      <w:start w:val="1"/>
      <w:numFmt w:val="decimal"/>
      <w:lvlText w:val="%1.%2"/>
      <w:legacy w:legacy="1" w:legacySpace="0" w:legacyIndent="0"/>
      <w:lvlJc w:val="left"/>
      <w:pPr>
        <w:ind w:left="567" w:firstLine="0"/>
      </w:pPr>
    </w:lvl>
    <w:lvl w:ilvl="2">
      <w:start w:val="1"/>
      <w:numFmt w:val="decimal"/>
      <w:lvlText w:val="%1.%2.%3"/>
      <w:legacy w:legacy="1" w:legacySpace="0" w:legacyIndent="0"/>
      <w:lvlJc w:val="left"/>
      <w:pPr>
        <w:ind w:left="567" w:firstLine="0"/>
      </w:pPr>
    </w:lvl>
    <w:lvl w:ilvl="3">
      <w:start w:val="1"/>
      <w:numFmt w:val="decimal"/>
      <w:lvlText w:val="%1.%2.%3.%4"/>
      <w:legacy w:legacy="1" w:legacySpace="0" w:legacyIndent="0"/>
      <w:lvlJc w:val="left"/>
      <w:pPr>
        <w:ind w:left="567" w:firstLine="0"/>
      </w:pPr>
    </w:lvl>
    <w:lvl w:ilvl="4">
      <w:start w:val="1"/>
      <w:numFmt w:val="decimal"/>
      <w:lvlText w:val="%1.%2.%3.%4.%5"/>
      <w:legacy w:legacy="1" w:legacySpace="0" w:legacyIndent="0"/>
      <w:lvlJc w:val="left"/>
      <w:pPr>
        <w:ind w:left="567" w:firstLine="0"/>
      </w:pPr>
    </w:lvl>
    <w:lvl w:ilvl="5">
      <w:start w:val="1"/>
      <w:numFmt w:val="decimal"/>
      <w:lvlText w:val="%1.%2.%3.%4.%5.%6"/>
      <w:legacy w:legacy="1" w:legacySpace="0" w:legacyIndent="0"/>
      <w:lvlJc w:val="left"/>
      <w:pPr>
        <w:ind w:left="567" w:firstLine="0"/>
      </w:pPr>
    </w:lvl>
    <w:lvl w:ilvl="6">
      <w:start w:val="1"/>
      <w:numFmt w:val="decimal"/>
      <w:lvlText w:val="%1.%2.%3.%4.%5.%6.%7"/>
      <w:legacy w:legacy="1" w:legacySpace="0" w:legacyIndent="0"/>
      <w:lvlJc w:val="left"/>
      <w:pPr>
        <w:ind w:left="567" w:firstLine="0"/>
      </w:pPr>
    </w:lvl>
    <w:lvl w:ilvl="7">
      <w:start w:val="1"/>
      <w:numFmt w:val="decimal"/>
      <w:lvlText w:val="%1.%2.%3.%4.%5.%6.%7.%8"/>
      <w:legacy w:legacy="1" w:legacySpace="0" w:legacyIndent="0"/>
      <w:lvlJc w:val="left"/>
      <w:pPr>
        <w:ind w:left="567" w:firstLine="0"/>
      </w:pPr>
    </w:lvl>
    <w:lvl w:ilvl="8">
      <w:start w:val="1"/>
      <w:numFmt w:val="decimal"/>
      <w:lvlText w:val="%1.%2.%3.%4.%5.%6.%7.%8.%9"/>
      <w:legacy w:legacy="1" w:legacySpace="120" w:legacyIndent="1800"/>
      <w:lvlJc w:val="left"/>
      <w:pPr>
        <w:ind w:left="2367" w:hanging="1800"/>
      </w:pPr>
    </w:lvl>
  </w:abstractNum>
  <w:abstractNum w:abstractNumId="6" w15:restartNumberingAfterBreak="0">
    <w:nsid w:val="1A3C2C96"/>
    <w:multiLevelType w:val="hybridMultilevel"/>
    <w:tmpl w:val="A4C252A6"/>
    <w:lvl w:ilvl="0" w:tplc="A27E2F76">
      <w:start w:val="1"/>
      <w:numFmt w:val="bullet"/>
      <w:lvlText w:val="▪"/>
      <w:lvlJc w:val="left"/>
      <w:pPr>
        <w:tabs>
          <w:tab w:val="num" w:pos="720"/>
        </w:tabs>
        <w:ind w:left="720" w:hanging="360"/>
      </w:pPr>
      <w:rPr>
        <w:rFonts w:ascii="Comic Sans MS" w:hAnsi="Comic Sans MS" w:hint="default"/>
        <w:color w:val="auto"/>
      </w:rPr>
    </w:lvl>
    <w:lvl w:ilvl="1" w:tplc="3438AD58" w:tentative="1">
      <w:start w:val="1"/>
      <w:numFmt w:val="bullet"/>
      <w:lvlText w:val="o"/>
      <w:lvlJc w:val="left"/>
      <w:pPr>
        <w:tabs>
          <w:tab w:val="num" w:pos="1440"/>
        </w:tabs>
        <w:ind w:left="1440" w:hanging="360"/>
      </w:pPr>
      <w:rPr>
        <w:rFonts w:ascii="Courier New" w:hAnsi="Courier New" w:cs="Courier New" w:hint="default"/>
      </w:rPr>
    </w:lvl>
    <w:lvl w:ilvl="2" w:tplc="99BC6E2E" w:tentative="1">
      <w:start w:val="1"/>
      <w:numFmt w:val="bullet"/>
      <w:lvlText w:val=""/>
      <w:lvlJc w:val="left"/>
      <w:pPr>
        <w:tabs>
          <w:tab w:val="num" w:pos="2160"/>
        </w:tabs>
        <w:ind w:left="2160" w:hanging="360"/>
      </w:pPr>
      <w:rPr>
        <w:rFonts w:ascii="Wingdings" w:hAnsi="Wingdings" w:hint="default"/>
      </w:rPr>
    </w:lvl>
    <w:lvl w:ilvl="3" w:tplc="5EB0F1FA" w:tentative="1">
      <w:start w:val="1"/>
      <w:numFmt w:val="bullet"/>
      <w:lvlText w:val=""/>
      <w:lvlJc w:val="left"/>
      <w:pPr>
        <w:tabs>
          <w:tab w:val="num" w:pos="2880"/>
        </w:tabs>
        <w:ind w:left="2880" w:hanging="360"/>
      </w:pPr>
      <w:rPr>
        <w:rFonts w:ascii="Symbol" w:hAnsi="Symbol" w:hint="default"/>
      </w:rPr>
    </w:lvl>
    <w:lvl w:ilvl="4" w:tplc="BAA8473C" w:tentative="1">
      <w:start w:val="1"/>
      <w:numFmt w:val="bullet"/>
      <w:lvlText w:val="o"/>
      <w:lvlJc w:val="left"/>
      <w:pPr>
        <w:tabs>
          <w:tab w:val="num" w:pos="3600"/>
        </w:tabs>
        <w:ind w:left="3600" w:hanging="360"/>
      </w:pPr>
      <w:rPr>
        <w:rFonts w:ascii="Courier New" w:hAnsi="Courier New" w:cs="Courier New" w:hint="default"/>
      </w:rPr>
    </w:lvl>
    <w:lvl w:ilvl="5" w:tplc="2A461464" w:tentative="1">
      <w:start w:val="1"/>
      <w:numFmt w:val="bullet"/>
      <w:lvlText w:val=""/>
      <w:lvlJc w:val="left"/>
      <w:pPr>
        <w:tabs>
          <w:tab w:val="num" w:pos="4320"/>
        </w:tabs>
        <w:ind w:left="4320" w:hanging="360"/>
      </w:pPr>
      <w:rPr>
        <w:rFonts w:ascii="Wingdings" w:hAnsi="Wingdings" w:hint="default"/>
      </w:rPr>
    </w:lvl>
    <w:lvl w:ilvl="6" w:tplc="C854C826" w:tentative="1">
      <w:start w:val="1"/>
      <w:numFmt w:val="bullet"/>
      <w:lvlText w:val=""/>
      <w:lvlJc w:val="left"/>
      <w:pPr>
        <w:tabs>
          <w:tab w:val="num" w:pos="5040"/>
        </w:tabs>
        <w:ind w:left="5040" w:hanging="360"/>
      </w:pPr>
      <w:rPr>
        <w:rFonts w:ascii="Symbol" w:hAnsi="Symbol" w:hint="default"/>
      </w:rPr>
    </w:lvl>
    <w:lvl w:ilvl="7" w:tplc="1624E5FC" w:tentative="1">
      <w:start w:val="1"/>
      <w:numFmt w:val="bullet"/>
      <w:lvlText w:val="o"/>
      <w:lvlJc w:val="left"/>
      <w:pPr>
        <w:tabs>
          <w:tab w:val="num" w:pos="5760"/>
        </w:tabs>
        <w:ind w:left="5760" w:hanging="360"/>
      </w:pPr>
      <w:rPr>
        <w:rFonts w:ascii="Courier New" w:hAnsi="Courier New" w:cs="Courier New" w:hint="default"/>
      </w:rPr>
    </w:lvl>
    <w:lvl w:ilvl="8" w:tplc="875C456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82DF3"/>
    <w:multiLevelType w:val="hybridMultilevel"/>
    <w:tmpl w:val="F00A58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115F8F"/>
    <w:multiLevelType w:val="hybridMultilevel"/>
    <w:tmpl w:val="8782F858"/>
    <w:lvl w:ilvl="0" w:tplc="6ECCF3D8">
      <w:start w:val="1"/>
      <w:numFmt w:val="bullet"/>
      <w:lvlText w:val="▪"/>
      <w:lvlJc w:val="left"/>
      <w:pPr>
        <w:tabs>
          <w:tab w:val="num" w:pos="720"/>
        </w:tabs>
        <w:ind w:left="720" w:hanging="360"/>
      </w:pPr>
      <w:rPr>
        <w:rFonts w:ascii="Comic Sans MS" w:hAnsi="Comic Sans MS" w:hint="default"/>
        <w:color w:val="auto"/>
      </w:rPr>
    </w:lvl>
    <w:lvl w:ilvl="1" w:tplc="2F0C2AB8" w:tentative="1">
      <w:start w:val="1"/>
      <w:numFmt w:val="bullet"/>
      <w:lvlText w:val="o"/>
      <w:lvlJc w:val="left"/>
      <w:pPr>
        <w:tabs>
          <w:tab w:val="num" w:pos="1440"/>
        </w:tabs>
        <w:ind w:left="1440" w:hanging="360"/>
      </w:pPr>
      <w:rPr>
        <w:rFonts w:ascii="Courier New" w:hAnsi="Courier New" w:cs="Courier New" w:hint="default"/>
      </w:rPr>
    </w:lvl>
    <w:lvl w:ilvl="2" w:tplc="57AE0718" w:tentative="1">
      <w:start w:val="1"/>
      <w:numFmt w:val="bullet"/>
      <w:lvlText w:val=""/>
      <w:lvlJc w:val="left"/>
      <w:pPr>
        <w:tabs>
          <w:tab w:val="num" w:pos="2160"/>
        </w:tabs>
        <w:ind w:left="2160" w:hanging="360"/>
      </w:pPr>
      <w:rPr>
        <w:rFonts w:ascii="Wingdings" w:hAnsi="Wingdings" w:hint="default"/>
      </w:rPr>
    </w:lvl>
    <w:lvl w:ilvl="3" w:tplc="91C6D9AA" w:tentative="1">
      <w:start w:val="1"/>
      <w:numFmt w:val="bullet"/>
      <w:lvlText w:val=""/>
      <w:lvlJc w:val="left"/>
      <w:pPr>
        <w:tabs>
          <w:tab w:val="num" w:pos="2880"/>
        </w:tabs>
        <w:ind w:left="2880" w:hanging="360"/>
      </w:pPr>
      <w:rPr>
        <w:rFonts w:ascii="Symbol" w:hAnsi="Symbol" w:hint="default"/>
      </w:rPr>
    </w:lvl>
    <w:lvl w:ilvl="4" w:tplc="099C10F6" w:tentative="1">
      <w:start w:val="1"/>
      <w:numFmt w:val="bullet"/>
      <w:lvlText w:val="o"/>
      <w:lvlJc w:val="left"/>
      <w:pPr>
        <w:tabs>
          <w:tab w:val="num" w:pos="3600"/>
        </w:tabs>
        <w:ind w:left="3600" w:hanging="360"/>
      </w:pPr>
      <w:rPr>
        <w:rFonts w:ascii="Courier New" w:hAnsi="Courier New" w:cs="Courier New" w:hint="default"/>
      </w:rPr>
    </w:lvl>
    <w:lvl w:ilvl="5" w:tplc="046CEFFE" w:tentative="1">
      <w:start w:val="1"/>
      <w:numFmt w:val="bullet"/>
      <w:lvlText w:val=""/>
      <w:lvlJc w:val="left"/>
      <w:pPr>
        <w:tabs>
          <w:tab w:val="num" w:pos="4320"/>
        </w:tabs>
        <w:ind w:left="4320" w:hanging="360"/>
      </w:pPr>
      <w:rPr>
        <w:rFonts w:ascii="Wingdings" w:hAnsi="Wingdings" w:hint="default"/>
      </w:rPr>
    </w:lvl>
    <w:lvl w:ilvl="6" w:tplc="8AE63CCA" w:tentative="1">
      <w:start w:val="1"/>
      <w:numFmt w:val="bullet"/>
      <w:lvlText w:val=""/>
      <w:lvlJc w:val="left"/>
      <w:pPr>
        <w:tabs>
          <w:tab w:val="num" w:pos="5040"/>
        </w:tabs>
        <w:ind w:left="5040" w:hanging="360"/>
      </w:pPr>
      <w:rPr>
        <w:rFonts w:ascii="Symbol" w:hAnsi="Symbol" w:hint="default"/>
      </w:rPr>
    </w:lvl>
    <w:lvl w:ilvl="7" w:tplc="A26463D4" w:tentative="1">
      <w:start w:val="1"/>
      <w:numFmt w:val="bullet"/>
      <w:lvlText w:val="o"/>
      <w:lvlJc w:val="left"/>
      <w:pPr>
        <w:tabs>
          <w:tab w:val="num" w:pos="5760"/>
        </w:tabs>
        <w:ind w:left="5760" w:hanging="360"/>
      </w:pPr>
      <w:rPr>
        <w:rFonts w:ascii="Courier New" w:hAnsi="Courier New" w:cs="Courier New" w:hint="default"/>
      </w:rPr>
    </w:lvl>
    <w:lvl w:ilvl="8" w:tplc="1F66F2D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E0CCE"/>
    <w:multiLevelType w:val="hybridMultilevel"/>
    <w:tmpl w:val="336E9258"/>
    <w:lvl w:ilvl="0" w:tplc="344CD2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75003C"/>
    <w:multiLevelType w:val="hybridMultilevel"/>
    <w:tmpl w:val="42482490"/>
    <w:lvl w:ilvl="0" w:tplc="9A52C546">
      <w:start w:val="1"/>
      <w:numFmt w:val="bullet"/>
      <w:lvlText w:val="▪"/>
      <w:lvlJc w:val="left"/>
      <w:pPr>
        <w:tabs>
          <w:tab w:val="num" w:pos="720"/>
        </w:tabs>
        <w:ind w:left="720" w:hanging="360"/>
      </w:pPr>
      <w:rPr>
        <w:rFonts w:ascii="Comic Sans MS" w:hAnsi="Comic Sans MS" w:hint="default"/>
        <w:color w:val="auto"/>
      </w:rPr>
    </w:lvl>
    <w:lvl w:ilvl="1" w:tplc="C8308A84" w:tentative="1">
      <w:start w:val="1"/>
      <w:numFmt w:val="bullet"/>
      <w:lvlText w:val="o"/>
      <w:lvlJc w:val="left"/>
      <w:pPr>
        <w:tabs>
          <w:tab w:val="num" w:pos="1440"/>
        </w:tabs>
        <w:ind w:left="1440" w:hanging="360"/>
      </w:pPr>
      <w:rPr>
        <w:rFonts w:ascii="Courier New" w:hAnsi="Courier New" w:cs="Courier New" w:hint="default"/>
      </w:rPr>
    </w:lvl>
    <w:lvl w:ilvl="2" w:tplc="92FEBA9E" w:tentative="1">
      <w:start w:val="1"/>
      <w:numFmt w:val="bullet"/>
      <w:lvlText w:val=""/>
      <w:lvlJc w:val="left"/>
      <w:pPr>
        <w:tabs>
          <w:tab w:val="num" w:pos="2160"/>
        </w:tabs>
        <w:ind w:left="2160" w:hanging="360"/>
      </w:pPr>
      <w:rPr>
        <w:rFonts w:ascii="Wingdings" w:hAnsi="Wingdings" w:hint="default"/>
      </w:rPr>
    </w:lvl>
    <w:lvl w:ilvl="3" w:tplc="D5C0DA74" w:tentative="1">
      <w:start w:val="1"/>
      <w:numFmt w:val="bullet"/>
      <w:lvlText w:val=""/>
      <w:lvlJc w:val="left"/>
      <w:pPr>
        <w:tabs>
          <w:tab w:val="num" w:pos="2880"/>
        </w:tabs>
        <w:ind w:left="2880" w:hanging="360"/>
      </w:pPr>
      <w:rPr>
        <w:rFonts w:ascii="Symbol" w:hAnsi="Symbol" w:hint="default"/>
      </w:rPr>
    </w:lvl>
    <w:lvl w:ilvl="4" w:tplc="2278B604" w:tentative="1">
      <w:start w:val="1"/>
      <w:numFmt w:val="bullet"/>
      <w:lvlText w:val="o"/>
      <w:lvlJc w:val="left"/>
      <w:pPr>
        <w:tabs>
          <w:tab w:val="num" w:pos="3600"/>
        </w:tabs>
        <w:ind w:left="3600" w:hanging="360"/>
      </w:pPr>
      <w:rPr>
        <w:rFonts w:ascii="Courier New" w:hAnsi="Courier New" w:cs="Courier New" w:hint="default"/>
      </w:rPr>
    </w:lvl>
    <w:lvl w:ilvl="5" w:tplc="4D24BA38" w:tentative="1">
      <w:start w:val="1"/>
      <w:numFmt w:val="bullet"/>
      <w:lvlText w:val=""/>
      <w:lvlJc w:val="left"/>
      <w:pPr>
        <w:tabs>
          <w:tab w:val="num" w:pos="4320"/>
        </w:tabs>
        <w:ind w:left="4320" w:hanging="360"/>
      </w:pPr>
      <w:rPr>
        <w:rFonts w:ascii="Wingdings" w:hAnsi="Wingdings" w:hint="default"/>
      </w:rPr>
    </w:lvl>
    <w:lvl w:ilvl="6" w:tplc="A59AAF5A" w:tentative="1">
      <w:start w:val="1"/>
      <w:numFmt w:val="bullet"/>
      <w:lvlText w:val=""/>
      <w:lvlJc w:val="left"/>
      <w:pPr>
        <w:tabs>
          <w:tab w:val="num" w:pos="5040"/>
        </w:tabs>
        <w:ind w:left="5040" w:hanging="360"/>
      </w:pPr>
      <w:rPr>
        <w:rFonts w:ascii="Symbol" w:hAnsi="Symbol" w:hint="default"/>
      </w:rPr>
    </w:lvl>
    <w:lvl w:ilvl="7" w:tplc="B0206AD4" w:tentative="1">
      <w:start w:val="1"/>
      <w:numFmt w:val="bullet"/>
      <w:lvlText w:val="o"/>
      <w:lvlJc w:val="left"/>
      <w:pPr>
        <w:tabs>
          <w:tab w:val="num" w:pos="5760"/>
        </w:tabs>
        <w:ind w:left="5760" w:hanging="360"/>
      </w:pPr>
      <w:rPr>
        <w:rFonts w:ascii="Courier New" w:hAnsi="Courier New" w:cs="Courier New" w:hint="default"/>
      </w:rPr>
    </w:lvl>
    <w:lvl w:ilvl="8" w:tplc="C7522DD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20E99"/>
    <w:multiLevelType w:val="hybridMultilevel"/>
    <w:tmpl w:val="9B6E34F6"/>
    <w:lvl w:ilvl="0" w:tplc="C4A8DFAC">
      <w:start w:val="79"/>
      <w:numFmt w:val="bullet"/>
      <w:lvlText w:val="-"/>
      <w:lvlJc w:val="left"/>
      <w:pPr>
        <w:tabs>
          <w:tab w:val="num" w:pos="720"/>
        </w:tabs>
        <w:ind w:left="720" w:hanging="360"/>
      </w:pPr>
      <w:rPr>
        <w:rFonts w:ascii="Calibri" w:eastAsia="Times New Roman" w:hAnsi="Calibri" w:cs="Arial" w:hint="default"/>
      </w:rPr>
    </w:lvl>
    <w:lvl w:ilvl="1" w:tplc="45D0AF62" w:tentative="1">
      <w:start w:val="1"/>
      <w:numFmt w:val="bullet"/>
      <w:lvlText w:val="o"/>
      <w:lvlJc w:val="left"/>
      <w:pPr>
        <w:tabs>
          <w:tab w:val="num" w:pos="1440"/>
        </w:tabs>
        <w:ind w:left="1440" w:hanging="360"/>
      </w:pPr>
      <w:rPr>
        <w:rFonts w:ascii="Courier New" w:hAnsi="Courier New" w:cs="Courier New" w:hint="default"/>
      </w:rPr>
    </w:lvl>
    <w:lvl w:ilvl="2" w:tplc="C75A7CFC" w:tentative="1">
      <w:start w:val="1"/>
      <w:numFmt w:val="bullet"/>
      <w:lvlText w:val=""/>
      <w:lvlJc w:val="left"/>
      <w:pPr>
        <w:tabs>
          <w:tab w:val="num" w:pos="2160"/>
        </w:tabs>
        <w:ind w:left="2160" w:hanging="360"/>
      </w:pPr>
      <w:rPr>
        <w:rFonts w:ascii="Wingdings" w:hAnsi="Wingdings" w:hint="default"/>
      </w:rPr>
    </w:lvl>
    <w:lvl w:ilvl="3" w:tplc="54CEC924" w:tentative="1">
      <w:start w:val="1"/>
      <w:numFmt w:val="bullet"/>
      <w:lvlText w:val=""/>
      <w:lvlJc w:val="left"/>
      <w:pPr>
        <w:tabs>
          <w:tab w:val="num" w:pos="2880"/>
        </w:tabs>
        <w:ind w:left="2880" w:hanging="360"/>
      </w:pPr>
      <w:rPr>
        <w:rFonts w:ascii="Symbol" w:hAnsi="Symbol" w:hint="default"/>
      </w:rPr>
    </w:lvl>
    <w:lvl w:ilvl="4" w:tplc="09322802" w:tentative="1">
      <w:start w:val="1"/>
      <w:numFmt w:val="bullet"/>
      <w:lvlText w:val="o"/>
      <w:lvlJc w:val="left"/>
      <w:pPr>
        <w:tabs>
          <w:tab w:val="num" w:pos="3600"/>
        </w:tabs>
        <w:ind w:left="3600" w:hanging="360"/>
      </w:pPr>
      <w:rPr>
        <w:rFonts w:ascii="Courier New" w:hAnsi="Courier New" w:cs="Courier New" w:hint="default"/>
      </w:rPr>
    </w:lvl>
    <w:lvl w:ilvl="5" w:tplc="5FC690E8" w:tentative="1">
      <w:start w:val="1"/>
      <w:numFmt w:val="bullet"/>
      <w:lvlText w:val=""/>
      <w:lvlJc w:val="left"/>
      <w:pPr>
        <w:tabs>
          <w:tab w:val="num" w:pos="4320"/>
        </w:tabs>
        <w:ind w:left="4320" w:hanging="360"/>
      </w:pPr>
      <w:rPr>
        <w:rFonts w:ascii="Wingdings" w:hAnsi="Wingdings" w:hint="default"/>
      </w:rPr>
    </w:lvl>
    <w:lvl w:ilvl="6" w:tplc="976208E4" w:tentative="1">
      <w:start w:val="1"/>
      <w:numFmt w:val="bullet"/>
      <w:lvlText w:val=""/>
      <w:lvlJc w:val="left"/>
      <w:pPr>
        <w:tabs>
          <w:tab w:val="num" w:pos="5040"/>
        </w:tabs>
        <w:ind w:left="5040" w:hanging="360"/>
      </w:pPr>
      <w:rPr>
        <w:rFonts w:ascii="Symbol" w:hAnsi="Symbol" w:hint="default"/>
      </w:rPr>
    </w:lvl>
    <w:lvl w:ilvl="7" w:tplc="6BC4A4D2" w:tentative="1">
      <w:start w:val="1"/>
      <w:numFmt w:val="bullet"/>
      <w:lvlText w:val="o"/>
      <w:lvlJc w:val="left"/>
      <w:pPr>
        <w:tabs>
          <w:tab w:val="num" w:pos="5760"/>
        </w:tabs>
        <w:ind w:left="5760" w:hanging="360"/>
      </w:pPr>
      <w:rPr>
        <w:rFonts w:ascii="Courier New" w:hAnsi="Courier New" w:cs="Courier New" w:hint="default"/>
      </w:rPr>
    </w:lvl>
    <w:lvl w:ilvl="8" w:tplc="89FC240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92770A"/>
    <w:multiLevelType w:val="hybridMultilevel"/>
    <w:tmpl w:val="2EFE52E0"/>
    <w:lvl w:ilvl="0" w:tplc="0FCA1F00">
      <w:start w:val="1"/>
      <w:numFmt w:val="bullet"/>
      <w:lvlText w:val="▪"/>
      <w:lvlJc w:val="left"/>
      <w:pPr>
        <w:tabs>
          <w:tab w:val="num" w:pos="720"/>
        </w:tabs>
        <w:ind w:left="720" w:hanging="360"/>
      </w:pPr>
      <w:rPr>
        <w:rFonts w:ascii="Comic Sans MS" w:hAnsi="Comic Sans MS" w:hint="default"/>
        <w:color w:val="auto"/>
      </w:rPr>
    </w:lvl>
    <w:lvl w:ilvl="1" w:tplc="C6C2A4A8" w:tentative="1">
      <w:start w:val="1"/>
      <w:numFmt w:val="bullet"/>
      <w:lvlText w:val="o"/>
      <w:lvlJc w:val="left"/>
      <w:pPr>
        <w:tabs>
          <w:tab w:val="num" w:pos="1440"/>
        </w:tabs>
        <w:ind w:left="1440" w:hanging="360"/>
      </w:pPr>
      <w:rPr>
        <w:rFonts w:ascii="Courier New" w:hAnsi="Courier New" w:cs="Courier New" w:hint="default"/>
      </w:rPr>
    </w:lvl>
    <w:lvl w:ilvl="2" w:tplc="601699EE" w:tentative="1">
      <w:start w:val="1"/>
      <w:numFmt w:val="bullet"/>
      <w:lvlText w:val=""/>
      <w:lvlJc w:val="left"/>
      <w:pPr>
        <w:tabs>
          <w:tab w:val="num" w:pos="2160"/>
        </w:tabs>
        <w:ind w:left="2160" w:hanging="360"/>
      </w:pPr>
      <w:rPr>
        <w:rFonts w:ascii="Wingdings" w:hAnsi="Wingdings" w:hint="default"/>
      </w:rPr>
    </w:lvl>
    <w:lvl w:ilvl="3" w:tplc="AC140D44" w:tentative="1">
      <w:start w:val="1"/>
      <w:numFmt w:val="bullet"/>
      <w:lvlText w:val=""/>
      <w:lvlJc w:val="left"/>
      <w:pPr>
        <w:tabs>
          <w:tab w:val="num" w:pos="2880"/>
        </w:tabs>
        <w:ind w:left="2880" w:hanging="360"/>
      </w:pPr>
      <w:rPr>
        <w:rFonts w:ascii="Symbol" w:hAnsi="Symbol" w:hint="default"/>
      </w:rPr>
    </w:lvl>
    <w:lvl w:ilvl="4" w:tplc="539AAF8C" w:tentative="1">
      <w:start w:val="1"/>
      <w:numFmt w:val="bullet"/>
      <w:lvlText w:val="o"/>
      <w:lvlJc w:val="left"/>
      <w:pPr>
        <w:tabs>
          <w:tab w:val="num" w:pos="3600"/>
        </w:tabs>
        <w:ind w:left="3600" w:hanging="360"/>
      </w:pPr>
      <w:rPr>
        <w:rFonts w:ascii="Courier New" w:hAnsi="Courier New" w:cs="Courier New" w:hint="default"/>
      </w:rPr>
    </w:lvl>
    <w:lvl w:ilvl="5" w:tplc="FC2E111C" w:tentative="1">
      <w:start w:val="1"/>
      <w:numFmt w:val="bullet"/>
      <w:lvlText w:val=""/>
      <w:lvlJc w:val="left"/>
      <w:pPr>
        <w:tabs>
          <w:tab w:val="num" w:pos="4320"/>
        </w:tabs>
        <w:ind w:left="4320" w:hanging="360"/>
      </w:pPr>
      <w:rPr>
        <w:rFonts w:ascii="Wingdings" w:hAnsi="Wingdings" w:hint="default"/>
      </w:rPr>
    </w:lvl>
    <w:lvl w:ilvl="6" w:tplc="C218B904" w:tentative="1">
      <w:start w:val="1"/>
      <w:numFmt w:val="bullet"/>
      <w:lvlText w:val=""/>
      <w:lvlJc w:val="left"/>
      <w:pPr>
        <w:tabs>
          <w:tab w:val="num" w:pos="5040"/>
        </w:tabs>
        <w:ind w:left="5040" w:hanging="360"/>
      </w:pPr>
      <w:rPr>
        <w:rFonts w:ascii="Symbol" w:hAnsi="Symbol" w:hint="default"/>
      </w:rPr>
    </w:lvl>
    <w:lvl w:ilvl="7" w:tplc="68923CAC" w:tentative="1">
      <w:start w:val="1"/>
      <w:numFmt w:val="bullet"/>
      <w:lvlText w:val="o"/>
      <w:lvlJc w:val="left"/>
      <w:pPr>
        <w:tabs>
          <w:tab w:val="num" w:pos="5760"/>
        </w:tabs>
        <w:ind w:left="5760" w:hanging="360"/>
      </w:pPr>
      <w:rPr>
        <w:rFonts w:ascii="Courier New" w:hAnsi="Courier New" w:cs="Courier New" w:hint="default"/>
      </w:rPr>
    </w:lvl>
    <w:lvl w:ilvl="8" w:tplc="E0E2C6B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3B02CC"/>
    <w:multiLevelType w:val="hybridMultilevel"/>
    <w:tmpl w:val="ECEE1F22"/>
    <w:lvl w:ilvl="0" w:tplc="7A44F98C">
      <w:start w:val="1"/>
      <w:numFmt w:val="bullet"/>
      <w:lvlText w:val="▪"/>
      <w:lvlJc w:val="left"/>
      <w:pPr>
        <w:tabs>
          <w:tab w:val="num" w:pos="720"/>
        </w:tabs>
        <w:ind w:left="720" w:hanging="360"/>
      </w:pPr>
      <w:rPr>
        <w:rFonts w:ascii="Comic Sans MS" w:hAnsi="Comic Sans MS" w:hint="default"/>
        <w:color w:val="auto"/>
      </w:rPr>
    </w:lvl>
    <w:lvl w:ilvl="1" w:tplc="0E82E8E8" w:tentative="1">
      <w:start w:val="1"/>
      <w:numFmt w:val="bullet"/>
      <w:lvlText w:val="o"/>
      <w:lvlJc w:val="left"/>
      <w:pPr>
        <w:tabs>
          <w:tab w:val="num" w:pos="1440"/>
        </w:tabs>
        <w:ind w:left="1440" w:hanging="360"/>
      </w:pPr>
      <w:rPr>
        <w:rFonts w:ascii="Courier New" w:hAnsi="Courier New" w:cs="Courier New" w:hint="default"/>
      </w:rPr>
    </w:lvl>
    <w:lvl w:ilvl="2" w:tplc="C5D88B6C" w:tentative="1">
      <w:start w:val="1"/>
      <w:numFmt w:val="bullet"/>
      <w:lvlText w:val=""/>
      <w:lvlJc w:val="left"/>
      <w:pPr>
        <w:tabs>
          <w:tab w:val="num" w:pos="2160"/>
        </w:tabs>
        <w:ind w:left="2160" w:hanging="360"/>
      </w:pPr>
      <w:rPr>
        <w:rFonts w:ascii="Wingdings" w:hAnsi="Wingdings" w:hint="default"/>
      </w:rPr>
    </w:lvl>
    <w:lvl w:ilvl="3" w:tplc="1436A3BC" w:tentative="1">
      <w:start w:val="1"/>
      <w:numFmt w:val="bullet"/>
      <w:lvlText w:val=""/>
      <w:lvlJc w:val="left"/>
      <w:pPr>
        <w:tabs>
          <w:tab w:val="num" w:pos="2880"/>
        </w:tabs>
        <w:ind w:left="2880" w:hanging="360"/>
      </w:pPr>
      <w:rPr>
        <w:rFonts w:ascii="Symbol" w:hAnsi="Symbol" w:hint="default"/>
      </w:rPr>
    </w:lvl>
    <w:lvl w:ilvl="4" w:tplc="075A5088" w:tentative="1">
      <w:start w:val="1"/>
      <w:numFmt w:val="bullet"/>
      <w:lvlText w:val="o"/>
      <w:lvlJc w:val="left"/>
      <w:pPr>
        <w:tabs>
          <w:tab w:val="num" w:pos="3600"/>
        </w:tabs>
        <w:ind w:left="3600" w:hanging="360"/>
      </w:pPr>
      <w:rPr>
        <w:rFonts w:ascii="Courier New" w:hAnsi="Courier New" w:cs="Courier New" w:hint="default"/>
      </w:rPr>
    </w:lvl>
    <w:lvl w:ilvl="5" w:tplc="C6D433A4" w:tentative="1">
      <w:start w:val="1"/>
      <w:numFmt w:val="bullet"/>
      <w:lvlText w:val=""/>
      <w:lvlJc w:val="left"/>
      <w:pPr>
        <w:tabs>
          <w:tab w:val="num" w:pos="4320"/>
        </w:tabs>
        <w:ind w:left="4320" w:hanging="360"/>
      </w:pPr>
      <w:rPr>
        <w:rFonts w:ascii="Wingdings" w:hAnsi="Wingdings" w:hint="default"/>
      </w:rPr>
    </w:lvl>
    <w:lvl w:ilvl="6" w:tplc="A0EE6362" w:tentative="1">
      <w:start w:val="1"/>
      <w:numFmt w:val="bullet"/>
      <w:lvlText w:val=""/>
      <w:lvlJc w:val="left"/>
      <w:pPr>
        <w:tabs>
          <w:tab w:val="num" w:pos="5040"/>
        </w:tabs>
        <w:ind w:left="5040" w:hanging="360"/>
      </w:pPr>
      <w:rPr>
        <w:rFonts w:ascii="Symbol" w:hAnsi="Symbol" w:hint="default"/>
      </w:rPr>
    </w:lvl>
    <w:lvl w:ilvl="7" w:tplc="4392A29C" w:tentative="1">
      <w:start w:val="1"/>
      <w:numFmt w:val="bullet"/>
      <w:lvlText w:val="o"/>
      <w:lvlJc w:val="left"/>
      <w:pPr>
        <w:tabs>
          <w:tab w:val="num" w:pos="5760"/>
        </w:tabs>
        <w:ind w:left="5760" w:hanging="360"/>
      </w:pPr>
      <w:rPr>
        <w:rFonts w:ascii="Courier New" w:hAnsi="Courier New" w:cs="Courier New" w:hint="default"/>
      </w:rPr>
    </w:lvl>
    <w:lvl w:ilvl="8" w:tplc="DA6ACD2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1E778D3"/>
    <w:multiLevelType w:val="hybridMultilevel"/>
    <w:tmpl w:val="85709AF4"/>
    <w:lvl w:ilvl="0" w:tplc="0A04B018">
      <w:start w:val="1"/>
      <w:numFmt w:val="bullet"/>
      <w:lvlText w:val="▪"/>
      <w:lvlJc w:val="left"/>
      <w:pPr>
        <w:tabs>
          <w:tab w:val="num" w:pos="720"/>
        </w:tabs>
        <w:ind w:left="720" w:hanging="360"/>
      </w:pPr>
      <w:rPr>
        <w:rFonts w:ascii="Comic Sans MS" w:hAnsi="Comic Sans MS" w:hint="default"/>
        <w:color w:val="auto"/>
      </w:rPr>
    </w:lvl>
    <w:lvl w:ilvl="1" w:tplc="23329C28" w:tentative="1">
      <w:start w:val="1"/>
      <w:numFmt w:val="bullet"/>
      <w:lvlText w:val="o"/>
      <w:lvlJc w:val="left"/>
      <w:pPr>
        <w:tabs>
          <w:tab w:val="num" w:pos="1440"/>
        </w:tabs>
        <w:ind w:left="1440" w:hanging="360"/>
      </w:pPr>
      <w:rPr>
        <w:rFonts w:ascii="Courier New" w:hAnsi="Courier New" w:cs="Courier New" w:hint="default"/>
      </w:rPr>
    </w:lvl>
    <w:lvl w:ilvl="2" w:tplc="279CDD94" w:tentative="1">
      <w:start w:val="1"/>
      <w:numFmt w:val="bullet"/>
      <w:lvlText w:val=""/>
      <w:lvlJc w:val="left"/>
      <w:pPr>
        <w:tabs>
          <w:tab w:val="num" w:pos="2160"/>
        </w:tabs>
        <w:ind w:left="2160" w:hanging="360"/>
      </w:pPr>
      <w:rPr>
        <w:rFonts w:ascii="Wingdings" w:hAnsi="Wingdings" w:hint="default"/>
      </w:rPr>
    </w:lvl>
    <w:lvl w:ilvl="3" w:tplc="FEF0D8E0" w:tentative="1">
      <w:start w:val="1"/>
      <w:numFmt w:val="bullet"/>
      <w:lvlText w:val=""/>
      <w:lvlJc w:val="left"/>
      <w:pPr>
        <w:tabs>
          <w:tab w:val="num" w:pos="2880"/>
        </w:tabs>
        <w:ind w:left="2880" w:hanging="360"/>
      </w:pPr>
      <w:rPr>
        <w:rFonts w:ascii="Symbol" w:hAnsi="Symbol" w:hint="default"/>
      </w:rPr>
    </w:lvl>
    <w:lvl w:ilvl="4" w:tplc="9F24C548" w:tentative="1">
      <w:start w:val="1"/>
      <w:numFmt w:val="bullet"/>
      <w:lvlText w:val="o"/>
      <w:lvlJc w:val="left"/>
      <w:pPr>
        <w:tabs>
          <w:tab w:val="num" w:pos="3600"/>
        </w:tabs>
        <w:ind w:left="3600" w:hanging="360"/>
      </w:pPr>
      <w:rPr>
        <w:rFonts w:ascii="Courier New" w:hAnsi="Courier New" w:cs="Courier New" w:hint="default"/>
      </w:rPr>
    </w:lvl>
    <w:lvl w:ilvl="5" w:tplc="DC868062" w:tentative="1">
      <w:start w:val="1"/>
      <w:numFmt w:val="bullet"/>
      <w:lvlText w:val=""/>
      <w:lvlJc w:val="left"/>
      <w:pPr>
        <w:tabs>
          <w:tab w:val="num" w:pos="4320"/>
        </w:tabs>
        <w:ind w:left="4320" w:hanging="360"/>
      </w:pPr>
      <w:rPr>
        <w:rFonts w:ascii="Wingdings" w:hAnsi="Wingdings" w:hint="default"/>
      </w:rPr>
    </w:lvl>
    <w:lvl w:ilvl="6" w:tplc="CCBE39D8" w:tentative="1">
      <w:start w:val="1"/>
      <w:numFmt w:val="bullet"/>
      <w:lvlText w:val=""/>
      <w:lvlJc w:val="left"/>
      <w:pPr>
        <w:tabs>
          <w:tab w:val="num" w:pos="5040"/>
        </w:tabs>
        <w:ind w:left="5040" w:hanging="360"/>
      </w:pPr>
      <w:rPr>
        <w:rFonts w:ascii="Symbol" w:hAnsi="Symbol" w:hint="default"/>
      </w:rPr>
    </w:lvl>
    <w:lvl w:ilvl="7" w:tplc="A7260BE4" w:tentative="1">
      <w:start w:val="1"/>
      <w:numFmt w:val="bullet"/>
      <w:lvlText w:val="o"/>
      <w:lvlJc w:val="left"/>
      <w:pPr>
        <w:tabs>
          <w:tab w:val="num" w:pos="5760"/>
        </w:tabs>
        <w:ind w:left="5760" w:hanging="360"/>
      </w:pPr>
      <w:rPr>
        <w:rFonts w:ascii="Courier New" w:hAnsi="Courier New" w:cs="Courier New" w:hint="default"/>
      </w:rPr>
    </w:lvl>
    <w:lvl w:ilvl="8" w:tplc="A6742A5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A21C1A"/>
    <w:multiLevelType w:val="hybridMultilevel"/>
    <w:tmpl w:val="3C3E9986"/>
    <w:lvl w:ilvl="0" w:tplc="8188C05E">
      <w:start w:val="1"/>
      <w:numFmt w:val="bullet"/>
      <w:lvlText w:val="▪"/>
      <w:lvlJc w:val="left"/>
      <w:pPr>
        <w:tabs>
          <w:tab w:val="num" w:pos="1004"/>
        </w:tabs>
        <w:ind w:left="1004" w:hanging="360"/>
      </w:pPr>
      <w:rPr>
        <w:rFonts w:ascii="Comic Sans MS" w:hAnsi="Comic Sans MS" w:hint="default"/>
        <w:color w:val="auto"/>
      </w:rPr>
    </w:lvl>
    <w:lvl w:ilvl="1" w:tplc="6DC22882" w:tentative="1">
      <w:start w:val="1"/>
      <w:numFmt w:val="bullet"/>
      <w:lvlText w:val="o"/>
      <w:lvlJc w:val="left"/>
      <w:pPr>
        <w:tabs>
          <w:tab w:val="num" w:pos="1724"/>
        </w:tabs>
        <w:ind w:left="1724" w:hanging="360"/>
      </w:pPr>
      <w:rPr>
        <w:rFonts w:ascii="Courier New" w:hAnsi="Courier New" w:cs="Courier New" w:hint="default"/>
      </w:rPr>
    </w:lvl>
    <w:lvl w:ilvl="2" w:tplc="72745034" w:tentative="1">
      <w:start w:val="1"/>
      <w:numFmt w:val="bullet"/>
      <w:lvlText w:val=""/>
      <w:lvlJc w:val="left"/>
      <w:pPr>
        <w:tabs>
          <w:tab w:val="num" w:pos="2444"/>
        </w:tabs>
        <w:ind w:left="2444" w:hanging="360"/>
      </w:pPr>
      <w:rPr>
        <w:rFonts w:ascii="Wingdings" w:hAnsi="Wingdings" w:hint="default"/>
      </w:rPr>
    </w:lvl>
    <w:lvl w:ilvl="3" w:tplc="5E30D40A" w:tentative="1">
      <w:start w:val="1"/>
      <w:numFmt w:val="bullet"/>
      <w:lvlText w:val=""/>
      <w:lvlJc w:val="left"/>
      <w:pPr>
        <w:tabs>
          <w:tab w:val="num" w:pos="3164"/>
        </w:tabs>
        <w:ind w:left="3164" w:hanging="360"/>
      </w:pPr>
      <w:rPr>
        <w:rFonts w:ascii="Symbol" w:hAnsi="Symbol" w:hint="default"/>
      </w:rPr>
    </w:lvl>
    <w:lvl w:ilvl="4" w:tplc="FA564D5E" w:tentative="1">
      <w:start w:val="1"/>
      <w:numFmt w:val="bullet"/>
      <w:lvlText w:val="o"/>
      <w:lvlJc w:val="left"/>
      <w:pPr>
        <w:tabs>
          <w:tab w:val="num" w:pos="3884"/>
        </w:tabs>
        <w:ind w:left="3884" w:hanging="360"/>
      </w:pPr>
      <w:rPr>
        <w:rFonts w:ascii="Courier New" w:hAnsi="Courier New" w:cs="Courier New" w:hint="default"/>
      </w:rPr>
    </w:lvl>
    <w:lvl w:ilvl="5" w:tplc="A73EA604" w:tentative="1">
      <w:start w:val="1"/>
      <w:numFmt w:val="bullet"/>
      <w:lvlText w:val=""/>
      <w:lvlJc w:val="left"/>
      <w:pPr>
        <w:tabs>
          <w:tab w:val="num" w:pos="4604"/>
        </w:tabs>
        <w:ind w:left="4604" w:hanging="360"/>
      </w:pPr>
      <w:rPr>
        <w:rFonts w:ascii="Wingdings" w:hAnsi="Wingdings" w:hint="default"/>
      </w:rPr>
    </w:lvl>
    <w:lvl w:ilvl="6" w:tplc="8CD08DA0" w:tentative="1">
      <w:start w:val="1"/>
      <w:numFmt w:val="bullet"/>
      <w:lvlText w:val=""/>
      <w:lvlJc w:val="left"/>
      <w:pPr>
        <w:tabs>
          <w:tab w:val="num" w:pos="5324"/>
        </w:tabs>
        <w:ind w:left="5324" w:hanging="360"/>
      </w:pPr>
      <w:rPr>
        <w:rFonts w:ascii="Symbol" w:hAnsi="Symbol" w:hint="default"/>
      </w:rPr>
    </w:lvl>
    <w:lvl w:ilvl="7" w:tplc="D5C0E1E8" w:tentative="1">
      <w:start w:val="1"/>
      <w:numFmt w:val="bullet"/>
      <w:lvlText w:val="o"/>
      <w:lvlJc w:val="left"/>
      <w:pPr>
        <w:tabs>
          <w:tab w:val="num" w:pos="6044"/>
        </w:tabs>
        <w:ind w:left="6044" w:hanging="360"/>
      </w:pPr>
      <w:rPr>
        <w:rFonts w:ascii="Courier New" w:hAnsi="Courier New" w:cs="Courier New" w:hint="default"/>
      </w:rPr>
    </w:lvl>
    <w:lvl w:ilvl="8" w:tplc="0960EEA0"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77E73867"/>
    <w:multiLevelType w:val="hybridMultilevel"/>
    <w:tmpl w:val="EA38EDA6"/>
    <w:lvl w:ilvl="0" w:tplc="13FC17E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4610A0"/>
    <w:multiLevelType w:val="multilevel"/>
    <w:tmpl w:val="E69EB9CE"/>
    <w:lvl w:ilvl="0">
      <w:start w:val="1"/>
      <w:numFmt w:val="decimal"/>
      <w:lvlText w:val="%1."/>
      <w:legacy w:legacy="1" w:legacySpace="120" w:legacyIndent="567"/>
      <w:lvlJc w:val="left"/>
      <w:pPr>
        <w:ind w:left="567" w:hanging="567"/>
      </w:pPr>
    </w:lvl>
    <w:lvl w:ilvl="1">
      <w:start w:val="1"/>
      <w:numFmt w:val="decimal"/>
      <w:lvlText w:val="%1.%2"/>
      <w:legacy w:legacy="1" w:legacySpace="0" w:legacyIndent="0"/>
      <w:lvlJc w:val="left"/>
      <w:pPr>
        <w:ind w:left="567" w:firstLine="0"/>
      </w:pPr>
    </w:lvl>
    <w:lvl w:ilvl="2">
      <w:start w:val="1"/>
      <w:numFmt w:val="decimal"/>
      <w:lvlText w:val="%1.%2.%3"/>
      <w:legacy w:legacy="1" w:legacySpace="0" w:legacyIndent="0"/>
      <w:lvlJc w:val="left"/>
      <w:pPr>
        <w:ind w:left="567" w:firstLine="0"/>
      </w:pPr>
    </w:lvl>
    <w:lvl w:ilvl="3">
      <w:start w:val="1"/>
      <w:numFmt w:val="decimal"/>
      <w:lvlText w:val="%1.%2.%3.%4"/>
      <w:legacy w:legacy="1" w:legacySpace="0" w:legacyIndent="0"/>
      <w:lvlJc w:val="left"/>
      <w:pPr>
        <w:ind w:left="567" w:firstLine="0"/>
      </w:pPr>
    </w:lvl>
    <w:lvl w:ilvl="4">
      <w:start w:val="1"/>
      <w:numFmt w:val="decimal"/>
      <w:lvlText w:val="%1.%2.%3.%4.%5"/>
      <w:legacy w:legacy="1" w:legacySpace="0" w:legacyIndent="0"/>
      <w:lvlJc w:val="left"/>
      <w:pPr>
        <w:ind w:left="567" w:firstLine="0"/>
      </w:pPr>
    </w:lvl>
    <w:lvl w:ilvl="5">
      <w:start w:val="1"/>
      <w:numFmt w:val="decimal"/>
      <w:lvlText w:val="%1.%2.%3.%4.%5.%6"/>
      <w:legacy w:legacy="1" w:legacySpace="0" w:legacyIndent="0"/>
      <w:lvlJc w:val="left"/>
      <w:pPr>
        <w:ind w:left="567" w:firstLine="0"/>
      </w:pPr>
    </w:lvl>
    <w:lvl w:ilvl="6">
      <w:start w:val="1"/>
      <w:numFmt w:val="decimal"/>
      <w:lvlText w:val="%1.%2.%3.%4.%5.%6.%7"/>
      <w:legacy w:legacy="1" w:legacySpace="0" w:legacyIndent="0"/>
      <w:lvlJc w:val="left"/>
      <w:pPr>
        <w:ind w:left="567" w:firstLine="0"/>
      </w:pPr>
    </w:lvl>
    <w:lvl w:ilvl="7">
      <w:start w:val="1"/>
      <w:numFmt w:val="decimal"/>
      <w:lvlText w:val="%1.%2.%3.%4.%5.%6.%7.%8"/>
      <w:legacy w:legacy="1" w:legacySpace="0" w:legacyIndent="0"/>
      <w:lvlJc w:val="left"/>
      <w:pPr>
        <w:ind w:left="567" w:firstLine="0"/>
      </w:pPr>
    </w:lvl>
    <w:lvl w:ilvl="8">
      <w:start w:val="1"/>
      <w:numFmt w:val="decimal"/>
      <w:lvlText w:val="%1.%2.%3.%4.%5.%6.%7.%8.%9"/>
      <w:legacy w:legacy="1" w:legacySpace="120" w:legacyIndent="1800"/>
      <w:lvlJc w:val="left"/>
      <w:pPr>
        <w:ind w:left="2367" w:hanging="1800"/>
      </w:pPr>
    </w:lvl>
  </w:abstractNum>
  <w:num w:numId="1">
    <w:abstractNumId w:val="17"/>
  </w:num>
  <w:num w:numId="2">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3">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4">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5">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6">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7">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8">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9">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0">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1">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2">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3">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4">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5">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6">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7">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8">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rPr>
          <w:sz w:val="22"/>
        </w:r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19">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0">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1">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2">
    <w:abstractNumId w:val="17"/>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3">
    <w:abstractNumId w:val="1"/>
  </w:num>
  <w:num w:numId="24">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5">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6">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7">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8">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29">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30">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31">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32">
    <w:abstractNumId w:val="1"/>
    <w:lvlOverride w:ilvl="0">
      <w:lvl w:ilvl="0">
        <w:start w:val="1"/>
        <w:numFmt w:val="decimal"/>
        <w:lvlText w:val="%1."/>
        <w:legacy w:legacy="1" w:legacySpace="120" w:legacyIndent="567"/>
        <w:lvlJc w:val="left"/>
        <w:pPr>
          <w:ind w:left="567" w:hanging="567"/>
        </w:pPr>
      </w:lvl>
    </w:lvlOverride>
    <w:lvlOverride w:ilvl="1">
      <w:lvl w:ilvl="1">
        <w:start w:val="1"/>
        <w:numFmt w:val="decimal"/>
        <w:lvlText w:val="%1.%2"/>
        <w:legacy w:legacy="1" w:legacySpace="0" w:legacyIndent="0"/>
        <w:lvlJc w:val="left"/>
        <w:pPr>
          <w:ind w:left="567" w:firstLine="0"/>
        </w:pPr>
      </w:lvl>
    </w:lvlOverride>
    <w:lvlOverride w:ilvl="2">
      <w:lvl w:ilvl="2">
        <w:start w:val="1"/>
        <w:numFmt w:val="decimal"/>
        <w:lvlText w:val="%1.%2.%3"/>
        <w:legacy w:legacy="1" w:legacySpace="0" w:legacyIndent="0"/>
        <w:lvlJc w:val="left"/>
        <w:pPr>
          <w:ind w:left="567" w:firstLine="0"/>
        </w:pPr>
      </w:lvl>
    </w:lvlOverride>
    <w:lvlOverride w:ilvl="3">
      <w:lvl w:ilvl="3">
        <w:start w:val="1"/>
        <w:numFmt w:val="decimal"/>
        <w:lvlText w:val="%1.%2.%3.%4"/>
        <w:legacy w:legacy="1" w:legacySpace="0" w:legacyIndent="0"/>
        <w:lvlJc w:val="left"/>
        <w:pPr>
          <w:ind w:left="567" w:firstLine="0"/>
        </w:pPr>
      </w:lvl>
    </w:lvlOverride>
    <w:lvlOverride w:ilvl="4">
      <w:lvl w:ilvl="4">
        <w:start w:val="1"/>
        <w:numFmt w:val="decimal"/>
        <w:lvlText w:val="%1.%2.%3.%4.%5"/>
        <w:legacy w:legacy="1" w:legacySpace="0" w:legacyIndent="0"/>
        <w:lvlJc w:val="left"/>
        <w:pPr>
          <w:ind w:left="567" w:firstLine="0"/>
        </w:pPr>
      </w:lvl>
    </w:lvlOverride>
    <w:lvlOverride w:ilvl="5">
      <w:lvl w:ilvl="5">
        <w:start w:val="1"/>
        <w:numFmt w:val="decimal"/>
        <w:lvlText w:val="%1.%2.%3.%4.%5.%6"/>
        <w:legacy w:legacy="1" w:legacySpace="0" w:legacyIndent="0"/>
        <w:lvlJc w:val="left"/>
        <w:pPr>
          <w:ind w:left="567" w:firstLine="0"/>
        </w:pPr>
      </w:lvl>
    </w:lvlOverride>
    <w:lvlOverride w:ilvl="6">
      <w:lvl w:ilvl="6">
        <w:start w:val="1"/>
        <w:numFmt w:val="decimal"/>
        <w:lvlText w:val="%1.%2.%3.%4.%5.%6.%7"/>
        <w:legacy w:legacy="1" w:legacySpace="0" w:legacyIndent="0"/>
        <w:lvlJc w:val="left"/>
        <w:pPr>
          <w:ind w:left="567" w:firstLine="0"/>
        </w:pPr>
      </w:lvl>
    </w:lvlOverride>
    <w:lvlOverride w:ilvl="7">
      <w:lvl w:ilvl="7">
        <w:start w:val="1"/>
        <w:numFmt w:val="decimal"/>
        <w:lvlText w:val="%1.%2.%3.%4.%5.%6.%7.%8"/>
        <w:legacy w:legacy="1" w:legacySpace="0" w:legacyIndent="0"/>
        <w:lvlJc w:val="left"/>
        <w:pPr>
          <w:ind w:left="567" w:firstLine="0"/>
        </w:pPr>
      </w:lvl>
    </w:lvlOverride>
    <w:lvlOverride w:ilvl="8">
      <w:lvl w:ilvl="8">
        <w:start w:val="1"/>
        <w:numFmt w:val="decimal"/>
        <w:lvlText w:val="%1.%2.%3.%4.%5.%6.%7.%8.%9"/>
        <w:legacy w:legacy="1" w:legacySpace="120" w:legacyIndent="1800"/>
        <w:lvlJc w:val="left"/>
        <w:pPr>
          <w:ind w:left="2367" w:hanging="1800"/>
        </w:pPr>
      </w:lvl>
    </w:lvlOverride>
  </w:num>
  <w:num w:numId="33">
    <w:abstractNumId w:val="15"/>
  </w:num>
  <w:num w:numId="34">
    <w:abstractNumId w:val="14"/>
  </w:num>
  <w:num w:numId="35">
    <w:abstractNumId w:val="4"/>
  </w:num>
  <w:num w:numId="36">
    <w:abstractNumId w:val="6"/>
  </w:num>
  <w:num w:numId="37">
    <w:abstractNumId w:val="10"/>
  </w:num>
  <w:num w:numId="38">
    <w:abstractNumId w:val="2"/>
  </w:num>
  <w:num w:numId="39">
    <w:abstractNumId w:val="11"/>
  </w:num>
  <w:num w:numId="40">
    <w:abstractNumId w:val="3"/>
  </w:num>
  <w:num w:numId="41">
    <w:abstractNumId w:val="8"/>
  </w:num>
  <w:num w:numId="42">
    <w:abstractNumId w:val="13"/>
  </w:num>
  <w:num w:numId="43">
    <w:abstractNumId w:val="12"/>
  </w:num>
  <w:num w:numId="44">
    <w:abstractNumId w:val="5"/>
  </w:num>
  <w:num w:numId="45">
    <w:abstractNumId w:val="16"/>
  </w:num>
  <w:num w:numId="46">
    <w:abstractNumId w:val="9"/>
  </w:num>
  <w:num w:numId="47">
    <w:abstractNumId w:val="7"/>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150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F13"/>
    <w:rsid w:val="00004F20"/>
    <w:rsid w:val="00010EE3"/>
    <w:rsid w:val="00020D49"/>
    <w:rsid w:val="00053523"/>
    <w:rsid w:val="000A0797"/>
    <w:rsid w:val="000B240E"/>
    <w:rsid w:val="000B2D67"/>
    <w:rsid w:val="000C616A"/>
    <w:rsid w:val="000E41E1"/>
    <w:rsid w:val="000F03D2"/>
    <w:rsid w:val="000F1DA7"/>
    <w:rsid w:val="00113406"/>
    <w:rsid w:val="00114450"/>
    <w:rsid w:val="00141FE7"/>
    <w:rsid w:val="00153E16"/>
    <w:rsid w:val="00155A61"/>
    <w:rsid w:val="00155F11"/>
    <w:rsid w:val="00162D7F"/>
    <w:rsid w:val="00191D19"/>
    <w:rsid w:val="001A0674"/>
    <w:rsid w:val="001B040F"/>
    <w:rsid w:val="001C7254"/>
    <w:rsid w:val="001E4DA1"/>
    <w:rsid w:val="002027F7"/>
    <w:rsid w:val="00207AAB"/>
    <w:rsid w:val="00231389"/>
    <w:rsid w:val="00277DB9"/>
    <w:rsid w:val="00280C6A"/>
    <w:rsid w:val="002C1564"/>
    <w:rsid w:val="002D3390"/>
    <w:rsid w:val="002E5DA3"/>
    <w:rsid w:val="002F2D12"/>
    <w:rsid w:val="00307B5B"/>
    <w:rsid w:val="00317CEF"/>
    <w:rsid w:val="003336D2"/>
    <w:rsid w:val="00343796"/>
    <w:rsid w:val="00390420"/>
    <w:rsid w:val="00390E57"/>
    <w:rsid w:val="003A27BE"/>
    <w:rsid w:val="003C6FDE"/>
    <w:rsid w:val="003D7872"/>
    <w:rsid w:val="003E2495"/>
    <w:rsid w:val="003F05D3"/>
    <w:rsid w:val="00401F6C"/>
    <w:rsid w:val="004114FF"/>
    <w:rsid w:val="00422F92"/>
    <w:rsid w:val="00427613"/>
    <w:rsid w:val="0043371D"/>
    <w:rsid w:val="00437D00"/>
    <w:rsid w:val="00466927"/>
    <w:rsid w:val="004A1A56"/>
    <w:rsid w:val="004A2805"/>
    <w:rsid w:val="004B6361"/>
    <w:rsid w:val="004C177B"/>
    <w:rsid w:val="004D05A0"/>
    <w:rsid w:val="004D2AC8"/>
    <w:rsid w:val="004E18C6"/>
    <w:rsid w:val="004F1563"/>
    <w:rsid w:val="004F23C6"/>
    <w:rsid w:val="00507F96"/>
    <w:rsid w:val="00514959"/>
    <w:rsid w:val="00527816"/>
    <w:rsid w:val="005368FC"/>
    <w:rsid w:val="0054651F"/>
    <w:rsid w:val="00573926"/>
    <w:rsid w:val="00573F13"/>
    <w:rsid w:val="005B7CFA"/>
    <w:rsid w:val="00604801"/>
    <w:rsid w:val="00616429"/>
    <w:rsid w:val="006308E5"/>
    <w:rsid w:val="00640384"/>
    <w:rsid w:val="006430E7"/>
    <w:rsid w:val="0064698C"/>
    <w:rsid w:val="00686BAB"/>
    <w:rsid w:val="006B0A91"/>
    <w:rsid w:val="006C6F7D"/>
    <w:rsid w:val="006E1C5F"/>
    <w:rsid w:val="006E2164"/>
    <w:rsid w:val="006E4299"/>
    <w:rsid w:val="006E43F9"/>
    <w:rsid w:val="007164C7"/>
    <w:rsid w:val="00750417"/>
    <w:rsid w:val="007862E2"/>
    <w:rsid w:val="00795948"/>
    <w:rsid w:val="007A5924"/>
    <w:rsid w:val="00817A2A"/>
    <w:rsid w:val="00830BF3"/>
    <w:rsid w:val="00834E7B"/>
    <w:rsid w:val="008479D0"/>
    <w:rsid w:val="008959CB"/>
    <w:rsid w:val="008A2600"/>
    <w:rsid w:val="008A5B93"/>
    <w:rsid w:val="00970AFC"/>
    <w:rsid w:val="00971625"/>
    <w:rsid w:val="009759A4"/>
    <w:rsid w:val="00982BCE"/>
    <w:rsid w:val="009A3F69"/>
    <w:rsid w:val="009D51C8"/>
    <w:rsid w:val="009F326D"/>
    <w:rsid w:val="009F4B9F"/>
    <w:rsid w:val="00A00607"/>
    <w:rsid w:val="00A55D0A"/>
    <w:rsid w:val="00A6118C"/>
    <w:rsid w:val="00AA1BD9"/>
    <w:rsid w:val="00AA6BF0"/>
    <w:rsid w:val="00AB0E6E"/>
    <w:rsid w:val="00AD63A3"/>
    <w:rsid w:val="00AE33B6"/>
    <w:rsid w:val="00AE7A95"/>
    <w:rsid w:val="00B01504"/>
    <w:rsid w:val="00B15F53"/>
    <w:rsid w:val="00B1640A"/>
    <w:rsid w:val="00B3492E"/>
    <w:rsid w:val="00B43043"/>
    <w:rsid w:val="00B47AC6"/>
    <w:rsid w:val="00B84542"/>
    <w:rsid w:val="00B96CAF"/>
    <w:rsid w:val="00BA1CC3"/>
    <w:rsid w:val="00BA3699"/>
    <w:rsid w:val="00BC1C25"/>
    <w:rsid w:val="00BF04EC"/>
    <w:rsid w:val="00C13AAC"/>
    <w:rsid w:val="00C15B4E"/>
    <w:rsid w:val="00C321E0"/>
    <w:rsid w:val="00C61908"/>
    <w:rsid w:val="00C677EC"/>
    <w:rsid w:val="00C86C72"/>
    <w:rsid w:val="00CA5D34"/>
    <w:rsid w:val="00CB1888"/>
    <w:rsid w:val="00D243BF"/>
    <w:rsid w:val="00D24719"/>
    <w:rsid w:val="00D46346"/>
    <w:rsid w:val="00D56E2A"/>
    <w:rsid w:val="00D82CBD"/>
    <w:rsid w:val="00DD1A41"/>
    <w:rsid w:val="00DE3619"/>
    <w:rsid w:val="00E00DF7"/>
    <w:rsid w:val="00E05209"/>
    <w:rsid w:val="00E1493D"/>
    <w:rsid w:val="00E22267"/>
    <w:rsid w:val="00E22EE2"/>
    <w:rsid w:val="00E37F33"/>
    <w:rsid w:val="00E504FF"/>
    <w:rsid w:val="00E8142E"/>
    <w:rsid w:val="00EB0DED"/>
    <w:rsid w:val="00EC22F5"/>
    <w:rsid w:val="00EE6746"/>
    <w:rsid w:val="00EF04F0"/>
    <w:rsid w:val="00EF7934"/>
    <w:rsid w:val="00F26DD6"/>
    <w:rsid w:val="00F40902"/>
    <w:rsid w:val="00F7451C"/>
    <w:rsid w:val="00F86C86"/>
    <w:rsid w:val="00F87A62"/>
    <w:rsid w:val="00F93450"/>
    <w:rsid w:val="00FA6F02"/>
    <w:rsid w:val="00FB62F8"/>
    <w:rsid w:val="00FC0993"/>
    <w:rsid w:val="00FD7A9C"/>
    <w:rsid w:val="00FE1756"/>
    <w:rsid w:val="00FE2F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15:chartTrackingRefBased/>
  <w15:docId w15:val="{51BC413B-2123-4393-A302-68CF47CA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basedOn w:val="Normal"/>
    <w:next w:val="Normal"/>
    <w:qFormat/>
    <w:pPr>
      <w:keepNext/>
      <w:jc w:val="center"/>
      <w:outlineLvl w:val="0"/>
    </w:pPr>
    <w:rPr>
      <w:b/>
    </w:rPr>
  </w:style>
  <w:style w:type="paragraph" w:styleId="Titre2">
    <w:name w:val="heading 2"/>
    <w:basedOn w:val="Normal"/>
    <w:next w:val="Normal"/>
    <w:qFormat/>
    <w:pPr>
      <w:keepNext/>
      <w:outlineLvl w:val="1"/>
    </w:pPr>
    <w:rPr>
      <w:rFonts w:ascii="Arial" w:hAnsi="Arial"/>
      <w:sz w:val="22"/>
      <w:u w:val="single"/>
    </w:rPr>
  </w:style>
  <w:style w:type="paragraph" w:styleId="Titre3">
    <w:name w:val="heading 3"/>
    <w:basedOn w:val="Normal"/>
    <w:next w:val="Normal"/>
    <w:qFormat/>
    <w:pPr>
      <w:keepNext/>
      <w:spacing w:before="240" w:after="60"/>
      <w:outlineLvl w:val="2"/>
    </w:pPr>
    <w:rPr>
      <w:rFonts w:ascii="Cambria" w:hAnsi="Cambria"/>
      <w:b/>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tabs>
        <w:tab w:val="left" w:pos="1701"/>
      </w:tabs>
    </w:pPr>
    <w:rPr>
      <w:rFonts w:ascii="Arial" w:hAnsi="Arial"/>
      <w:sz w:val="22"/>
    </w:rPr>
  </w:style>
  <w:style w:type="paragraph" w:customStyle="1" w:styleId="Corpsdetexte21">
    <w:name w:val="Corps de texte 21"/>
    <w:basedOn w:val="Normal"/>
    <w:pPr>
      <w:ind w:firstLine="3"/>
    </w:pPr>
    <w:rPr>
      <w:rFonts w:ascii="Arial" w:hAnsi="Arial"/>
      <w:sz w:val="22"/>
    </w:rPr>
  </w:style>
  <w:style w:type="paragraph" w:customStyle="1" w:styleId="Explorateurdedocuments1">
    <w:name w:val="Explorateur de documents1"/>
    <w:basedOn w:val="Normal"/>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link w:val="CommentaireCar"/>
    <w:uiPriority w:val="99"/>
    <w:semiHidden/>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En-ttedetabledesmatires">
    <w:name w:val="TOC Heading"/>
    <w:basedOn w:val="Titre1"/>
    <w:next w:val="Normal"/>
    <w:qFormat/>
    <w:pPr>
      <w:keepLines/>
      <w:spacing w:before="480" w:line="276" w:lineRule="auto"/>
      <w:jc w:val="left"/>
      <w:outlineLvl w:val="9"/>
    </w:pPr>
    <w:rPr>
      <w:rFonts w:ascii="Cambria" w:hAnsi="Cambria"/>
      <w:color w:val="FFFF00"/>
      <w:sz w:val="28"/>
    </w:rPr>
  </w:style>
  <w:style w:type="character" w:customStyle="1" w:styleId="Lienhypertexte1">
    <w:name w:val="Lien hypertexte1"/>
    <w:rPr>
      <w:color w:val="FFFF00"/>
      <w:u w:val="single"/>
    </w:rPr>
  </w:style>
  <w:style w:type="paragraph" w:styleId="TM1">
    <w:name w:val="toc 1"/>
    <w:basedOn w:val="Normal"/>
    <w:next w:val="Normal"/>
    <w:uiPriority w:val="39"/>
    <w:pPr>
      <w:spacing w:after="100" w:line="276" w:lineRule="auto"/>
    </w:pPr>
    <w:rPr>
      <w:rFonts w:ascii="Calibri" w:hAnsi="Calibri"/>
      <w:sz w:val="22"/>
    </w:rPr>
  </w:style>
  <w:style w:type="paragraph" w:styleId="TM2">
    <w:name w:val="toc 2"/>
    <w:basedOn w:val="Normal"/>
    <w:next w:val="Normal"/>
    <w:uiPriority w:val="39"/>
    <w:pPr>
      <w:spacing w:after="100" w:line="276" w:lineRule="auto"/>
      <w:ind w:left="220"/>
    </w:pPr>
    <w:rPr>
      <w:rFonts w:ascii="Calibri" w:hAnsi="Calibri"/>
      <w:sz w:val="22"/>
    </w:rPr>
  </w:style>
  <w:style w:type="paragraph" w:styleId="TM3">
    <w:name w:val="toc 3"/>
    <w:basedOn w:val="Normal"/>
    <w:next w:val="Normal"/>
    <w:semiHidden/>
    <w:pPr>
      <w:spacing w:after="100" w:line="276" w:lineRule="auto"/>
      <w:ind w:left="440"/>
    </w:pPr>
    <w:rPr>
      <w:rFonts w:ascii="Calibri" w:hAnsi="Calibri"/>
      <w:sz w:val="22"/>
    </w:rPr>
  </w:style>
  <w:style w:type="character" w:customStyle="1" w:styleId="Lienhypertextesuivivisit1">
    <w:name w:val="Lien hypertexte suivi visité1"/>
    <w:rPr>
      <w:color w:val="800080"/>
      <w:u w:val="single"/>
    </w:rPr>
  </w:style>
  <w:style w:type="character" w:customStyle="1" w:styleId="CHB">
    <w:name w:val="CHB"/>
    <w:semiHidden/>
    <w:rPr>
      <w:rFonts w:ascii="Calibri" w:hAnsi="Calibri"/>
      <w:b w:val="0"/>
      <w:bCs w:val="0"/>
      <w:i w:val="0"/>
      <w:iCs w:val="0"/>
      <w:strike w:val="0"/>
      <w:color w:val="auto"/>
      <w:sz w:val="22"/>
      <w:szCs w:val="22"/>
      <w:u w:val="none"/>
    </w:r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paragraph" w:styleId="Corpsdetexte2">
    <w:name w:val="Body Text 2"/>
    <w:basedOn w:val="Normal"/>
    <w:semiHidden/>
    <w:pPr>
      <w:numPr>
        <w:ilvl w:val="12"/>
      </w:numPr>
      <w:tabs>
        <w:tab w:val="left" w:pos="0"/>
      </w:tabs>
      <w:jc w:val="both"/>
    </w:pPr>
    <w:rPr>
      <w:rFonts w:ascii="Tahoma" w:hAnsi="Tahoma"/>
      <w:sz w:val="22"/>
    </w:rPr>
  </w:style>
  <w:style w:type="paragraph" w:customStyle="1" w:styleId="AuditnconclusionTexte">
    <w:name w:val="Audit_n/conclusion_Texte"/>
    <w:basedOn w:val="Normal"/>
    <w:rsid w:val="007A5924"/>
    <w:pPr>
      <w:spacing w:before="120" w:line="360" w:lineRule="auto"/>
      <w:jc w:val="both"/>
    </w:pPr>
    <w:rPr>
      <w:sz w:val="22"/>
      <w:szCs w:val="22"/>
    </w:rPr>
  </w:style>
  <w:style w:type="table" w:styleId="Grilledutableau">
    <w:name w:val="Table Grid"/>
    <w:basedOn w:val="TableauNormal"/>
    <w:uiPriority w:val="59"/>
    <w:rsid w:val="00207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semiHidden/>
    <w:locked/>
    <w:rsid w:val="0054651F"/>
    <w:rPr>
      <w:lang w:val="fr-FR" w:eastAsia="fr-FR"/>
    </w:rPr>
  </w:style>
  <w:style w:type="paragraph" w:styleId="Paragraphedeliste">
    <w:name w:val="List Paragraph"/>
    <w:basedOn w:val="Normal"/>
    <w:uiPriority w:val="34"/>
    <w:qFormat/>
    <w:rsid w:val="003F05D3"/>
    <w:pPr>
      <w:ind w:left="720"/>
      <w:contextualSpacing/>
    </w:pPr>
  </w:style>
  <w:style w:type="paragraph" w:styleId="Textedebulles">
    <w:name w:val="Balloon Text"/>
    <w:basedOn w:val="Normal"/>
    <w:link w:val="TextedebullesCar"/>
    <w:uiPriority w:val="99"/>
    <w:semiHidden/>
    <w:unhideWhenUsed/>
    <w:rsid w:val="002027F7"/>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7F7"/>
    <w:rPr>
      <w:rFonts w:ascii="Segoe UI"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6606">
      <w:bodyDiv w:val="1"/>
      <w:marLeft w:val="0"/>
      <w:marRight w:val="0"/>
      <w:marTop w:val="0"/>
      <w:marBottom w:val="0"/>
      <w:divBdr>
        <w:top w:val="none" w:sz="0" w:space="0" w:color="auto"/>
        <w:left w:val="none" w:sz="0" w:space="0" w:color="auto"/>
        <w:bottom w:val="none" w:sz="0" w:space="0" w:color="auto"/>
        <w:right w:val="none" w:sz="0" w:space="0" w:color="auto"/>
      </w:divBdr>
    </w:div>
    <w:div w:id="970746558">
      <w:bodyDiv w:val="1"/>
      <w:marLeft w:val="0"/>
      <w:marRight w:val="0"/>
      <w:marTop w:val="0"/>
      <w:marBottom w:val="0"/>
      <w:divBdr>
        <w:top w:val="none" w:sz="0" w:space="0" w:color="auto"/>
        <w:left w:val="none" w:sz="0" w:space="0" w:color="auto"/>
        <w:bottom w:val="none" w:sz="0" w:space="0" w:color="auto"/>
        <w:right w:val="none" w:sz="0" w:space="0" w:color="auto"/>
      </w:divBdr>
    </w:div>
    <w:div w:id="1048452312">
      <w:bodyDiv w:val="1"/>
      <w:marLeft w:val="0"/>
      <w:marRight w:val="0"/>
      <w:marTop w:val="0"/>
      <w:marBottom w:val="0"/>
      <w:divBdr>
        <w:top w:val="none" w:sz="0" w:space="0" w:color="auto"/>
        <w:left w:val="none" w:sz="0" w:space="0" w:color="auto"/>
        <w:bottom w:val="none" w:sz="0" w:space="0" w:color="auto"/>
        <w:right w:val="none" w:sz="0" w:space="0" w:color="auto"/>
      </w:divBdr>
    </w:div>
    <w:div w:id="1589386720">
      <w:bodyDiv w:val="1"/>
      <w:marLeft w:val="0"/>
      <w:marRight w:val="0"/>
      <w:marTop w:val="0"/>
      <w:marBottom w:val="0"/>
      <w:divBdr>
        <w:top w:val="none" w:sz="0" w:space="0" w:color="auto"/>
        <w:left w:val="none" w:sz="0" w:space="0" w:color="auto"/>
        <w:bottom w:val="none" w:sz="0" w:space="0" w:color="auto"/>
        <w:right w:val="none" w:sz="0" w:space="0" w:color="auto"/>
      </w:divBdr>
    </w:div>
    <w:div w:id="190225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a:miter lim="800000"/>
        </a:ln>
        <a:ln w="12700" cap="flat" cmpd="sng" algn="ctr">
          <a:solidFill>
            <a:schemeClr val="phClr"/>
          </a:solidFill>
          <a:prstDash/>
          <a:miter lim="800000"/>
        </a:ln>
        <a:ln w="19050" cap="flat" cmpd="sng" algn="ctr">
          <a:solidFill>
            <a:schemeClr val="phClr"/>
          </a:solidFill>
          <a:prstDash/>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25D52-01EA-44BD-8F70-7CE7E32BF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2A6A98D3</Template>
  <TotalTime>939</TotalTime>
  <Pages>28</Pages>
  <Words>7554</Words>
  <Characters>42466</Characters>
  <Application>Microsoft Office Word</Application>
  <DocSecurity>0</DocSecurity>
  <Lines>353</Lines>
  <Paragraphs>99</Paragraphs>
  <ScaleCrop>false</ScaleCrop>
  <HeadingPairs>
    <vt:vector size="2" baseType="variant">
      <vt:variant>
        <vt:lpstr>Titre</vt:lpstr>
      </vt:variant>
      <vt:variant>
        <vt:i4>1</vt:i4>
      </vt:variant>
    </vt:vector>
  </HeadingPairs>
  <TitlesOfParts>
    <vt:vector size="1" baseType="lpstr">
      <vt:lpstr> </vt:lpstr>
    </vt:vector>
  </TitlesOfParts>
  <Company/>
  <LinksUpToDate>false</LinksUpToDate>
  <CharactersWithSpaces>49921</CharactersWithSpaces>
  <SharedDoc>false</SharedDoc>
  <HLinks>
    <vt:vector size="210" baseType="variant">
      <vt:variant>
        <vt:i4>1048637</vt:i4>
      </vt:variant>
      <vt:variant>
        <vt:i4>206</vt:i4>
      </vt:variant>
      <vt:variant>
        <vt:i4>0</vt:i4>
      </vt:variant>
      <vt:variant>
        <vt:i4>5</vt:i4>
      </vt:variant>
      <vt:variant>
        <vt:lpwstr/>
      </vt:variant>
      <vt:variant>
        <vt:lpwstr>_Toc465691567</vt:lpwstr>
      </vt:variant>
      <vt:variant>
        <vt:i4>1048637</vt:i4>
      </vt:variant>
      <vt:variant>
        <vt:i4>200</vt:i4>
      </vt:variant>
      <vt:variant>
        <vt:i4>0</vt:i4>
      </vt:variant>
      <vt:variant>
        <vt:i4>5</vt:i4>
      </vt:variant>
      <vt:variant>
        <vt:lpwstr/>
      </vt:variant>
      <vt:variant>
        <vt:lpwstr>_Toc465691566</vt:lpwstr>
      </vt:variant>
      <vt:variant>
        <vt:i4>1048637</vt:i4>
      </vt:variant>
      <vt:variant>
        <vt:i4>194</vt:i4>
      </vt:variant>
      <vt:variant>
        <vt:i4>0</vt:i4>
      </vt:variant>
      <vt:variant>
        <vt:i4>5</vt:i4>
      </vt:variant>
      <vt:variant>
        <vt:lpwstr/>
      </vt:variant>
      <vt:variant>
        <vt:lpwstr>_Toc465691565</vt:lpwstr>
      </vt:variant>
      <vt:variant>
        <vt:i4>1048637</vt:i4>
      </vt:variant>
      <vt:variant>
        <vt:i4>188</vt:i4>
      </vt:variant>
      <vt:variant>
        <vt:i4>0</vt:i4>
      </vt:variant>
      <vt:variant>
        <vt:i4>5</vt:i4>
      </vt:variant>
      <vt:variant>
        <vt:lpwstr/>
      </vt:variant>
      <vt:variant>
        <vt:lpwstr>_Toc465691564</vt:lpwstr>
      </vt:variant>
      <vt:variant>
        <vt:i4>1048637</vt:i4>
      </vt:variant>
      <vt:variant>
        <vt:i4>182</vt:i4>
      </vt:variant>
      <vt:variant>
        <vt:i4>0</vt:i4>
      </vt:variant>
      <vt:variant>
        <vt:i4>5</vt:i4>
      </vt:variant>
      <vt:variant>
        <vt:lpwstr/>
      </vt:variant>
      <vt:variant>
        <vt:lpwstr>_Toc465691563</vt:lpwstr>
      </vt:variant>
      <vt:variant>
        <vt:i4>1048637</vt:i4>
      </vt:variant>
      <vt:variant>
        <vt:i4>176</vt:i4>
      </vt:variant>
      <vt:variant>
        <vt:i4>0</vt:i4>
      </vt:variant>
      <vt:variant>
        <vt:i4>5</vt:i4>
      </vt:variant>
      <vt:variant>
        <vt:lpwstr/>
      </vt:variant>
      <vt:variant>
        <vt:lpwstr>_Toc465691562</vt:lpwstr>
      </vt:variant>
      <vt:variant>
        <vt:i4>1048637</vt:i4>
      </vt:variant>
      <vt:variant>
        <vt:i4>170</vt:i4>
      </vt:variant>
      <vt:variant>
        <vt:i4>0</vt:i4>
      </vt:variant>
      <vt:variant>
        <vt:i4>5</vt:i4>
      </vt:variant>
      <vt:variant>
        <vt:lpwstr/>
      </vt:variant>
      <vt:variant>
        <vt:lpwstr>_Toc465691561</vt:lpwstr>
      </vt:variant>
      <vt:variant>
        <vt:i4>1048637</vt:i4>
      </vt:variant>
      <vt:variant>
        <vt:i4>164</vt:i4>
      </vt:variant>
      <vt:variant>
        <vt:i4>0</vt:i4>
      </vt:variant>
      <vt:variant>
        <vt:i4>5</vt:i4>
      </vt:variant>
      <vt:variant>
        <vt:lpwstr/>
      </vt:variant>
      <vt:variant>
        <vt:lpwstr>_Toc465691560</vt:lpwstr>
      </vt:variant>
      <vt:variant>
        <vt:i4>1245245</vt:i4>
      </vt:variant>
      <vt:variant>
        <vt:i4>158</vt:i4>
      </vt:variant>
      <vt:variant>
        <vt:i4>0</vt:i4>
      </vt:variant>
      <vt:variant>
        <vt:i4>5</vt:i4>
      </vt:variant>
      <vt:variant>
        <vt:lpwstr/>
      </vt:variant>
      <vt:variant>
        <vt:lpwstr>_Toc465691559</vt:lpwstr>
      </vt:variant>
      <vt:variant>
        <vt:i4>1245245</vt:i4>
      </vt:variant>
      <vt:variant>
        <vt:i4>152</vt:i4>
      </vt:variant>
      <vt:variant>
        <vt:i4>0</vt:i4>
      </vt:variant>
      <vt:variant>
        <vt:i4>5</vt:i4>
      </vt:variant>
      <vt:variant>
        <vt:lpwstr/>
      </vt:variant>
      <vt:variant>
        <vt:lpwstr>_Toc465691558</vt:lpwstr>
      </vt:variant>
      <vt:variant>
        <vt:i4>1245245</vt:i4>
      </vt:variant>
      <vt:variant>
        <vt:i4>146</vt:i4>
      </vt:variant>
      <vt:variant>
        <vt:i4>0</vt:i4>
      </vt:variant>
      <vt:variant>
        <vt:i4>5</vt:i4>
      </vt:variant>
      <vt:variant>
        <vt:lpwstr/>
      </vt:variant>
      <vt:variant>
        <vt:lpwstr>_Toc465691557</vt:lpwstr>
      </vt:variant>
      <vt:variant>
        <vt:i4>1245245</vt:i4>
      </vt:variant>
      <vt:variant>
        <vt:i4>140</vt:i4>
      </vt:variant>
      <vt:variant>
        <vt:i4>0</vt:i4>
      </vt:variant>
      <vt:variant>
        <vt:i4>5</vt:i4>
      </vt:variant>
      <vt:variant>
        <vt:lpwstr/>
      </vt:variant>
      <vt:variant>
        <vt:lpwstr>_Toc465691556</vt:lpwstr>
      </vt:variant>
      <vt:variant>
        <vt:i4>1245245</vt:i4>
      </vt:variant>
      <vt:variant>
        <vt:i4>134</vt:i4>
      </vt:variant>
      <vt:variant>
        <vt:i4>0</vt:i4>
      </vt:variant>
      <vt:variant>
        <vt:i4>5</vt:i4>
      </vt:variant>
      <vt:variant>
        <vt:lpwstr/>
      </vt:variant>
      <vt:variant>
        <vt:lpwstr>_Toc465691555</vt:lpwstr>
      </vt:variant>
      <vt:variant>
        <vt:i4>1245245</vt:i4>
      </vt:variant>
      <vt:variant>
        <vt:i4>128</vt:i4>
      </vt:variant>
      <vt:variant>
        <vt:i4>0</vt:i4>
      </vt:variant>
      <vt:variant>
        <vt:i4>5</vt:i4>
      </vt:variant>
      <vt:variant>
        <vt:lpwstr/>
      </vt:variant>
      <vt:variant>
        <vt:lpwstr>_Toc465691554</vt:lpwstr>
      </vt:variant>
      <vt:variant>
        <vt:i4>1245245</vt:i4>
      </vt:variant>
      <vt:variant>
        <vt:i4>122</vt:i4>
      </vt:variant>
      <vt:variant>
        <vt:i4>0</vt:i4>
      </vt:variant>
      <vt:variant>
        <vt:i4>5</vt:i4>
      </vt:variant>
      <vt:variant>
        <vt:lpwstr/>
      </vt:variant>
      <vt:variant>
        <vt:lpwstr>_Toc465691553</vt:lpwstr>
      </vt:variant>
      <vt:variant>
        <vt:i4>1245245</vt:i4>
      </vt:variant>
      <vt:variant>
        <vt:i4>116</vt:i4>
      </vt:variant>
      <vt:variant>
        <vt:i4>0</vt:i4>
      </vt:variant>
      <vt:variant>
        <vt:i4>5</vt:i4>
      </vt:variant>
      <vt:variant>
        <vt:lpwstr/>
      </vt:variant>
      <vt:variant>
        <vt:lpwstr>_Toc465691552</vt:lpwstr>
      </vt:variant>
      <vt:variant>
        <vt:i4>1245245</vt:i4>
      </vt:variant>
      <vt:variant>
        <vt:i4>110</vt:i4>
      </vt:variant>
      <vt:variant>
        <vt:i4>0</vt:i4>
      </vt:variant>
      <vt:variant>
        <vt:i4>5</vt:i4>
      </vt:variant>
      <vt:variant>
        <vt:lpwstr/>
      </vt:variant>
      <vt:variant>
        <vt:lpwstr>_Toc465691551</vt:lpwstr>
      </vt:variant>
      <vt:variant>
        <vt:i4>1245245</vt:i4>
      </vt:variant>
      <vt:variant>
        <vt:i4>104</vt:i4>
      </vt:variant>
      <vt:variant>
        <vt:i4>0</vt:i4>
      </vt:variant>
      <vt:variant>
        <vt:i4>5</vt:i4>
      </vt:variant>
      <vt:variant>
        <vt:lpwstr/>
      </vt:variant>
      <vt:variant>
        <vt:lpwstr>_Toc465691550</vt:lpwstr>
      </vt:variant>
      <vt:variant>
        <vt:i4>1179709</vt:i4>
      </vt:variant>
      <vt:variant>
        <vt:i4>98</vt:i4>
      </vt:variant>
      <vt:variant>
        <vt:i4>0</vt:i4>
      </vt:variant>
      <vt:variant>
        <vt:i4>5</vt:i4>
      </vt:variant>
      <vt:variant>
        <vt:lpwstr/>
      </vt:variant>
      <vt:variant>
        <vt:lpwstr>_Toc465691549</vt:lpwstr>
      </vt:variant>
      <vt:variant>
        <vt:i4>1179709</vt:i4>
      </vt:variant>
      <vt:variant>
        <vt:i4>92</vt:i4>
      </vt:variant>
      <vt:variant>
        <vt:i4>0</vt:i4>
      </vt:variant>
      <vt:variant>
        <vt:i4>5</vt:i4>
      </vt:variant>
      <vt:variant>
        <vt:lpwstr/>
      </vt:variant>
      <vt:variant>
        <vt:lpwstr>_Toc465691548</vt:lpwstr>
      </vt:variant>
      <vt:variant>
        <vt:i4>1179709</vt:i4>
      </vt:variant>
      <vt:variant>
        <vt:i4>86</vt:i4>
      </vt:variant>
      <vt:variant>
        <vt:i4>0</vt:i4>
      </vt:variant>
      <vt:variant>
        <vt:i4>5</vt:i4>
      </vt:variant>
      <vt:variant>
        <vt:lpwstr/>
      </vt:variant>
      <vt:variant>
        <vt:lpwstr>_Toc465691547</vt:lpwstr>
      </vt:variant>
      <vt:variant>
        <vt:i4>1179709</vt:i4>
      </vt:variant>
      <vt:variant>
        <vt:i4>80</vt:i4>
      </vt:variant>
      <vt:variant>
        <vt:i4>0</vt:i4>
      </vt:variant>
      <vt:variant>
        <vt:i4>5</vt:i4>
      </vt:variant>
      <vt:variant>
        <vt:lpwstr/>
      </vt:variant>
      <vt:variant>
        <vt:lpwstr>_Toc465691546</vt:lpwstr>
      </vt:variant>
      <vt:variant>
        <vt:i4>1179709</vt:i4>
      </vt:variant>
      <vt:variant>
        <vt:i4>74</vt:i4>
      </vt:variant>
      <vt:variant>
        <vt:i4>0</vt:i4>
      </vt:variant>
      <vt:variant>
        <vt:i4>5</vt:i4>
      </vt:variant>
      <vt:variant>
        <vt:lpwstr/>
      </vt:variant>
      <vt:variant>
        <vt:lpwstr>_Toc465691545</vt:lpwstr>
      </vt:variant>
      <vt:variant>
        <vt:i4>1179709</vt:i4>
      </vt:variant>
      <vt:variant>
        <vt:i4>68</vt:i4>
      </vt:variant>
      <vt:variant>
        <vt:i4>0</vt:i4>
      </vt:variant>
      <vt:variant>
        <vt:i4>5</vt:i4>
      </vt:variant>
      <vt:variant>
        <vt:lpwstr/>
      </vt:variant>
      <vt:variant>
        <vt:lpwstr>_Toc465691544</vt:lpwstr>
      </vt:variant>
      <vt:variant>
        <vt:i4>1179709</vt:i4>
      </vt:variant>
      <vt:variant>
        <vt:i4>62</vt:i4>
      </vt:variant>
      <vt:variant>
        <vt:i4>0</vt:i4>
      </vt:variant>
      <vt:variant>
        <vt:i4>5</vt:i4>
      </vt:variant>
      <vt:variant>
        <vt:lpwstr/>
      </vt:variant>
      <vt:variant>
        <vt:lpwstr>_Toc465691543</vt:lpwstr>
      </vt:variant>
      <vt:variant>
        <vt:i4>1179709</vt:i4>
      </vt:variant>
      <vt:variant>
        <vt:i4>56</vt:i4>
      </vt:variant>
      <vt:variant>
        <vt:i4>0</vt:i4>
      </vt:variant>
      <vt:variant>
        <vt:i4>5</vt:i4>
      </vt:variant>
      <vt:variant>
        <vt:lpwstr/>
      </vt:variant>
      <vt:variant>
        <vt:lpwstr>_Toc465691542</vt:lpwstr>
      </vt:variant>
      <vt:variant>
        <vt:i4>1179709</vt:i4>
      </vt:variant>
      <vt:variant>
        <vt:i4>50</vt:i4>
      </vt:variant>
      <vt:variant>
        <vt:i4>0</vt:i4>
      </vt:variant>
      <vt:variant>
        <vt:i4>5</vt:i4>
      </vt:variant>
      <vt:variant>
        <vt:lpwstr/>
      </vt:variant>
      <vt:variant>
        <vt:lpwstr>_Toc465691541</vt:lpwstr>
      </vt:variant>
      <vt:variant>
        <vt:i4>1179709</vt:i4>
      </vt:variant>
      <vt:variant>
        <vt:i4>44</vt:i4>
      </vt:variant>
      <vt:variant>
        <vt:i4>0</vt:i4>
      </vt:variant>
      <vt:variant>
        <vt:i4>5</vt:i4>
      </vt:variant>
      <vt:variant>
        <vt:lpwstr/>
      </vt:variant>
      <vt:variant>
        <vt:lpwstr>_Toc465691540</vt:lpwstr>
      </vt:variant>
      <vt:variant>
        <vt:i4>1376317</vt:i4>
      </vt:variant>
      <vt:variant>
        <vt:i4>38</vt:i4>
      </vt:variant>
      <vt:variant>
        <vt:i4>0</vt:i4>
      </vt:variant>
      <vt:variant>
        <vt:i4>5</vt:i4>
      </vt:variant>
      <vt:variant>
        <vt:lpwstr/>
      </vt:variant>
      <vt:variant>
        <vt:lpwstr>_Toc465691539</vt:lpwstr>
      </vt:variant>
      <vt:variant>
        <vt:i4>1376317</vt:i4>
      </vt:variant>
      <vt:variant>
        <vt:i4>32</vt:i4>
      </vt:variant>
      <vt:variant>
        <vt:i4>0</vt:i4>
      </vt:variant>
      <vt:variant>
        <vt:i4>5</vt:i4>
      </vt:variant>
      <vt:variant>
        <vt:lpwstr/>
      </vt:variant>
      <vt:variant>
        <vt:lpwstr>_Toc465691538</vt:lpwstr>
      </vt:variant>
      <vt:variant>
        <vt:i4>1376317</vt:i4>
      </vt:variant>
      <vt:variant>
        <vt:i4>26</vt:i4>
      </vt:variant>
      <vt:variant>
        <vt:i4>0</vt:i4>
      </vt:variant>
      <vt:variant>
        <vt:i4>5</vt:i4>
      </vt:variant>
      <vt:variant>
        <vt:lpwstr/>
      </vt:variant>
      <vt:variant>
        <vt:lpwstr>_Toc465691537</vt:lpwstr>
      </vt:variant>
      <vt:variant>
        <vt:i4>1376317</vt:i4>
      </vt:variant>
      <vt:variant>
        <vt:i4>20</vt:i4>
      </vt:variant>
      <vt:variant>
        <vt:i4>0</vt:i4>
      </vt:variant>
      <vt:variant>
        <vt:i4>5</vt:i4>
      </vt:variant>
      <vt:variant>
        <vt:lpwstr/>
      </vt:variant>
      <vt:variant>
        <vt:lpwstr>_Toc465691536</vt:lpwstr>
      </vt:variant>
      <vt:variant>
        <vt:i4>1376317</vt:i4>
      </vt:variant>
      <vt:variant>
        <vt:i4>14</vt:i4>
      </vt:variant>
      <vt:variant>
        <vt:i4>0</vt:i4>
      </vt:variant>
      <vt:variant>
        <vt:i4>5</vt:i4>
      </vt:variant>
      <vt:variant>
        <vt:lpwstr/>
      </vt:variant>
      <vt:variant>
        <vt:lpwstr>_Toc465691535</vt:lpwstr>
      </vt:variant>
      <vt:variant>
        <vt:i4>1376317</vt:i4>
      </vt:variant>
      <vt:variant>
        <vt:i4>8</vt:i4>
      </vt:variant>
      <vt:variant>
        <vt:i4>0</vt:i4>
      </vt:variant>
      <vt:variant>
        <vt:i4>5</vt:i4>
      </vt:variant>
      <vt:variant>
        <vt:lpwstr/>
      </vt:variant>
      <vt:variant>
        <vt:lpwstr>_Toc465691534</vt:lpwstr>
      </vt:variant>
      <vt:variant>
        <vt:i4>1376317</vt:i4>
      </vt:variant>
      <vt:variant>
        <vt:i4>2</vt:i4>
      </vt:variant>
      <vt:variant>
        <vt:i4>0</vt:i4>
      </vt:variant>
      <vt:variant>
        <vt:i4>5</vt:i4>
      </vt:variant>
      <vt:variant>
        <vt:lpwstr/>
      </vt:variant>
      <vt:variant>
        <vt:lpwstr>_Toc465691533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Rev</dc:creator>
  <cp:keywords/>
  <dc:description/>
  <cp:lastModifiedBy>Aurélie SCHNELL</cp:lastModifiedBy>
  <cp:revision>1</cp:revision>
  <cp:lastPrinted>2010-12-16T17:18:00Z</cp:lastPrinted>
  <dcterms:created xsi:type="dcterms:W3CDTF">2024-09-23T12:44:00Z</dcterms:created>
  <dcterms:modified xsi:type="dcterms:W3CDTF">2024-10-07T10:46:00Z</dcterms:modified>
</cp:coreProperties>
</file>